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490DB" w14:textId="650B61A3" w:rsidR="003929E1" w:rsidRPr="0061384C" w:rsidRDefault="00317661" w:rsidP="00DA4E30">
      <w:pPr>
        <w:pStyle w:val="Headingnonumber"/>
        <w:rPr>
          <w:lang w:val="fr-FR"/>
        </w:rPr>
      </w:pPr>
      <w:bookmarkStart w:id="0" w:name="_Toc529885398"/>
      <w:bookmarkStart w:id="1" w:name="_Ref476069360"/>
      <w:r w:rsidRPr="0061384C">
        <w:rPr>
          <w:lang w:val="fr-FR"/>
        </w:rPr>
        <w:t>Cadre normalisé d’attribution de crédits carbone de Madagascar</w:t>
      </w:r>
      <w:r w:rsidR="0061384C" w:rsidRPr="0061384C">
        <w:rPr>
          <w:lang w:val="fr-FR"/>
        </w:rPr>
        <w:t xml:space="preserve"> </w:t>
      </w:r>
      <w:r w:rsidR="003929E1" w:rsidRPr="0061384C">
        <w:rPr>
          <w:lang w:val="fr-FR"/>
        </w:rPr>
        <w:t>:</w:t>
      </w:r>
      <w:r w:rsidR="003929E1" w:rsidRPr="0061384C">
        <w:rPr>
          <w:lang w:val="fr-FR"/>
        </w:rPr>
        <w:br/>
      </w:r>
      <w:r w:rsidRPr="0061384C">
        <w:rPr>
          <w:lang w:val="fr-FR"/>
        </w:rPr>
        <w:t xml:space="preserve">Méthodologie pour les </w:t>
      </w:r>
      <w:r w:rsidR="00115B24">
        <w:rPr>
          <w:lang w:val="fr-FR"/>
        </w:rPr>
        <w:t>réchauds</w:t>
      </w:r>
      <w:r w:rsidRPr="0061384C">
        <w:rPr>
          <w:lang w:val="fr-FR"/>
        </w:rPr>
        <w:t xml:space="preserve"> à combustibles renouvelables de </w:t>
      </w:r>
      <w:bookmarkEnd w:id="0"/>
      <w:r w:rsidR="002111BD" w:rsidRPr="0061384C">
        <w:rPr>
          <w:lang w:val="fr-FR"/>
        </w:rPr>
        <w:t>Madagascar</w:t>
      </w:r>
    </w:p>
    <w:p w14:paraId="22A490DC" w14:textId="0B14AA10" w:rsidR="003929E1" w:rsidRPr="00351BFA" w:rsidRDefault="00A933A8" w:rsidP="00D11429">
      <w:pPr>
        <w:pStyle w:val="Templateheading1"/>
        <w:numPr>
          <w:ilvl w:val="0"/>
          <w:numId w:val="9"/>
        </w:numPr>
        <w:spacing w:before="120"/>
        <w:rPr>
          <w:lang w:val="fr-FR"/>
        </w:rPr>
      </w:pPr>
      <w:r w:rsidRPr="00351BFA">
        <w:rPr>
          <w:lang w:val="fr-FR"/>
        </w:rPr>
        <w:t>Intitulé</w:t>
      </w:r>
      <w:r w:rsidR="003929E1" w:rsidRPr="00351BFA">
        <w:rPr>
          <w:lang w:val="fr-FR"/>
        </w:rPr>
        <w:t xml:space="preserve">, version </w:t>
      </w:r>
      <w:r w:rsidRPr="00351BFA">
        <w:rPr>
          <w:lang w:val="fr-FR"/>
        </w:rPr>
        <w:t>et</w:t>
      </w:r>
      <w:r w:rsidR="00835B38" w:rsidRPr="00351BFA">
        <w:rPr>
          <w:lang w:val="fr-FR"/>
        </w:rPr>
        <w:t xml:space="preserve"> </w:t>
      </w:r>
      <w:r w:rsidR="003929E1" w:rsidRPr="00351BFA">
        <w:rPr>
          <w:lang w:val="fr-FR"/>
        </w:rPr>
        <w:t>date</w:t>
      </w:r>
      <w:r w:rsidRPr="00351BFA">
        <w:rPr>
          <w:lang w:val="fr-FR"/>
        </w:rPr>
        <w:t xml:space="preserve"> de la méthodologie</w:t>
      </w:r>
    </w:p>
    <w:tbl>
      <w:tblPr>
        <w:tblStyle w:val="TableGrid"/>
        <w:tblW w:w="9372" w:type="dxa"/>
        <w:tblLook w:val="04A0" w:firstRow="1" w:lastRow="0" w:firstColumn="1" w:lastColumn="0" w:noHBand="0" w:noVBand="1"/>
      </w:tblPr>
      <w:tblGrid>
        <w:gridCol w:w="2672"/>
        <w:gridCol w:w="6700"/>
      </w:tblGrid>
      <w:tr w:rsidR="003929E1" w:rsidRPr="00554A4F" w14:paraId="22A490DF" w14:textId="77777777" w:rsidTr="0034103C">
        <w:trPr>
          <w:trHeight w:val="244"/>
        </w:trPr>
        <w:tc>
          <w:tcPr>
            <w:tcW w:w="2672" w:type="dxa"/>
          </w:tcPr>
          <w:p w14:paraId="22A490DD" w14:textId="77777777" w:rsidR="003929E1" w:rsidRPr="003D764E" w:rsidRDefault="00A933A8" w:rsidP="00313B46">
            <w:pPr>
              <w:spacing w:after="0" w:line="276" w:lineRule="auto"/>
              <w:rPr>
                <w:sz w:val="20"/>
                <w:szCs w:val="20"/>
                <w:lang w:val="fr-FR"/>
              </w:rPr>
            </w:pPr>
            <w:r w:rsidRPr="003D764E">
              <w:rPr>
                <w:sz w:val="20"/>
                <w:szCs w:val="20"/>
                <w:lang w:val="fr-FR"/>
              </w:rPr>
              <w:t>Intitulé de la méthodologie</w:t>
            </w:r>
          </w:p>
        </w:tc>
        <w:tc>
          <w:tcPr>
            <w:tcW w:w="6700" w:type="dxa"/>
          </w:tcPr>
          <w:p w14:paraId="22A490DE" w14:textId="42B44627" w:rsidR="003929E1" w:rsidRPr="003D764E" w:rsidRDefault="00115B24" w:rsidP="00313B46">
            <w:pPr>
              <w:spacing w:after="0" w:line="276" w:lineRule="auto"/>
              <w:rPr>
                <w:sz w:val="20"/>
                <w:szCs w:val="20"/>
                <w:lang w:val="fr-FR"/>
              </w:rPr>
            </w:pPr>
            <w:r>
              <w:rPr>
                <w:sz w:val="20"/>
                <w:szCs w:val="20"/>
                <w:lang w:val="fr-FR"/>
              </w:rPr>
              <w:t>Réchauds</w:t>
            </w:r>
            <w:r w:rsidR="00A933A8" w:rsidRPr="003D764E">
              <w:rPr>
                <w:sz w:val="20"/>
                <w:szCs w:val="20"/>
                <w:lang w:val="fr-FR"/>
              </w:rPr>
              <w:t xml:space="preserve"> à </w:t>
            </w:r>
            <w:r w:rsidR="00473BC0">
              <w:rPr>
                <w:sz w:val="20"/>
                <w:szCs w:val="20"/>
                <w:lang w:val="fr-FR"/>
              </w:rPr>
              <w:t xml:space="preserve">l’éthanol </w:t>
            </w:r>
            <w:r w:rsidR="00A933A8" w:rsidRPr="003D764E">
              <w:rPr>
                <w:sz w:val="20"/>
                <w:szCs w:val="20"/>
                <w:lang w:val="fr-FR"/>
              </w:rPr>
              <w:t>de Madagascar</w:t>
            </w:r>
          </w:p>
        </w:tc>
      </w:tr>
      <w:tr w:rsidR="003929E1" w:rsidRPr="003D764E" w14:paraId="22A490E2" w14:textId="77777777" w:rsidTr="0034103C">
        <w:trPr>
          <w:trHeight w:val="246"/>
        </w:trPr>
        <w:tc>
          <w:tcPr>
            <w:tcW w:w="2672" w:type="dxa"/>
          </w:tcPr>
          <w:p w14:paraId="22A490E0" w14:textId="77777777" w:rsidR="003929E1" w:rsidRPr="003D764E" w:rsidRDefault="003929E1" w:rsidP="00313B46">
            <w:pPr>
              <w:spacing w:after="0" w:line="276" w:lineRule="auto"/>
              <w:rPr>
                <w:sz w:val="20"/>
                <w:szCs w:val="20"/>
                <w:lang w:val="fr-FR"/>
              </w:rPr>
            </w:pPr>
            <w:r w:rsidRPr="003D764E">
              <w:rPr>
                <w:sz w:val="20"/>
                <w:szCs w:val="20"/>
                <w:lang w:val="fr-FR"/>
              </w:rPr>
              <w:t>Version</w:t>
            </w:r>
          </w:p>
        </w:tc>
        <w:tc>
          <w:tcPr>
            <w:tcW w:w="6700" w:type="dxa"/>
          </w:tcPr>
          <w:p w14:paraId="22A490E1" w14:textId="064BE020" w:rsidR="003929E1" w:rsidRPr="003D764E" w:rsidRDefault="00473BC0" w:rsidP="00313B46">
            <w:pPr>
              <w:spacing w:after="0" w:line="276" w:lineRule="auto"/>
              <w:rPr>
                <w:sz w:val="20"/>
                <w:szCs w:val="20"/>
                <w:lang w:val="fr-FR"/>
              </w:rPr>
            </w:pPr>
            <w:r>
              <w:rPr>
                <w:sz w:val="20"/>
                <w:szCs w:val="20"/>
                <w:lang w:val="fr-FR"/>
              </w:rPr>
              <w:t>1.0</w:t>
            </w:r>
          </w:p>
        </w:tc>
      </w:tr>
      <w:tr w:rsidR="003929E1" w:rsidRPr="003D764E" w14:paraId="22A490E5" w14:textId="77777777" w:rsidTr="0034103C">
        <w:trPr>
          <w:trHeight w:val="239"/>
        </w:trPr>
        <w:tc>
          <w:tcPr>
            <w:tcW w:w="2672" w:type="dxa"/>
          </w:tcPr>
          <w:p w14:paraId="22A490E3" w14:textId="77777777" w:rsidR="003929E1" w:rsidRPr="003D764E" w:rsidRDefault="003929E1" w:rsidP="00313B46">
            <w:pPr>
              <w:spacing w:after="0" w:line="276" w:lineRule="auto"/>
              <w:rPr>
                <w:sz w:val="20"/>
                <w:szCs w:val="20"/>
                <w:lang w:val="fr-FR"/>
              </w:rPr>
            </w:pPr>
            <w:r w:rsidRPr="003D764E">
              <w:rPr>
                <w:sz w:val="20"/>
                <w:szCs w:val="20"/>
                <w:lang w:val="fr-FR"/>
              </w:rPr>
              <w:t>Date</w:t>
            </w:r>
          </w:p>
        </w:tc>
        <w:tc>
          <w:tcPr>
            <w:tcW w:w="6700" w:type="dxa"/>
          </w:tcPr>
          <w:p w14:paraId="22A490E4" w14:textId="0CC66F14" w:rsidR="003929E1" w:rsidRPr="003D764E" w:rsidRDefault="00473BC0" w:rsidP="00313B46">
            <w:pPr>
              <w:spacing w:after="0" w:line="276" w:lineRule="auto"/>
              <w:rPr>
                <w:sz w:val="20"/>
                <w:szCs w:val="20"/>
                <w:highlight w:val="yellow"/>
                <w:lang w:val="fr-FR"/>
              </w:rPr>
            </w:pPr>
            <w:r>
              <w:rPr>
                <w:sz w:val="20"/>
                <w:szCs w:val="20"/>
                <w:highlight w:val="yellow"/>
                <w:lang w:val="fr-FR"/>
              </w:rPr>
              <w:t>27</w:t>
            </w:r>
            <w:r w:rsidR="00C40FE0" w:rsidRPr="003D764E">
              <w:rPr>
                <w:sz w:val="20"/>
                <w:szCs w:val="20"/>
                <w:highlight w:val="yellow"/>
                <w:lang w:val="fr-FR"/>
              </w:rPr>
              <w:t>/</w:t>
            </w:r>
            <w:r>
              <w:rPr>
                <w:sz w:val="20"/>
                <w:szCs w:val="20"/>
                <w:highlight w:val="yellow"/>
                <w:lang w:val="fr-FR"/>
              </w:rPr>
              <w:t>03/2025</w:t>
            </w:r>
          </w:p>
        </w:tc>
      </w:tr>
    </w:tbl>
    <w:p w14:paraId="22A490E6" w14:textId="77777777" w:rsidR="003929E1" w:rsidRPr="003D764E" w:rsidRDefault="008C32B9" w:rsidP="00313B46">
      <w:pPr>
        <w:tabs>
          <w:tab w:val="left" w:pos="6536"/>
        </w:tabs>
        <w:spacing w:after="0"/>
        <w:rPr>
          <w:sz w:val="20"/>
          <w:szCs w:val="20"/>
          <w:lang w:val="fr-FR"/>
        </w:rPr>
      </w:pPr>
      <w:r w:rsidRPr="003D764E">
        <w:rPr>
          <w:sz w:val="20"/>
          <w:szCs w:val="20"/>
          <w:lang w:val="fr-FR"/>
        </w:rPr>
        <w:tab/>
      </w:r>
    </w:p>
    <w:p w14:paraId="22A490E7" w14:textId="77777777" w:rsidR="003929E1" w:rsidRPr="003D764E" w:rsidRDefault="003929E1" w:rsidP="0037300F">
      <w:pPr>
        <w:pStyle w:val="Templateheading1"/>
        <w:numPr>
          <w:ilvl w:val="0"/>
          <w:numId w:val="9"/>
        </w:numPr>
        <w:spacing w:before="120"/>
        <w:rPr>
          <w:sz w:val="20"/>
          <w:szCs w:val="20"/>
          <w:lang w:val="fr-FR"/>
        </w:rPr>
      </w:pPr>
      <w:proofErr w:type="spellStart"/>
      <w:r w:rsidRPr="0037300F">
        <w:rPr>
          <w:lang w:val="en-GB"/>
        </w:rPr>
        <w:t>D</w:t>
      </w:r>
      <w:r w:rsidR="00121A1B" w:rsidRPr="0037300F">
        <w:rPr>
          <w:lang w:val="en-GB"/>
        </w:rPr>
        <w:t>é</w:t>
      </w:r>
      <w:r w:rsidRPr="0037300F">
        <w:rPr>
          <w:lang w:val="en-GB"/>
        </w:rPr>
        <w:t>finitions</w:t>
      </w:r>
      <w:proofErr w:type="spellEnd"/>
    </w:p>
    <w:p w14:paraId="22A490E8" w14:textId="32CCF0B8" w:rsidR="003929E1" w:rsidRDefault="00121A1B" w:rsidP="0018724D">
      <w:pPr>
        <w:pStyle w:val="ListParagraph"/>
        <w:spacing w:after="0"/>
        <w:rPr>
          <w:sz w:val="20"/>
          <w:szCs w:val="20"/>
          <w:lang w:val="fr-FR"/>
        </w:rPr>
      </w:pPr>
      <w:bookmarkStart w:id="2" w:name="_Ref417140593"/>
      <w:r w:rsidRPr="003D764E">
        <w:rPr>
          <w:sz w:val="20"/>
          <w:szCs w:val="20"/>
          <w:lang w:val="fr-FR"/>
        </w:rPr>
        <w:t xml:space="preserve">Les définitions suivantes s'appliquent à </w:t>
      </w:r>
      <w:r w:rsidR="002C58CF" w:rsidRPr="003D764E">
        <w:rPr>
          <w:sz w:val="20"/>
          <w:szCs w:val="20"/>
          <w:lang w:val="fr-FR"/>
        </w:rPr>
        <w:t>la présente</w:t>
      </w:r>
      <w:r w:rsidR="0037300F">
        <w:rPr>
          <w:sz w:val="20"/>
          <w:szCs w:val="20"/>
          <w:lang w:val="fr-FR"/>
        </w:rPr>
        <w:t xml:space="preserve"> </w:t>
      </w:r>
      <w:r w:rsidRPr="003D764E">
        <w:rPr>
          <w:sz w:val="20"/>
          <w:szCs w:val="20"/>
          <w:lang w:val="fr-FR"/>
        </w:rPr>
        <w:t>méthodologie</w:t>
      </w:r>
      <w:r w:rsidR="00351BFA">
        <w:rPr>
          <w:sz w:val="20"/>
          <w:szCs w:val="20"/>
          <w:lang w:val="fr-FR"/>
        </w:rPr>
        <w:t xml:space="preserve"> </w:t>
      </w:r>
      <w:r w:rsidR="003929E1" w:rsidRPr="003D764E">
        <w:rPr>
          <w:sz w:val="20"/>
          <w:szCs w:val="20"/>
          <w:lang w:val="fr-FR"/>
        </w:rPr>
        <w:t>:</w:t>
      </w:r>
      <w:bookmarkEnd w:id="2"/>
    </w:p>
    <w:p w14:paraId="646F9D72" w14:textId="77777777" w:rsidR="002B29AA" w:rsidRPr="003D764E" w:rsidRDefault="002B29AA" w:rsidP="002B29AA">
      <w:pPr>
        <w:pStyle w:val="ListParagraph"/>
        <w:spacing w:after="0"/>
        <w:rPr>
          <w:sz w:val="20"/>
          <w:szCs w:val="20"/>
          <w:lang w:val="fr-FR"/>
        </w:rPr>
      </w:pPr>
    </w:p>
    <w:p w14:paraId="22A490E9" w14:textId="37809CA9" w:rsidR="006C782C" w:rsidRDefault="00AE6D37" w:rsidP="0018724D">
      <w:pPr>
        <w:pStyle w:val="ListParagraph"/>
        <w:spacing w:after="0"/>
        <w:rPr>
          <w:rFonts w:eastAsia="Times New Roman" w:cstheme="minorHAnsi"/>
          <w:color w:val="292929"/>
          <w:sz w:val="20"/>
          <w:szCs w:val="20"/>
          <w:shd w:val="clear" w:color="auto" w:fill="FFFFFF"/>
          <w:lang w:val="fr-FR"/>
        </w:rPr>
      </w:pPr>
      <w:r w:rsidRPr="003D764E">
        <w:rPr>
          <w:b/>
          <w:sz w:val="20"/>
          <w:szCs w:val="20"/>
          <w:lang w:val="fr-FR"/>
        </w:rPr>
        <w:t>Lot</w:t>
      </w:r>
      <w:r w:rsidR="0036345D">
        <w:rPr>
          <w:b/>
          <w:sz w:val="20"/>
          <w:szCs w:val="20"/>
          <w:lang w:val="fr-FR"/>
        </w:rPr>
        <w:t xml:space="preserve"> </w:t>
      </w:r>
      <w:r w:rsidR="003929E1" w:rsidRPr="003D764E">
        <w:rPr>
          <w:b/>
          <w:sz w:val="20"/>
          <w:szCs w:val="20"/>
          <w:lang w:val="fr-FR"/>
        </w:rPr>
        <w:t>:</w:t>
      </w:r>
      <w:r w:rsidR="00074852">
        <w:rPr>
          <w:b/>
          <w:sz w:val="20"/>
          <w:szCs w:val="20"/>
          <w:lang w:val="fr-FR"/>
        </w:rPr>
        <w:t xml:space="preserve"> </w:t>
      </w:r>
      <w:r w:rsidR="00A906A4" w:rsidRPr="003D764E">
        <w:rPr>
          <w:bCs/>
          <w:sz w:val="20"/>
          <w:szCs w:val="20"/>
          <w:lang w:val="fr-FR"/>
        </w:rPr>
        <w:t>L</w:t>
      </w:r>
      <w:r w:rsidR="002C58CF" w:rsidRPr="003D764E">
        <w:rPr>
          <w:bCs/>
          <w:sz w:val="20"/>
          <w:szCs w:val="20"/>
          <w:lang w:val="fr-FR"/>
        </w:rPr>
        <w:t>’ensemble</w:t>
      </w:r>
      <w:r w:rsidR="00A906A4" w:rsidRPr="003D764E">
        <w:rPr>
          <w:bCs/>
          <w:sz w:val="20"/>
          <w:szCs w:val="20"/>
          <w:lang w:val="fr-FR"/>
        </w:rPr>
        <w:t xml:space="preserve"> de</w:t>
      </w:r>
      <w:r w:rsidR="002C58CF" w:rsidRPr="003D764E">
        <w:rPr>
          <w:bCs/>
          <w:sz w:val="20"/>
          <w:szCs w:val="20"/>
          <w:lang w:val="fr-FR"/>
        </w:rPr>
        <w:t>s</w:t>
      </w:r>
      <w:r w:rsidR="00A906A4" w:rsidRPr="003D764E">
        <w:rPr>
          <w:bCs/>
          <w:sz w:val="20"/>
          <w:szCs w:val="20"/>
          <w:lang w:val="fr-FR"/>
        </w:rPr>
        <w:t xml:space="preserve"> dispositifs du même </w:t>
      </w:r>
      <w:r w:rsidR="00FA7700" w:rsidRPr="003D764E">
        <w:rPr>
          <w:bCs/>
          <w:sz w:val="20"/>
          <w:szCs w:val="20"/>
          <w:lang w:val="fr-FR"/>
        </w:rPr>
        <w:t>types enregistrés</w:t>
      </w:r>
      <w:r w:rsidR="008F1CA2">
        <w:rPr>
          <w:bCs/>
          <w:sz w:val="20"/>
          <w:szCs w:val="20"/>
          <w:lang w:val="fr-FR"/>
        </w:rPr>
        <w:t xml:space="preserve"> </w:t>
      </w:r>
      <w:r w:rsidR="00675F52" w:rsidRPr="00675F52">
        <w:rPr>
          <w:bCs/>
          <w:sz w:val="20"/>
          <w:szCs w:val="20"/>
          <w:lang w:val="fr-FR"/>
        </w:rPr>
        <w:t>pendant une certaine période</w:t>
      </w:r>
      <w:r w:rsidR="00A906A4" w:rsidRPr="003D764E">
        <w:rPr>
          <w:bCs/>
          <w:sz w:val="20"/>
          <w:szCs w:val="20"/>
          <w:lang w:val="fr-FR"/>
        </w:rPr>
        <w:t xml:space="preserve"> dans la base de données d</w:t>
      </w:r>
      <w:r w:rsidR="002C58CF" w:rsidRPr="003D764E">
        <w:rPr>
          <w:bCs/>
          <w:sz w:val="20"/>
          <w:szCs w:val="20"/>
          <w:lang w:val="fr-FR"/>
        </w:rPr>
        <w:t>e l</w:t>
      </w:r>
      <w:r w:rsidR="00A906A4" w:rsidRPr="003D764E">
        <w:rPr>
          <w:bCs/>
          <w:sz w:val="20"/>
          <w:szCs w:val="20"/>
          <w:lang w:val="fr-FR"/>
        </w:rPr>
        <w:t>'activité au cours d'une année civile donnée</w:t>
      </w:r>
      <w:r w:rsidR="00AF42D4" w:rsidRPr="003D764E">
        <w:rPr>
          <w:rFonts w:eastAsia="Times New Roman" w:cstheme="minorHAnsi"/>
          <w:color w:val="292929"/>
          <w:sz w:val="20"/>
          <w:szCs w:val="20"/>
          <w:shd w:val="clear" w:color="auto" w:fill="FFFFFF"/>
          <w:lang w:val="fr-FR"/>
        </w:rPr>
        <w:t>.</w:t>
      </w:r>
    </w:p>
    <w:p w14:paraId="33205E91" w14:textId="77777777" w:rsidR="002B29AA" w:rsidRPr="002B29AA" w:rsidRDefault="002B29AA" w:rsidP="002B29AA">
      <w:pPr>
        <w:spacing w:after="0"/>
        <w:rPr>
          <w:rFonts w:eastAsia="Times New Roman" w:cstheme="minorHAnsi"/>
          <w:color w:val="292929"/>
          <w:sz w:val="20"/>
          <w:szCs w:val="20"/>
          <w:shd w:val="clear" w:color="auto" w:fill="FFFFFF"/>
          <w:lang w:val="fr-FR"/>
        </w:rPr>
      </w:pPr>
    </w:p>
    <w:p w14:paraId="74F32B99" w14:textId="5C06C347" w:rsidR="00E46521" w:rsidRDefault="005947E4" w:rsidP="0018724D">
      <w:pPr>
        <w:pStyle w:val="ListParagraph"/>
        <w:spacing w:after="0"/>
        <w:rPr>
          <w:rFonts w:eastAsia="Times New Roman" w:cstheme="minorHAnsi"/>
          <w:color w:val="292929"/>
          <w:sz w:val="20"/>
          <w:szCs w:val="20"/>
          <w:shd w:val="clear" w:color="auto" w:fill="FFFFFF"/>
          <w:lang w:val="fr-FR"/>
        </w:rPr>
      </w:pPr>
      <w:r w:rsidRPr="003D764E">
        <w:rPr>
          <w:rFonts w:eastAsia="Times New Roman" w:cstheme="minorHAnsi"/>
          <w:b/>
          <w:color w:val="292929"/>
          <w:sz w:val="20"/>
          <w:szCs w:val="20"/>
          <w:shd w:val="clear" w:color="auto" w:fill="FFFFFF"/>
          <w:lang w:val="fr-FR"/>
        </w:rPr>
        <w:t xml:space="preserve">Date </w:t>
      </w:r>
      <w:r w:rsidR="002C58CF" w:rsidRPr="003D764E">
        <w:rPr>
          <w:rFonts w:eastAsia="Times New Roman" w:cstheme="minorHAnsi"/>
          <w:b/>
          <w:color w:val="292929"/>
          <w:sz w:val="20"/>
          <w:szCs w:val="20"/>
          <w:shd w:val="clear" w:color="auto" w:fill="FFFFFF"/>
          <w:lang w:val="fr-FR"/>
        </w:rPr>
        <w:t>d’enregistrement</w:t>
      </w:r>
      <w:r w:rsidR="0036345D">
        <w:rPr>
          <w:rFonts w:eastAsia="Times New Roman" w:cstheme="minorHAnsi"/>
          <w:b/>
          <w:color w:val="292929"/>
          <w:sz w:val="20"/>
          <w:szCs w:val="20"/>
          <w:shd w:val="clear" w:color="auto" w:fill="FFFFFF"/>
          <w:lang w:val="fr-FR"/>
        </w:rPr>
        <w:t xml:space="preserve"> </w:t>
      </w:r>
      <w:r w:rsidRPr="003D764E">
        <w:rPr>
          <w:rFonts w:eastAsia="Times New Roman" w:cstheme="minorHAnsi"/>
          <w:b/>
          <w:color w:val="292929"/>
          <w:sz w:val="20"/>
          <w:szCs w:val="20"/>
          <w:shd w:val="clear" w:color="auto" w:fill="FFFFFF"/>
          <w:lang w:val="fr-FR"/>
        </w:rPr>
        <w:t>:</w:t>
      </w:r>
      <w:r w:rsidR="00074852">
        <w:rPr>
          <w:rFonts w:eastAsia="Times New Roman" w:cstheme="minorHAnsi"/>
          <w:b/>
          <w:color w:val="292929"/>
          <w:sz w:val="20"/>
          <w:szCs w:val="20"/>
          <w:shd w:val="clear" w:color="auto" w:fill="FFFFFF"/>
          <w:lang w:val="fr-FR"/>
        </w:rPr>
        <w:t xml:space="preserve"> </w:t>
      </w:r>
      <w:r w:rsidR="00074852" w:rsidRPr="00074852">
        <w:rPr>
          <w:rFonts w:eastAsia="Times New Roman" w:cstheme="minorHAnsi"/>
          <w:color w:val="292929"/>
          <w:sz w:val="20"/>
          <w:szCs w:val="20"/>
          <w:shd w:val="clear" w:color="auto" w:fill="FFFFFF"/>
          <w:lang w:val="fr-FR"/>
        </w:rPr>
        <w:t>La date d'enregistrement d'un ménage dans la base de données de l'activité dépend du mécanisme de mise en œuvre utilisé par l'activité, comme suit. Les dispositifs de l'activité seront considérés comme opérationnels dans chaque ménage à partir de la date d'enregistrement</w:t>
      </w:r>
      <w:r w:rsidR="00A662C2" w:rsidRPr="003D764E">
        <w:rPr>
          <w:rFonts w:eastAsia="Times New Roman" w:cstheme="minorHAnsi"/>
          <w:color w:val="292929"/>
          <w:sz w:val="20"/>
          <w:szCs w:val="20"/>
          <w:shd w:val="clear" w:color="auto" w:fill="FFFFFF"/>
          <w:lang w:val="fr-FR"/>
        </w:rPr>
        <w:t>.</w:t>
      </w:r>
    </w:p>
    <w:p w14:paraId="26B8DCCD" w14:textId="77777777" w:rsidR="00D00D44" w:rsidRPr="00E46521" w:rsidRDefault="00D00D44" w:rsidP="0018724D">
      <w:pPr>
        <w:pStyle w:val="ListParagraph"/>
        <w:spacing w:after="0"/>
        <w:rPr>
          <w:shd w:val="clear" w:color="auto" w:fill="FFFFFF"/>
          <w:lang w:val="fr-FR"/>
        </w:rPr>
      </w:pPr>
    </w:p>
    <w:p w14:paraId="6C1893EE" w14:textId="42A0776A" w:rsidR="00CE4066" w:rsidRDefault="008978F5" w:rsidP="00CE4066">
      <w:pPr>
        <w:spacing w:after="0"/>
        <w:ind w:left="709" w:hanging="1"/>
        <w:rPr>
          <w:rFonts w:eastAsia="Times New Roman" w:cstheme="minorHAnsi"/>
          <w:b/>
          <w:bCs/>
          <w:color w:val="292929"/>
          <w:sz w:val="20"/>
          <w:szCs w:val="20"/>
          <w:shd w:val="clear" w:color="auto" w:fill="FFFFFF"/>
          <w:lang w:val="fr-FR"/>
        </w:rPr>
      </w:pPr>
      <w:r w:rsidRPr="0018724D">
        <w:rPr>
          <w:rFonts w:eastAsia="Times New Roman" w:cstheme="minorHAnsi"/>
          <w:b/>
          <w:bCs/>
          <w:color w:val="292929"/>
          <w:sz w:val="20"/>
          <w:szCs w:val="20"/>
          <w:shd w:val="clear" w:color="auto" w:fill="FFFFFF"/>
          <w:lang w:val="fr-FR"/>
        </w:rPr>
        <w:t xml:space="preserve">Vente </w:t>
      </w:r>
      <w:r w:rsidRPr="0018724D">
        <w:rPr>
          <w:rFonts w:eastAsia="Times New Roman"/>
          <w:b/>
          <w:bCs/>
          <w:sz w:val="20"/>
          <w:szCs w:val="20"/>
          <w:lang w:val="fr-FR"/>
        </w:rPr>
        <w:t>directe</w:t>
      </w:r>
      <w:r w:rsidRPr="0018724D">
        <w:rPr>
          <w:rFonts w:eastAsia="Times New Roman" w:cstheme="minorHAnsi"/>
          <w:b/>
          <w:bCs/>
          <w:color w:val="292929"/>
          <w:sz w:val="16"/>
          <w:szCs w:val="16"/>
          <w:shd w:val="clear" w:color="auto" w:fill="FFFFFF"/>
          <w:lang w:val="fr-FR"/>
        </w:rPr>
        <w:t xml:space="preserve"> </w:t>
      </w:r>
      <w:r w:rsidRPr="0018724D">
        <w:rPr>
          <w:rFonts w:eastAsia="Times New Roman" w:cstheme="minorHAnsi"/>
          <w:b/>
          <w:bCs/>
          <w:color w:val="292929"/>
          <w:sz w:val="20"/>
          <w:szCs w:val="20"/>
          <w:shd w:val="clear" w:color="auto" w:fill="FFFFFF"/>
          <w:lang w:val="fr-FR"/>
        </w:rPr>
        <w:t xml:space="preserve">d'appareils mobiles aux clients </w:t>
      </w:r>
      <w:r w:rsidRPr="0018724D">
        <w:rPr>
          <w:rFonts w:eastAsia="Times New Roman" w:cstheme="minorHAnsi"/>
          <w:color w:val="292929"/>
          <w:sz w:val="20"/>
          <w:szCs w:val="20"/>
          <w:shd w:val="clear" w:color="auto" w:fill="FFFFFF"/>
          <w:lang w:val="fr-FR"/>
        </w:rPr>
        <w:t xml:space="preserve">: </w:t>
      </w:r>
      <w:r w:rsidR="00C10F50" w:rsidRPr="00C10F50">
        <w:rPr>
          <w:rFonts w:eastAsia="Times New Roman" w:cstheme="minorHAnsi"/>
          <w:color w:val="292929"/>
          <w:sz w:val="20"/>
          <w:szCs w:val="20"/>
          <w:shd w:val="clear" w:color="auto" w:fill="FFFFFF"/>
          <w:lang w:val="fr-FR"/>
        </w:rPr>
        <w:t>La date d'enregistrement est le premier jour suivant la date de la vente.</w:t>
      </w:r>
    </w:p>
    <w:p w14:paraId="39B2F394" w14:textId="77777777" w:rsidR="00CE4066" w:rsidRPr="0018724D" w:rsidRDefault="00CE4066" w:rsidP="0018724D">
      <w:pPr>
        <w:spacing w:after="0"/>
        <w:ind w:left="709" w:hanging="1"/>
        <w:rPr>
          <w:rFonts w:eastAsia="Times New Roman" w:cstheme="minorHAnsi"/>
          <w:color w:val="292929"/>
          <w:sz w:val="20"/>
          <w:szCs w:val="20"/>
          <w:shd w:val="clear" w:color="auto" w:fill="FFFFFF"/>
          <w:lang w:val="fr-FR"/>
        </w:rPr>
      </w:pPr>
    </w:p>
    <w:p w14:paraId="012AFE2D" w14:textId="01D9E4D0" w:rsidR="00821208" w:rsidRDefault="003D4B4C" w:rsidP="00CE4066">
      <w:pPr>
        <w:spacing w:after="0"/>
        <w:ind w:left="709" w:hanging="1"/>
        <w:rPr>
          <w:rFonts w:eastAsia="Times New Roman" w:cstheme="minorHAnsi"/>
          <w:b/>
          <w:bCs/>
          <w:color w:val="292929"/>
          <w:sz w:val="20"/>
          <w:szCs w:val="20"/>
          <w:shd w:val="clear" w:color="auto" w:fill="FFFFFF"/>
          <w:lang w:val="fr-FR"/>
        </w:rPr>
      </w:pPr>
      <w:r w:rsidRPr="0018724D">
        <w:rPr>
          <w:rFonts w:eastAsia="Times New Roman" w:cstheme="minorHAnsi"/>
          <w:b/>
          <w:bCs/>
          <w:color w:val="292929"/>
          <w:sz w:val="20"/>
          <w:szCs w:val="20"/>
          <w:shd w:val="clear" w:color="auto" w:fill="FFFFFF"/>
          <w:lang w:val="fr-FR"/>
        </w:rPr>
        <w:t>Vente indirecte (vente par des intermédiaires) d'appareils mobiles à des clients</w:t>
      </w:r>
      <w:r w:rsidRPr="0018724D">
        <w:rPr>
          <w:rFonts w:eastAsia="Times New Roman" w:cstheme="minorHAnsi"/>
          <w:color w:val="292929"/>
          <w:sz w:val="20"/>
          <w:szCs w:val="20"/>
          <w:shd w:val="clear" w:color="auto" w:fill="FFFFFF"/>
          <w:lang w:val="fr-FR"/>
        </w:rPr>
        <w:t xml:space="preserve"> :</w:t>
      </w:r>
      <w:r w:rsidR="00587C3F">
        <w:rPr>
          <w:rFonts w:eastAsia="Times New Roman" w:cstheme="minorHAnsi"/>
          <w:color w:val="292929"/>
          <w:sz w:val="20"/>
          <w:szCs w:val="20"/>
          <w:shd w:val="clear" w:color="auto" w:fill="FFFFFF"/>
          <w:lang w:val="fr-FR"/>
        </w:rPr>
        <w:t xml:space="preserve"> </w:t>
      </w:r>
      <w:r w:rsidR="00587C3F" w:rsidRPr="00587C3F">
        <w:rPr>
          <w:rFonts w:eastAsia="Times New Roman" w:cstheme="minorHAnsi"/>
          <w:color w:val="292929"/>
          <w:sz w:val="20"/>
          <w:szCs w:val="20"/>
          <w:shd w:val="clear" w:color="auto" w:fill="FFFFFF"/>
          <w:lang w:val="fr-FR"/>
        </w:rPr>
        <w:t>Lorsque les participants à l'activité peuvent fournir des preuves vérifiables de la date exacte de la vente aux utilisateurs finaux par les intermédiaires, l'enregistrement est effectué le premier jour suivant cette vente. Lorsque cette preuve n'est pas disponible, la date d'enregistrement est fixée à 120 jours à compter de la date de vente au premier intermédiaire.</w:t>
      </w:r>
    </w:p>
    <w:p w14:paraId="4A37E67A" w14:textId="77777777" w:rsidR="00CE4066" w:rsidRDefault="00CE4066" w:rsidP="00CE4066">
      <w:pPr>
        <w:spacing w:after="0"/>
        <w:ind w:left="709" w:hanging="1"/>
        <w:rPr>
          <w:rFonts w:eastAsia="Times New Roman" w:cstheme="minorHAnsi"/>
          <w:b/>
          <w:bCs/>
          <w:color w:val="292929"/>
          <w:sz w:val="20"/>
          <w:szCs w:val="20"/>
          <w:shd w:val="clear" w:color="auto" w:fill="FFFFFF"/>
          <w:lang w:val="fr-FR"/>
        </w:rPr>
      </w:pPr>
    </w:p>
    <w:p w14:paraId="1193F0FD" w14:textId="237FB2F8" w:rsidR="00CE4066" w:rsidRDefault="00821208" w:rsidP="00CE4066">
      <w:pPr>
        <w:spacing w:after="0"/>
        <w:ind w:left="709" w:hanging="1"/>
        <w:rPr>
          <w:rFonts w:eastAsia="Times New Roman" w:cstheme="minorHAnsi"/>
          <w:color w:val="292929"/>
          <w:sz w:val="20"/>
          <w:szCs w:val="20"/>
          <w:shd w:val="clear" w:color="auto" w:fill="FFFFFF"/>
          <w:lang w:val="fr-FR"/>
        </w:rPr>
      </w:pPr>
      <w:r w:rsidRPr="0018724D">
        <w:rPr>
          <w:rFonts w:eastAsia="Times New Roman" w:cstheme="minorHAnsi"/>
          <w:b/>
          <w:bCs/>
          <w:color w:val="292929"/>
          <w:sz w:val="20"/>
          <w:szCs w:val="20"/>
          <w:shd w:val="clear" w:color="auto" w:fill="FFFFFF"/>
          <w:lang w:val="fr-FR"/>
        </w:rPr>
        <w:t>Biomasse</w:t>
      </w:r>
      <w:r w:rsidRPr="00821208">
        <w:rPr>
          <w:rFonts w:eastAsia="Times New Roman" w:cstheme="minorHAnsi"/>
          <w:color w:val="292929"/>
          <w:sz w:val="20"/>
          <w:szCs w:val="20"/>
          <w:shd w:val="clear" w:color="auto" w:fill="FFFFFF"/>
          <w:lang w:val="fr-FR"/>
        </w:rPr>
        <w:t xml:space="preserve"> : Matière organique non fossilisée et biodégradable provenant de plantes, d'animaux et de micro-organismes, y compris : (a) les résidus de biomasse ; (b) les fractions organiques non fossilisées et biodégradables des déchets industriels et municipaux ; (c) les gaz et les liquides issus de la décomposition de la matière organique non fossilisée et biodégradable.</w:t>
      </w:r>
    </w:p>
    <w:p w14:paraId="44DAD4C2" w14:textId="77777777" w:rsidR="00383CF5" w:rsidRDefault="00383CF5" w:rsidP="00CE4066">
      <w:pPr>
        <w:spacing w:after="0"/>
        <w:ind w:left="709" w:hanging="1"/>
        <w:rPr>
          <w:rFonts w:eastAsia="Times New Roman" w:cstheme="minorHAnsi"/>
          <w:color w:val="292929"/>
          <w:sz w:val="20"/>
          <w:szCs w:val="20"/>
          <w:shd w:val="clear" w:color="auto" w:fill="FFFFFF"/>
          <w:lang w:val="fr-FR"/>
        </w:rPr>
      </w:pPr>
    </w:p>
    <w:p w14:paraId="60D91FAB" w14:textId="724F368C" w:rsidR="00383CF5" w:rsidRPr="0018724D" w:rsidRDefault="00383CF5" w:rsidP="0018724D">
      <w:pPr>
        <w:spacing w:after="0"/>
        <w:ind w:left="709" w:hanging="1"/>
        <w:rPr>
          <w:rFonts w:eastAsia="Times New Roman" w:cstheme="minorHAnsi"/>
          <w:color w:val="292929"/>
          <w:sz w:val="20"/>
          <w:szCs w:val="20"/>
          <w:shd w:val="clear" w:color="auto" w:fill="FFFFFF"/>
          <w:lang w:val="fr-FR"/>
        </w:rPr>
      </w:pPr>
      <w:r w:rsidRPr="0018724D">
        <w:rPr>
          <w:rFonts w:eastAsia="Times New Roman" w:cstheme="minorHAnsi"/>
          <w:b/>
          <w:bCs/>
          <w:color w:val="292929"/>
          <w:sz w:val="20"/>
          <w:szCs w:val="20"/>
          <w:shd w:val="clear" w:color="auto" w:fill="FFFFFF"/>
          <w:lang w:val="fr-FR"/>
        </w:rPr>
        <w:t>Période de crédit</w:t>
      </w:r>
      <w:r>
        <w:rPr>
          <w:rFonts w:eastAsia="Times New Roman" w:cstheme="minorHAnsi"/>
          <w:color w:val="292929"/>
          <w:sz w:val="20"/>
          <w:szCs w:val="20"/>
          <w:shd w:val="clear" w:color="auto" w:fill="FFFFFF"/>
          <w:lang w:val="fr-FR"/>
        </w:rPr>
        <w:t xml:space="preserve"> : </w:t>
      </w:r>
      <w:r w:rsidR="00FA5A6E" w:rsidRPr="00FA5A6E">
        <w:rPr>
          <w:rFonts w:eastAsia="Times New Roman" w:cstheme="minorHAnsi"/>
          <w:color w:val="292929"/>
          <w:sz w:val="20"/>
          <w:szCs w:val="20"/>
          <w:shd w:val="clear" w:color="auto" w:fill="FFFFFF"/>
          <w:lang w:val="fr-FR"/>
        </w:rPr>
        <w:t>Selon l</w:t>
      </w:r>
      <w:r w:rsidR="00FA5A6E">
        <w:rPr>
          <w:rFonts w:eastAsia="Times New Roman" w:cstheme="minorHAnsi"/>
          <w:color w:val="292929"/>
          <w:sz w:val="20"/>
          <w:szCs w:val="20"/>
          <w:shd w:val="clear" w:color="auto" w:fill="FFFFFF"/>
          <w:lang w:val="fr-FR"/>
        </w:rPr>
        <w:t xml:space="preserve">e standard </w:t>
      </w:r>
      <w:r w:rsidR="00FA5A6E" w:rsidRPr="00FA5A6E">
        <w:rPr>
          <w:rFonts w:eastAsia="Times New Roman" w:cstheme="minorHAnsi"/>
          <w:color w:val="292929"/>
          <w:sz w:val="20"/>
          <w:szCs w:val="20"/>
          <w:shd w:val="clear" w:color="auto" w:fill="FFFFFF"/>
          <w:lang w:val="fr-FR"/>
        </w:rPr>
        <w:t>du programme, « pour les activités du portefeuille Ci-Dev qui ont commencé avant 2021, la fin de la première période de crédit devrait être la même que leur période de crédit MDP actuelle (c'est-à-dire que cela variera en fonction de MDP</w:t>
      </w:r>
      <w:r w:rsidR="00C54071">
        <w:rPr>
          <w:rFonts w:eastAsia="Times New Roman" w:cstheme="minorHAnsi"/>
          <w:color w:val="292929"/>
          <w:sz w:val="20"/>
          <w:szCs w:val="20"/>
          <w:shd w:val="clear" w:color="auto" w:fill="FFFFFF"/>
          <w:lang w:val="fr-FR"/>
        </w:rPr>
        <w:t xml:space="preserve"> CPA</w:t>
      </w:r>
      <w:r w:rsidR="00FA5A6E" w:rsidRPr="00FA5A6E">
        <w:rPr>
          <w:rFonts w:eastAsia="Times New Roman" w:cstheme="minorHAnsi"/>
          <w:color w:val="292929"/>
          <w:sz w:val="20"/>
          <w:szCs w:val="20"/>
          <w:shd w:val="clear" w:color="auto" w:fill="FFFFFF"/>
          <w:lang w:val="fr-FR"/>
        </w:rPr>
        <w:t xml:space="preserve"> de 2023 à 2026). Les périodes de crédit de </w:t>
      </w:r>
      <w:proofErr w:type="gramStart"/>
      <w:r w:rsidR="00FA5A6E" w:rsidRPr="00FA5A6E">
        <w:rPr>
          <w:rFonts w:eastAsia="Times New Roman" w:cstheme="minorHAnsi"/>
          <w:color w:val="292929"/>
          <w:sz w:val="20"/>
          <w:szCs w:val="20"/>
          <w:shd w:val="clear" w:color="auto" w:fill="FFFFFF"/>
          <w:lang w:val="fr-FR"/>
        </w:rPr>
        <w:t>cinq ans suivantes</w:t>
      </w:r>
      <w:proofErr w:type="gramEnd"/>
      <w:r w:rsidR="00FA5A6E" w:rsidRPr="00FA5A6E">
        <w:rPr>
          <w:rFonts w:eastAsia="Times New Roman" w:cstheme="minorHAnsi"/>
          <w:color w:val="292929"/>
          <w:sz w:val="20"/>
          <w:szCs w:val="20"/>
          <w:shd w:val="clear" w:color="auto" w:fill="FFFFFF"/>
          <w:lang w:val="fr-FR"/>
        </w:rPr>
        <w:t xml:space="preserve">, lorsqu'elles sont approuvées par le </w:t>
      </w:r>
      <w:r w:rsidR="00C54071">
        <w:rPr>
          <w:rFonts w:eastAsia="Times New Roman" w:cstheme="minorHAnsi"/>
          <w:color w:val="292929"/>
          <w:sz w:val="20"/>
          <w:szCs w:val="20"/>
          <w:shd w:val="clear" w:color="auto" w:fill="FFFFFF"/>
          <w:lang w:val="fr-FR"/>
        </w:rPr>
        <w:t>Comité Directeur (CD)</w:t>
      </w:r>
      <w:r w:rsidR="00FA5A6E" w:rsidRPr="00FA5A6E">
        <w:rPr>
          <w:rFonts w:eastAsia="Times New Roman" w:cstheme="minorHAnsi"/>
          <w:color w:val="292929"/>
          <w:sz w:val="20"/>
          <w:szCs w:val="20"/>
          <w:shd w:val="clear" w:color="auto" w:fill="FFFFFF"/>
          <w:lang w:val="fr-FR"/>
        </w:rPr>
        <w:t xml:space="preserve">, devraient s'aligner sur le calendrier d'examen des engagements des </w:t>
      </w:r>
      <w:r w:rsidR="00C54071">
        <w:rPr>
          <w:rFonts w:eastAsia="Times New Roman" w:cstheme="minorHAnsi"/>
          <w:color w:val="292929"/>
          <w:sz w:val="20"/>
          <w:szCs w:val="20"/>
          <w:shd w:val="clear" w:color="auto" w:fill="FFFFFF"/>
          <w:lang w:val="fr-FR"/>
        </w:rPr>
        <w:t>CDN</w:t>
      </w:r>
      <w:r w:rsidR="00FA5A6E" w:rsidRPr="00FA5A6E">
        <w:rPr>
          <w:rFonts w:eastAsia="Times New Roman" w:cstheme="minorHAnsi"/>
          <w:color w:val="292929"/>
          <w:sz w:val="20"/>
          <w:szCs w:val="20"/>
          <w:shd w:val="clear" w:color="auto" w:fill="FFFFFF"/>
          <w:lang w:val="fr-FR"/>
        </w:rPr>
        <w:t xml:space="preserve"> dans le cadre de l'Accord de Paris.</w:t>
      </w:r>
      <w:r w:rsidR="009A7D17" w:rsidRPr="0018724D">
        <w:rPr>
          <w:lang w:val="fr-FR"/>
        </w:rPr>
        <w:t xml:space="preserve"> </w:t>
      </w:r>
      <w:r w:rsidR="009A7D17" w:rsidRPr="009A7D17">
        <w:rPr>
          <w:rFonts w:eastAsia="Times New Roman" w:cstheme="minorHAnsi"/>
          <w:color w:val="292929"/>
          <w:sz w:val="20"/>
          <w:szCs w:val="20"/>
          <w:shd w:val="clear" w:color="auto" w:fill="FFFFFF"/>
          <w:lang w:val="fr-FR"/>
        </w:rPr>
        <w:t>Le CD conviendra d'un processus de renouvellement des périodes de crédit, y compris l'impact sur les paramètres de calcul des émissions de référence et d'activité.</w:t>
      </w:r>
      <w:r w:rsidR="009A7D17">
        <w:rPr>
          <w:rFonts w:eastAsia="Times New Roman" w:cstheme="minorHAnsi"/>
          <w:color w:val="292929"/>
          <w:sz w:val="20"/>
          <w:szCs w:val="20"/>
          <w:shd w:val="clear" w:color="auto" w:fill="FFFFFF"/>
          <w:lang w:val="fr-FR"/>
        </w:rPr>
        <w:t> »</w:t>
      </w:r>
    </w:p>
    <w:p w14:paraId="22A490F3" w14:textId="77777777" w:rsidR="003929E1" w:rsidRPr="0018724D" w:rsidRDefault="003929E1" w:rsidP="0018724D">
      <w:pPr>
        <w:pStyle w:val="Templateheading1"/>
        <w:spacing w:before="120"/>
        <w:rPr>
          <w:sz w:val="20"/>
          <w:szCs w:val="20"/>
          <w:lang w:val="fr-FR"/>
        </w:rPr>
      </w:pPr>
    </w:p>
    <w:p w14:paraId="22A490F4" w14:textId="04585510" w:rsidR="003929E1" w:rsidRPr="00F77882" w:rsidRDefault="003D764E" w:rsidP="00F77882">
      <w:pPr>
        <w:pStyle w:val="Templateheading1"/>
        <w:numPr>
          <w:ilvl w:val="0"/>
          <w:numId w:val="9"/>
        </w:numPr>
        <w:spacing w:before="120"/>
        <w:rPr>
          <w:lang w:val="en-GB"/>
        </w:rPr>
      </w:pPr>
      <w:proofErr w:type="spellStart"/>
      <w:r w:rsidRPr="00F77882">
        <w:rPr>
          <w:lang w:val="en-GB"/>
        </w:rPr>
        <w:t>Critères</w:t>
      </w:r>
      <w:proofErr w:type="spellEnd"/>
      <w:r w:rsidR="0036345D">
        <w:rPr>
          <w:lang w:val="en-GB"/>
        </w:rPr>
        <w:t xml:space="preserve"> </w:t>
      </w:r>
      <w:proofErr w:type="spellStart"/>
      <w:r w:rsidRPr="00F77882">
        <w:rPr>
          <w:lang w:val="en-GB"/>
        </w:rPr>
        <w:t>d’éligibilité</w:t>
      </w:r>
      <w:proofErr w:type="spellEnd"/>
    </w:p>
    <w:p w14:paraId="22A490F5" w14:textId="7B3B9290" w:rsidR="008A5646" w:rsidRPr="00B73D77" w:rsidRDefault="00A069AB" w:rsidP="0018724D">
      <w:pPr>
        <w:pStyle w:val="Templateheading1"/>
        <w:spacing w:after="0"/>
        <w:rPr>
          <w:rFonts w:asciiTheme="minorHAnsi" w:hAnsiTheme="minorHAnsi" w:cstheme="minorHAnsi"/>
          <w:b w:val="0"/>
          <w:bCs/>
          <w:sz w:val="20"/>
          <w:szCs w:val="20"/>
          <w:lang w:val="fr-FR"/>
        </w:rPr>
      </w:pPr>
      <w:r w:rsidRPr="003D764E">
        <w:rPr>
          <w:rFonts w:asciiTheme="minorHAnsi" w:hAnsiTheme="minorHAnsi" w:cstheme="minorBidi"/>
          <w:b w:val="0"/>
          <w:sz w:val="20"/>
          <w:szCs w:val="20"/>
          <w:lang w:val="fr-FR"/>
        </w:rPr>
        <w:t xml:space="preserve">Les activités appliquant </w:t>
      </w:r>
      <w:r w:rsidR="00DE2EB0" w:rsidRPr="003D764E">
        <w:rPr>
          <w:rFonts w:asciiTheme="minorHAnsi" w:hAnsiTheme="minorHAnsi" w:cstheme="minorBidi"/>
          <w:b w:val="0"/>
          <w:sz w:val="20"/>
          <w:szCs w:val="20"/>
          <w:lang w:val="fr-FR"/>
        </w:rPr>
        <w:t>la présente</w:t>
      </w:r>
      <w:r w:rsidRPr="003D764E">
        <w:rPr>
          <w:rFonts w:asciiTheme="minorHAnsi" w:hAnsiTheme="minorHAnsi" w:cstheme="minorBidi"/>
          <w:b w:val="0"/>
          <w:sz w:val="20"/>
          <w:szCs w:val="20"/>
          <w:lang w:val="fr-FR"/>
        </w:rPr>
        <w:t xml:space="preserve"> méthodologie doivent démontrer qu'elles </w:t>
      </w:r>
      <w:r w:rsidR="00DE2EB0" w:rsidRPr="003D764E">
        <w:rPr>
          <w:rFonts w:asciiTheme="minorHAnsi" w:hAnsiTheme="minorHAnsi" w:cstheme="minorBidi"/>
          <w:b w:val="0"/>
          <w:sz w:val="20"/>
          <w:szCs w:val="20"/>
          <w:lang w:val="fr-FR"/>
        </w:rPr>
        <w:t xml:space="preserve">répondent aux </w:t>
      </w:r>
      <w:r w:rsidRPr="003D764E">
        <w:rPr>
          <w:rFonts w:asciiTheme="minorHAnsi" w:hAnsiTheme="minorHAnsi" w:cstheme="minorBidi"/>
          <w:b w:val="0"/>
          <w:sz w:val="20"/>
          <w:szCs w:val="20"/>
          <w:lang w:val="fr-FR"/>
        </w:rPr>
        <w:t>critères d'éligibilité suivants</w:t>
      </w:r>
      <w:r w:rsidR="00351BFA">
        <w:rPr>
          <w:rFonts w:asciiTheme="minorHAnsi" w:hAnsiTheme="minorHAnsi" w:cstheme="minorBidi"/>
          <w:b w:val="0"/>
          <w:sz w:val="20"/>
          <w:szCs w:val="20"/>
          <w:lang w:val="fr-FR"/>
        </w:rPr>
        <w:t xml:space="preserve"> </w:t>
      </w:r>
      <w:r w:rsidR="008A5646" w:rsidRPr="003D764E">
        <w:rPr>
          <w:rFonts w:asciiTheme="minorHAnsi" w:hAnsiTheme="minorHAnsi" w:cstheme="minorBidi"/>
          <w:b w:val="0"/>
          <w:sz w:val="20"/>
          <w:szCs w:val="20"/>
          <w:lang w:val="fr-FR"/>
        </w:rPr>
        <w:t>:</w:t>
      </w:r>
    </w:p>
    <w:p w14:paraId="163E286C" w14:textId="77777777" w:rsidR="00B73D77" w:rsidRPr="003D764E" w:rsidRDefault="00B73D77" w:rsidP="00B73D77">
      <w:pPr>
        <w:pStyle w:val="Templateheading1"/>
        <w:spacing w:after="0"/>
        <w:ind w:left="720"/>
        <w:rPr>
          <w:rFonts w:asciiTheme="minorHAnsi" w:hAnsiTheme="minorHAnsi" w:cstheme="minorHAnsi"/>
          <w:b w:val="0"/>
          <w:bCs/>
          <w:sz w:val="20"/>
          <w:szCs w:val="20"/>
          <w:lang w:val="fr-FR"/>
        </w:rPr>
      </w:pPr>
    </w:p>
    <w:tbl>
      <w:tblPr>
        <w:tblStyle w:val="TableGrid"/>
        <w:tblW w:w="0" w:type="auto"/>
        <w:tblLook w:val="04A0" w:firstRow="1" w:lastRow="0" w:firstColumn="1" w:lastColumn="0" w:noHBand="0" w:noVBand="1"/>
      </w:tblPr>
      <w:tblGrid>
        <w:gridCol w:w="3100"/>
        <w:gridCol w:w="5989"/>
      </w:tblGrid>
      <w:tr w:rsidR="003929E1" w:rsidRPr="00554A4F" w14:paraId="22A490F8" w14:textId="77777777" w:rsidTr="00C16AFC">
        <w:tc>
          <w:tcPr>
            <w:tcW w:w="3100" w:type="dxa"/>
          </w:tcPr>
          <w:p w14:paraId="22A490F6" w14:textId="77777777" w:rsidR="003929E1" w:rsidRPr="003D764E" w:rsidRDefault="00BC145B" w:rsidP="00313B46">
            <w:pPr>
              <w:spacing w:after="0" w:line="276" w:lineRule="auto"/>
              <w:rPr>
                <w:sz w:val="20"/>
                <w:szCs w:val="20"/>
                <w:lang w:val="fr-FR"/>
              </w:rPr>
            </w:pPr>
            <w:r w:rsidRPr="003D764E">
              <w:rPr>
                <w:sz w:val="20"/>
                <w:szCs w:val="20"/>
                <w:lang w:val="fr-FR"/>
              </w:rPr>
              <w:t>Technologie</w:t>
            </w:r>
          </w:p>
        </w:tc>
        <w:tc>
          <w:tcPr>
            <w:tcW w:w="5989" w:type="dxa"/>
          </w:tcPr>
          <w:p w14:paraId="22A490F7" w14:textId="6260F13E" w:rsidR="003929E1" w:rsidRPr="003D764E" w:rsidRDefault="00A069AB" w:rsidP="00313B46">
            <w:pPr>
              <w:spacing w:after="0" w:line="276" w:lineRule="auto"/>
              <w:rPr>
                <w:rFonts w:cs="Arial"/>
                <w:sz w:val="20"/>
                <w:szCs w:val="20"/>
                <w:lang w:val="fr-FR"/>
              </w:rPr>
            </w:pPr>
            <w:r w:rsidRPr="003D764E">
              <w:rPr>
                <w:rFonts w:cs="Arial"/>
                <w:sz w:val="20"/>
                <w:szCs w:val="20"/>
                <w:lang w:val="fr-FR"/>
              </w:rPr>
              <w:t xml:space="preserve">L'activité s'applique aux </w:t>
            </w:r>
            <w:r w:rsidR="00115B24">
              <w:rPr>
                <w:rFonts w:cs="Arial"/>
                <w:sz w:val="20"/>
                <w:szCs w:val="20"/>
                <w:lang w:val="fr-FR"/>
              </w:rPr>
              <w:t>réchauds</w:t>
            </w:r>
            <w:r w:rsidR="001D7547" w:rsidRPr="003D764E">
              <w:rPr>
                <w:rFonts w:cs="Arial"/>
                <w:sz w:val="20"/>
                <w:szCs w:val="20"/>
                <w:lang w:val="fr-FR"/>
              </w:rPr>
              <w:t xml:space="preserve"> au </w:t>
            </w:r>
            <w:r w:rsidRPr="003D764E">
              <w:rPr>
                <w:rFonts w:cs="Arial"/>
                <w:sz w:val="20"/>
                <w:szCs w:val="20"/>
                <w:lang w:val="fr-FR"/>
              </w:rPr>
              <w:t xml:space="preserve">bioéthanol qui remplacent l'utilisation de biomasse non renouvelable. Il peut s'agir de </w:t>
            </w:r>
            <w:r w:rsidR="00115B24">
              <w:rPr>
                <w:rFonts w:cs="Arial"/>
                <w:sz w:val="20"/>
                <w:szCs w:val="20"/>
                <w:lang w:val="fr-FR"/>
              </w:rPr>
              <w:t>réchauds</w:t>
            </w:r>
            <w:r w:rsidRPr="003D764E">
              <w:rPr>
                <w:rFonts w:cs="Arial"/>
                <w:sz w:val="20"/>
                <w:szCs w:val="20"/>
                <w:lang w:val="fr-FR"/>
              </w:rPr>
              <w:t xml:space="preserve"> portables, de </w:t>
            </w:r>
            <w:r w:rsidR="00115B24">
              <w:rPr>
                <w:rFonts w:cs="Arial"/>
                <w:sz w:val="20"/>
                <w:szCs w:val="20"/>
                <w:lang w:val="fr-FR"/>
              </w:rPr>
              <w:t>réchauds</w:t>
            </w:r>
            <w:r w:rsidR="005C0E8F">
              <w:rPr>
                <w:rFonts w:cs="Arial"/>
                <w:sz w:val="20"/>
                <w:szCs w:val="20"/>
                <w:lang w:val="fr-FR"/>
              </w:rPr>
              <w:t xml:space="preserve"> </w:t>
            </w:r>
            <w:r w:rsidR="003D764E" w:rsidRPr="003D764E">
              <w:rPr>
                <w:rFonts w:cs="Arial"/>
                <w:sz w:val="20"/>
                <w:szCs w:val="20"/>
                <w:lang w:val="fr-FR"/>
              </w:rPr>
              <w:t>in</w:t>
            </w:r>
            <w:r w:rsidRPr="003D764E">
              <w:rPr>
                <w:rFonts w:cs="Arial"/>
                <w:sz w:val="20"/>
                <w:szCs w:val="20"/>
                <w:lang w:val="fr-FR"/>
              </w:rPr>
              <w:t xml:space="preserve"> situ ou de </w:t>
            </w:r>
            <w:r w:rsidR="00115B24">
              <w:rPr>
                <w:rFonts w:cs="Arial"/>
                <w:sz w:val="20"/>
                <w:szCs w:val="20"/>
                <w:lang w:val="fr-FR"/>
              </w:rPr>
              <w:t>réchauds</w:t>
            </w:r>
            <w:r w:rsidR="005C0E8F">
              <w:rPr>
                <w:rFonts w:cs="Arial"/>
                <w:sz w:val="20"/>
                <w:szCs w:val="20"/>
                <w:lang w:val="fr-FR"/>
              </w:rPr>
              <w:t xml:space="preserve"> </w:t>
            </w:r>
            <w:r w:rsidR="003D764E" w:rsidRPr="003D764E">
              <w:rPr>
                <w:rFonts w:cs="Arial"/>
                <w:sz w:val="20"/>
                <w:szCs w:val="20"/>
                <w:lang w:val="fr-FR"/>
              </w:rPr>
              <w:t>à</w:t>
            </w:r>
            <w:r w:rsidRPr="003D764E">
              <w:rPr>
                <w:rFonts w:cs="Arial"/>
                <w:sz w:val="20"/>
                <w:szCs w:val="20"/>
                <w:lang w:val="fr-FR"/>
              </w:rPr>
              <w:t xml:space="preserve"> plusieurs </w:t>
            </w:r>
            <w:r w:rsidR="001D7547" w:rsidRPr="003D764E">
              <w:rPr>
                <w:rFonts w:cs="Arial"/>
                <w:sz w:val="20"/>
                <w:szCs w:val="20"/>
                <w:lang w:val="fr-FR"/>
              </w:rPr>
              <w:t>foyers</w:t>
            </w:r>
            <w:r w:rsidR="003929E1" w:rsidRPr="003D764E">
              <w:rPr>
                <w:rFonts w:cs="Arial"/>
                <w:sz w:val="20"/>
                <w:szCs w:val="20"/>
                <w:lang w:val="fr-FR"/>
              </w:rPr>
              <w:t>.</w:t>
            </w:r>
          </w:p>
        </w:tc>
      </w:tr>
      <w:tr w:rsidR="003929E1" w:rsidRPr="00554A4F" w14:paraId="22A490FB" w14:textId="77777777" w:rsidTr="00C16AFC">
        <w:tc>
          <w:tcPr>
            <w:tcW w:w="3100" w:type="dxa"/>
          </w:tcPr>
          <w:p w14:paraId="22A490F9" w14:textId="77777777" w:rsidR="003929E1" w:rsidRPr="003D764E" w:rsidRDefault="00BC145B" w:rsidP="00313B46">
            <w:pPr>
              <w:spacing w:after="0" w:line="276" w:lineRule="auto"/>
              <w:rPr>
                <w:sz w:val="20"/>
                <w:szCs w:val="20"/>
                <w:lang w:val="fr-FR"/>
              </w:rPr>
            </w:pPr>
            <w:r w:rsidRPr="003D764E">
              <w:rPr>
                <w:sz w:val="20"/>
                <w:szCs w:val="20"/>
                <w:lang w:val="fr-FR"/>
              </w:rPr>
              <w:t>Groupe cible</w:t>
            </w:r>
          </w:p>
        </w:tc>
        <w:tc>
          <w:tcPr>
            <w:tcW w:w="5989" w:type="dxa"/>
          </w:tcPr>
          <w:p w14:paraId="22A490FA" w14:textId="0E534554" w:rsidR="003929E1" w:rsidRPr="003D764E" w:rsidRDefault="00BC145B" w:rsidP="00313B46">
            <w:pPr>
              <w:spacing w:after="0" w:line="276" w:lineRule="auto"/>
              <w:rPr>
                <w:rFonts w:cs="Arial"/>
                <w:sz w:val="20"/>
                <w:szCs w:val="20"/>
                <w:lang w:val="fr-FR"/>
              </w:rPr>
            </w:pPr>
            <w:r w:rsidRPr="003D764E">
              <w:rPr>
                <w:rFonts w:cs="Arial"/>
                <w:sz w:val="20"/>
                <w:szCs w:val="20"/>
                <w:lang w:val="fr-FR"/>
              </w:rPr>
              <w:t>Ménages ruraux et</w:t>
            </w:r>
            <w:r w:rsidR="00C11E2E">
              <w:rPr>
                <w:rFonts w:cs="Arial"/>
                <w:sz w:val="20"/>
                <w:szCs w:val="20"/>
                <w:lang w:val="fr-FR"/>
              </w:rPr>
              <w:t>/ou</w:t>
            </w:r>
            <w:r w:rsidRPr="003D764E">
              <w:rPr>
                <w:rFonts w:cs="Arial"/>
                <w:sz w:val="20"/>
                <w:szCs w:val="20"/>
                <w:lang w:val="fr-FR"/>
              </w:rPr>
              <w:t xml:space="preserve"> urbains utilisant du bois de feu et/ou du charbon de bois pour répondre à leurs besoins de cuisson domestique dans le scénario de </w:t>
            </w:r>
            <w:r w:rsidR="003D764E" w:rsidRPr="003D764E">
              <w:rPr>
                <w:rFonts w:cs="Arial"/>
                <w:sz w:val="20"/>
                <w:szCs w:val="20"/>
                <w:lang w:val="fr-FR"/>
              </w:rPr>
              <w:t>référence.</w:t>
            </w:r>
          </w:p>
        </w:tc>
      </w:tr>
      <w:tr w:rsidR="00A24554" w:rsidRPr="00554A4F" w14:paraId="22A49117" w14:textId="77777777" w:rsidTr="00C16AFC">
        <w:tc>
          <w:tcPr>
            <w:tcW w:w="3100" w:type="dxa"/>
          </w:tcPr>
          <w:p w14:paraId="22A49101" w14:textId="77777777" w:rsidR="00A24554" w:rsidRPr="003D764E" w:rsidRDefault="004E1DFE" w:rsidP="00313B46">
            <w:pPr>
              <w:spacing w:after="0" w:line="276" w:lineRule="auto"/>
              <w:rPr>
                <w:sz w:val="20"/>
                <w:szCs w:val="20"/>
                <w:lang w:val="fr-FR"/>
              </w:rPr>
            </w:pPr>
            <w:r w:rsidRPr="003D764E">
              <w:rPr>
                <w:sz w:val="20"/>
                <w:szCs w:val="20"/>
                <w:lang w:val="fr-FR"/>
              </w:rPr>
              <w:t>Normes techniques</w:t>
            </w:r>
          </w:p>
          <w:p w14:paraId="22A49102" w14:textId="77777777" w:rsidR="002422F5" w:rsidRPr="003D764E" w:rsidRDefault="002422F5" w:rsidP="00313B46">
            <w:pPr>
              <w:spacing w:after="0"/>
              <w:rPr>
                <w:sz w:val="20"/>
                <w:szCs w:val="20"/>
                <w:lang w:val="fr-FR"/>
              </w:rPr>
            </w:pPr>
          </w:p>
          <w:p w14:paraId="22A49103" w14:textId="77777777" w:rsidR="002422F5" w:rsidRPr="003D764E" w:rsidRDefault="002422F5" w:rsidP="00313B46">
            <w:pPr>
              <w:spacing w:after="0"/>
              <w:rPr>
                <w:sz w:val="20"/>
                <w:szCs w:val="20"/>
                <w:lang w:val="fr-FR"/>
              </w:rPr>
            </w:pPr>
          </w:p>
          <w:p w14:paraId="22A49104" w14:textId="77777777" w:rsidR="002422F5" w:rsidRPr="003D764E" w:rsidRDefault="002422F5" w:rsidP="00313B46">
            <w:pPr>
              <w:spacing w:after="0"/>
              <w:rPr>
                <w:sz w:val="20"/>
                <w:szCs w:val="20"/>
                <w:lang w:val="fr-FR"/>
              </w:rPr>
            </w:pPr>
          </w:p>
          <w:p w14:paraId="22A49105" w14:textId="77777777" w:rsidR="002422F5" w:rsidRPr="003D764E" w:rsidRDefault="002422F5" w:rsidP="00313B46">
            <w:pPr>
              <w:spacing w:after="0"/>
              <w:rPr>
                <w:sz w:val="20"/>
                <w:szCs w:val="20"/>
                <w:lang w:val="fr-FR"/>
              </w:rPr>
            </w:pPr>
          </w:p>
          <w:p w14:paraId="22A49106" w14:textId="77777777" w:rsidR="002422F5" w:rsidRPr="003D764E" w:rsidRDefault="002422F5" w:rsidP="00313B46">
            <w:pPr>
              <w:spacing w:after="0"/>
              <w:rPr>
                <w:sz w:val="20"/>
                <w:szCs w:val="20"/>
                <w:lang w:val="fr-FR"/>
              </w:rPr>
            </w:pPr>
          </w:p>
          <w:p w14:paraId="22A49107" w14:textId="77777777" w:rsidR="002422F5" w:rsidRPr="003D764E" w:rsidRDefault="002422F5" w:rsidP="00313B46">
            <w:pPr>
              <w:spacing w:after="0"/>
              <w:rPr>
                <w:sz w:val="20"/>
                <w:szCs w:val="20"/>
                <w:lang w:val="fr-FR"/>
              </w:rPr>
            </w:pPr>
          </w:p>
          <w:p w14:paraId="22A49108" w14:textId="77777777" w:rsidR="002422F5" w:rsidRPr="003D764E" w:rsidRDefault="002422F5" w:rsidP="00313B46">
            <w:pPr>
              <w:spacing w:after="0"/>
              <w:rPr>
                <w:sz w:val="20"/>
                <w:szCs w:val="20"/>
                <w:lang w:val="fr-FR"/>
              </w:rPr>
            </w:pPr>
          </w:p>
          <w:p w14:paraId="22A49109" w14:textId="77777777" w:rsidR="00A24554" w:rsidRPr="003D764E" w:rsidRDefault="00A24554" w:rsidP="00313B46">
            <w:pPr>
              <w:spacing w:after="0"/>
              <w:jc w:val="center"/>
              <w:rPr>
                <w:sz w:val="20"/>
                <w:szCs w:val="20"/>
                <w:lang w:val="fr-FR"/>
              </w:rPr>
            </w:pPr>
          </w:p>
        </w:tc>
        <w:tc>
          <w:tcPr>
            <w:tcW w:w="5989" w:type="dxa"/>
          </w:tcPr>
          <w:p w14:paraId="22A4910C" w14:textId="5A526548" w:rsidR="00A24554" w:rsidRPr="003D764E" w:rsidRDefault="00720CE7" w:rsidP="00313B46">
            <w:pPr>
              <w:spacing w:after="0" w:line="276" w:lineRule="auto"/>
              <w:rPr>
                <w:rFonts w:cs="Arial"/>
                <w:sz w:val="20"/>
                <w:szCs w:val="20"/>
                <w:lang w:val="fr-FR"/>
              </w:rPr>
            </w:pPr>
            <w:del w:id="3" w:author="Mauriz Schuck" w:date="2025-04-28T09:07:00Z" w16du:dateUtc="2025-04-28T07:07:00Z">
              <w:r w:rsidRPr="00CC31CD" w:rsidDel="00554A4F">
                <w:rPr>
                  <w:rFonts w:cs="Arial"/>
                  <w:sz w:val="20"/>
                  <w:szCs w:val="20"/>
                  <w:lang w:val="fr-FR"/>
                </w:rPr>
                <w:delText xml:space="preserve">Les émissions liées à la transformation de la biomasse doivent être comptabilisées, sauf si elles sont considérées comme négligeables. Les émissions peuvent être considérées comme négligeables pour </w:delText>
              </w:r>
            </w:del>
            <w:ins w:id="4" w:author="Mauriz Schuck" w:date="2025-04-28T09:07:00Z" w16du:dateUtc="2025-04-28T07:07:00Z">
              <w:r w:rsidR="00554A4F">
                <w:rPr>
                  <w:rFonts w:cs="Arial"/>
                  <w:sz w:val="20"/>
                  <w:szCs w:val="20"/>
                  <w:lang w:val="fr-FR"/>
                </w:rPr>
                <w:t>L</w:t>
              </w:r>
            </w:ins>
            <w:del w:id="5" w:author="Mauriz Schuck" w:date="2025-04-28T09:07:00Z" w16du:dateUtc="2025-04-28T07:07:00Z">
              <w:r w:rsidRPr="00CC31CD" w:rsidDel="00554A4F">
                <w:rPr>
                  <w:rFonts w:cs="Arial"/>
                  <w:sz w:val="20"/>
                  <w:szCs w:val="20"/>
                  <w:lang w:val="fr-FR"/>
                </w:rPr>
                <w:delText>l</w:delText>
              </w:r>
            </w:del>
            <w:r w:rsidRPr="00CC31CD">
              <w:rPr>
                <w:rFonts w:cs="Arial"/>
                <w:sz w:val="20"/>
                <w:szCs w:val="20"/>
                <w:lang w:val="fr-FR"/>
              </w:rPr>
              <w:t>a production de bioéthanol issu de résidus de biomasse et/ou d'une plantation dédiée à l'activité</w:t>
            </w:r>
            <w:r w:rsidR="00FB50B8">
              <w:rPr>
                <w:rFonts w:cs="Arial"/>
                <w:sz w:val="20"/>
                <w:szCs w:val="20"/>
                <w:lang w:val="fr-FR"/>
              </w:rPr>
              <w:t>,</w:t>
            </w:r>
            <w:r w:rsidR="00CC31CD">
              <w:rPr>
                <w:rFonts w:cs="Arial"/>
                <w:sz w:val="20"/>
                <w:szCs w:val="20"/>
                <w:lang w:val="fr-FR"/>
              </w:rPr>
              <w:t xml:space="preserve"> </w:t>
            </w:r>
            <w:ins w:id="6" w:author="Mauriz Schuck" w:date="2025-04-28T09:08:00Z" w16du:dateUtc="2025-04-28T07:08:00Z">
              <w:r w:rsidR="00FF6CC8" w:rsidRPr="00FF6CC8">
                <w:rPr>
                  <w:rFonts w:cs="Arial"/>
                  <w:sz w:val="20"/>
                  <w:szCs w:val="20"/>
                  <w:lang w:val="fr-FR"/>
                </w:rPr>
                <w:t>doit répondre</w:t>
              </w:r>
            </w:ins>
            <w:del w:id="7" w:author="Mauriz Schuck" w:date="2025-04-28T09:08:00Z" w16du:dateUtc="2025-04-28T07:08:00Z">
              <w:r w:rsidR="00E43DF4" w:rsidRPr="00E43DF4" w:rsidDel="00FF6CC8">
                <w:rPr>
                  <w:rFonts w:cs="Arial"/>
                  <w:sz w:val="20"/>
                  <w:szCs w:val="20"/>
                  <w:lang w:val="fr-FR"/>
                </w:rPr>
                <w:delText>dans le respect des</w:delText>
              </w:r>
            </w:del>
            <w:ins w:id="8" w:author="Mauriz Schuck" w:date="2025-04-28T09:08:00Z" w16du:dateUtc="2025-04-28T07:08:00Z">
              <w:r w:rsidR="00FF6CC8">
                <w:rPr>
                  <w:rFonts w:cs="Arial"/>
                  <w:sz w:val="20"/>
                  <w:szCs w:val="20"/>
                  <w:lang w:val="fr-FR"/>
                </w:rPr>
                <w:t xml:space="preserve"> aux</w:t>
              </w:r>
            </w:ins>
            <w:r w:rsidR="00E43DF4" w:rsidRPr="00E43DF4">
              <w:rPr>
                <w:rFonts w:cs="Arial"/>
                <w:sz w:val="20"/>
                <w:szCs w:val="20"/>
                <w:lang w:val="fr-FR"/>
              </w:rPr>
              <w:t xml:space="preserve"> conditions suivantes</w:t>
            </w:r>
            <w:r w:rsidR="00A24554" w:rsidRPr="003D764E">
              <w:rPr>
                <w:rFonts w:cs="Arial"/>
                <w:sz w:val="20"/>
                <w:szCs w:val="20"/>
                <w:lang w:val="fr-FR"/>
              </w:rPr>
              <w:t>:</w:t>
            </w:r>
            <w:r w:rsidR="00DD4444">
              <w:rPr>
                <w:rStyle w:val="FootnoteReference"/>
                <w:rFonts w:cs="Arial"/>
                <w:sz w:val="20"/>
                <w:szCs w:val="20"/>
                <w:lang w:val="fr-FR"/>
              </w:rPr>
              <w:footnoteReference w:id="2"/>
            </w:r>
          </w:p>
          <w:p w14:paraId="22A4910D" w14:textId="6FEFC361" w:rsidR="00A24554" w:rsidRPr="003D764E" w:rsidRDefault="00A30F18" w:rsidP="004D1186">
            <w:pPr>
              <w:pStyle w:val="ListParagraph"/>
              <w:numPr>
                <w:ilvl w:val="0"/>
                <w:numId w:val="10"/>
              </w:numPr>
              <w:spacing w:after="0" w:line="276" w:lineRule="auto"/>
              <w:rPr>
                <w:rFonts w:cs="Arial"/>
                <w:sz w:val="20"/>
                <w:szCs w:val="20"/>
                <w:lang w:val="fr-FR"/>
              </w:rPr>
            </w:pPr>
            <w:r>
              <w:rPr>
                <w:rFonts w:cs="Arial"/>
                <w:sz w:val="20"/>
                <w:szCs w:val="20"/>
                <w:lang w:val="fr-FR"/>
              </w:rPr>
              <w:t>P</w:t>
            </w:r>
            <w:r w:rsidR="009A6EA5" w:rsidRPr="003D764E">
              <w:rPr>
                <w:rFonts w:cs="Arial"/>
                <w:sz w:val="20"/>
                <w:szCs w:val="20"/>
                <w:lang w:val="fr-FR"/>
              </w:rPr>
              <w:t>our les activités qui utilisent des résidus de biomasse, avant la mise en œuvre de l'activité, les résidus de biomasse n'ont pas été collectés et utilisés, mais ont été laissés à l'abandon et continueraient, en l'absence de l'activité, à être laissés à l'abandon ; et</w:t>
            </w:r>
          </w:p>
          <w:p w14:paraId="22A4910E" w14:textId="77777777" w:rsidR="00A24554" w:rsidRPr="003D764E" w:rsidRDefault="009A6EA5" w:rsidP="004D1186">
            <w:pPr>
              <w:pStyle w:val="ListParagraph"/>
              <w:numPr>
                <w:ilvl w:val="0"/>
                <w:numId w:val="10"/>
              </w:numPr>
              <w:spacing w:after="0" w:line="276" w:lineRule="auto"/>
              <w:rPr>
                <w:rFonts w:cs="Arial"/>
                <w:sz w:val="20"/>
                <w:szCs w:val="20"/>
                <w:lang w:val="fr-FR"/>
              </w:rPr>
            </w:pPr>
            <w:r w:rsidRPr="003D764E">
              <w:rPr>
                <w:rFonts w:cs="Arial"/>
                <w:sz w:val="20"/>
                <w:szCs w:val="20"/>
                <w:lang w:val="fr-FR"/>
              </w:rPr>
              <w:t xml:space="preserve">Pour les activités qui utilisent des résidus de biomasse </w:t>
            </w:r>
            <w:r w:rsidR="00290DAD" w:rsidRPr="003D764E">
              <w:rPr>
                <w:rFonts w:cs="Arial"/>
                <w:sz w:val="20"/>
                <w:szCs w:val="20"/>
                <w:lang w:val="fr-FR"/>
              </w:rPr>
              <w:t>provenant</w:t>
            </w:r>
            <w:r w:rsidRPr="003D764E">
              <w:rPr>
                <w:rFonts w:cs="Arial"/>
                <w:sz w:val="20"/>
                <w:szCs w:val="20"/>
                <w:lang w:val="fr-FR"/>
              </w:rPr>
              <w:t xml:space="preserve"> d'un processus de production (par exemple, la production de sucre ou de panneaux de bois), la mise en œuvre de l'activité n'entraîne pas d'augmentation de la capacité de traitement des matières premières (par exemple, le sucre, le riz, les grumes, etc.) ou d'autres changements substantiels (par exemple, un changement de produit) dans ce processus ; et</w:t>
            </w:r>
          </w:p>
          <w:p w14:paraId="22A4910F" w14:textId="77777777" w:rsidR="00A24554" w:rsidRPr="003D764E" w:rsidRDefault="009A6EA5" w:rsidP="004D1186">
            <w:pPr>
              <w:pStyle w:val="ListParagraph"/>
              <w:numPr>
                <w:ilvl w:val="0"/>
                <w:numId w:val="10"/>
              </w:numPr>
              <w:spacing w:after="0" w:line="276" w:lineRule="auto"/>
              <w:rPr>
                <w:rFonts w:cs="Arial"/>
                <w:sz w:val="20"/>
                <w:szCs w:val="20"/>
                <w:lang w:val="fr-FR"/>
              </w:rPr>
            </w:pPr>
            <w:proofErr w:type="gramStart"/>
            <w:r w:rsidRPr="003D764E">
              <w:rPr>
                <w:rFonts w:cs="Arial"/>
                <w:sz w:val="20"/>
                <w:szCs w:val="20"/>
                <w:lang w:val="fr-FR"/>
              </w:rPr>
              <w:t>la</w:t>
            </w:r>
            <w:proofErr w:type="gramEnd"/>
            <w:r w:rsidRPr="003D764E">
              <w:rPr>
                <w:rFonts w:cs="Arial"/>
                <w:sz w:val="20"/>
                <w:szCs w:val="20"/>
                <w:lang w:val="fr-FR"/>
              </w:rPr>
              <w:t xml:space="preserve"> biomasse utilisée par l'installation d'activité n'est pas stockée pendant plus d'un an; et </w:t>
            </w:r>
          </w:p>
          <w:p w14:paraId="22A49110" w14:textId="77777777" w:rsidR="00A24554" w:rsidRPr="003D764E" w:rsidRDefault="009A6EA5" w:rsidP="004D1186">
            <w:pPr>
              <w:pStyle w:val="ListParagraph"/>
              <w:numPr>
                <w:ilvl w:val="0"/>
                <w:numId w:val="10"/>
              </w:numPr>
              <w:spacing w:after="0" w:line="276" w:lineRule="auto"/>
              <w:rPr>
                <w:rFonts w:cs="Arial"/>
                <w:sz w:val="20"/>
                <w:szCs w:val="20"/>
                <w:lang w:val="fr-FR"/>
              </w:rPr>
            </w:pPr>
            <w:r w:rsidRPr="003D764E">
              <w:rPr>
                <w:rFonts w:cs="Arial"/>
                <w:sz w:val="20"/>
                <w:szCs w:val="20"/>
                <w:lang w:val="fr-FR"/>
              </w:rPr>
              <w:t xml:space="preserve">Dans le cas de l'utilisation de biomasse provenant de plantations dédiées, les conditions d'applicabilité de l'OUTIL 16 </w:t>
            </w:r>
            <w:r w:rsidR="00EB64E7" w:rsidRPr="003D764E">
              <w:rPr>
                <w:rFonts w:cs="Arial"/>
                <w:sz w:val="20"/>
                <w:szCs w:val="20"/>
                <w:lang w:val="fr-FR"/>
              </w:rPr>
              <w:t>« </w:t>
            </w:r>
            <w:r w:rsidRPr="003D764E">
              <w:rPr>
                <w:rFonts w:cs="Arial"/>
                <w:sz w:val="20"/>
                <w:szCs w:val="20"/>
                <w:lang w:val="fr-FR"/>
              </w:rPr>
              <w:t xml:space="preserve">Émissions de l'activité et </w:t>
            </w:r>
            <w:r w:rsidR="00EB64E7" w:rsidRPr="003D764E">
              <w:rPr>
                <w:rFonts w:cs="Arial"/>
                <w:sz w:val="20"/>
                <w:szCs w:val="20"/>
                <w:lang w:val="fr-FR"/>
              </w:rPr>
              <w:t xml:space="preserve">émissions </w:t>
            </w:r>
            <w:r w:rsidR="00A83992" w:rsidRPr="003D764E">
              <w:rPr>
                <w:rFonts w:ascii="Arial" w:hAnsi="Arial" w:cs="Arial"/>
                <w:sz w:val="20"/>
                <w:szCs w:val="20"/>
                <w:lang w:val="fr-FR"/>
              </w:rPr>
              <w:t xml:space="preserve">fugitives provenant </w:t>
            </w:r>
            <w:r w:rsidRPr="003D764E">
              <w:rPr>
                <w:rFonts w:cs="Arial"/>
                <w:sz w:val="20"/>
                <w:szCs w:val="20"/>
                <w:lang w:val="fr-FR"/>
              </w:rPr>
              <w:t xml:space="preserve">de </w:t>
            </w:r>
            <w:r w:rsidR="00A83992" w:rsidRPr="003D764E">
              <w:rPr>
                <w:rFonts w:cs="Arial"/>
                <w:sz w:val="20"/>
                <w:szCs w:val="20"/>
                <w:lang w:val="fr-FR"/>
              </w:rPr>
              <w:t xml:space="preserve">la </w:t>
            </w:r>
            <w:r w:rsidRPr="003D764E">
              <w:rPr>
                <w:rFonts w:cs="Arial"/>
                <w:sz w:val="20"/>
                <w:szCs w:val="20"/>
                <w:lang w:val="fr-FR"/>
              </w:rPr>
              <w:t>biomasse</w:t>
            </w:r>
            <w:r w:rsidR="00EB64E7" w:rsidRPr="003D764E">
              <w:rPr>
                <w:rFonts w:cs="Arial"/>
                <w:sz w:val="20"/>
                <w:szCs w:val="20"/>
                <w:lang w:val="fr-FR"/>
              </w:rPr>
              <w:t> »</w:t>
            </w:r>
            <w:r w:rsidRPr="003D764E">
              <w:rPr>
                <w:rFonts w:cs="Arial"/>
                <w:sz w:val="20"/>
                <w:szCs w:val="20"/>
                <w:lang w:val="fr-FR"/>
              </w:rPr>
              <w:t xml:space="preserve"> sont satisfaites</w:t>
            </w:r>
            <w:r w:rsidR="00A24554" w:rsidRPr="003D764E">
              <w:rPr>
                <w:rFonts w:cs="Arial"/>
                <w:sz w:val="20"/>
                <w:szCs w:val="20"/>
                <w:lang w:val="fr-FR"/>
              </w:rPr>
              <w:t>.</w:t>
            </w:r>
          </w:p>
          <w:p w14:paraId="22A49113" w14:textId="77777777" w:rsidR="00852F2B" w:rsidRPr="003D764E" w:rsidRDefault="00852F2B" w:rsidP="00313B46">
            <w:pPr>
              <w:spacing w:after="0" w:line="276" w:lineRule="auto"/>
              <w:rPr>
                <w:rFonts w:cs="Arial"/>
                <w:sz w:val="20"/>
                <w:szCs w:val="20"/>
                <w:lang w:val="fr-FR"/>
              </w:rPr>
            </w:pPr>
          </w:p>
          <w:p w14:paraId="22A49115" w14:textId="72862BB8" w:rsidR="00D776A1" w:rsidRPr="003D764E" w:rsidRDefault="002B0A25" w:rsidP="00313B46">
            <w:pPr>
              <w:spacing w:after="0" w:line="276" w:lineRule="auto"/>
              <w:rPr>
                <w:rFonts w:cs="Arial"/>
                <w:sz w:val="20"/>
                <w:szCs w:val="20"/>
                <w:lang w:val="fr-FR"/>
              </w:rPr>
            </w:pPr>
            <w:r w:rsidRPr="002B0A25">
              <w:rPr>
                <w:rFonts w:cs="Arial"/>
                <w:sz w:val="20"/>
                <w:szCs w:val="20"/>
                <w:lang w:val="fr-FR"/>
              </w:rPr>
              <w:t xml:space="preserve">Les participants à l'activité démontrent que les fourneaux au bioéthanol sont conçus, construits et utilisés conformément aux exigences de </w:t>
            </w:r>
            <w:r w:rsidR="004C7444" w:rsidRPr="002B0A25">
              <w:rPr>
                <w:rFonts w:cs="Arial"/>
                <w:sz w:val="20"/>
                <w:szCs w:val="20"/>
                <w:lang w:val="fr-FR"/>
              </w:rPr>
              <w:t>sécurité</w:t>
            </w:r>
            <w:r w:rsidR="004C7444" w:rsidRPr="002B0A25" w:rsidDel="002B0A25">
              <w:rPr>
                <w:rFonts w:cs="Arial"/>
                <w:sz w:val="20"/>
                <w:szCs w:val="20"/>
                <w:lang w:val="fr-FR"/>
              </w:rPr>
              <w:t>.</w:t>
            </w:r>
            <w:r w:rsidR="009A6EA5" w:rsidRPr="003D764E">
              <w:rPr>
                <w:rFonts w:cs="Arial"/>
                <w:sz w:val="20"/>
                <w:szCs w:val="20"/>
                <w:lang w:val="fr-FR"/>
              </w:rPr>
              <w:t xml:space="preserve"> La conformité démontrée à la norme IWA </w:t>
            </w:r>
            <w:proofErr w:type="gramStart"/>
            <w:r w:rsidR="009A6EA5" w:rsidRPr="003D764E">
              <w:rPr>
                <w:rFonts w:cs="Arial"/>
                <w:sz w:val="20"/>
                <w:szCs w:val="20"/>
                <w:lang w:val="fr-FR"/>
              </w:rPr>
              <w:t>11:</w:t>
            </w:r>
            <w:proofErr w:type="gramEnd"/>
            <w:r w:rsidR="009A6EA5" w:rsidRPr="003D764E">
              <w:rPr>
                <w:rFonts w:cs="Arial"/>
                <w:sz w:val="20"/>
                <w:szCs w:val="20"/>
                <w:lang w:val="fr-FR"/>
              </w:rPr>
              <w:t>2012 ou ISO 19867-1:2018 (niveau de sécurité 3 ou supérieur) est considérée comme une preuve suffisante de la conformité aux exigences en matière de sécurité</w:t>
            </w:r>
            <w:r w:rsidR="004A7477" w:rsidRPr="003D764E">
              <w:rPr>
                <w:rFonts w:cs="Arial"/>
                <w:sz w:val="20"/>
                <w:szCs w:val="20"/>
                <w:lang w:val="fr-FR"/>
              </w:rPr>
              <w:t>.</w:t>
            </w:r>
          </w:p>
          <w:p w14:paraId="22A49116" w14:textId="4C9C7E8C" w:rsidR="00FC476D" w:rsidRPr="003D764E" w:rsidRDefault="004E1DFE" w:rsidP="0018724D">
            <w:pPr>
              <w:spacing w:after="0" w:line="276" w:lineRule="auto"/>
              <w:rPr>
                <w:rFonts w:cs="Arial"/>
                <w:sz w:val="20"/>
                <w:szCs w:val="20"/>
                <w:lang w:val="fr-FR"/>
              </w:rPr>
            </w:pPr>
            <w:r w:rsidRPr="003D764E">
              <w:rPr>
                <w:rFonts w:cs="Arial"/>
                <w:sz w:val="20"/>
                <w:szCs w:val="20"/>
                <w:lang w:val="fr-FR"/>
              </w:rPr>
              <w:t xml:space="preserve">Tout </w:t>
            </w:r>
            <w:r w:rsidR="004F4FC5" w:rsidRPr="003D764E">
              <w:rPr>
                <w:rFonts w:cs="Arial"/>
                <w:sz w:val="20"/>
                <w:szCs w:val="20"/>
                <w:lang w:val="fr-FR"/>
              </w:rPr>
              <w:t>fourneau</w:t>
            </w:r>
            <w:r w:rsidRPr="003D764E">
              <w:rPr>
                <w:rFonts w:cs="Arial"/>
                <w:sz w:val="20"/>
                <w:szCs w:val="20"/>
                <w:lang w:val="fr-FR"/>
              </w:rPr>
              <w:t xml:space="preserve"> figurant dans le catalogue en ligne de la Clean Cooking Alliance avec une note de sécurité de 3 ou plus est considéré comme conforme aux exigences de sécurité mentionnées ci-dessus</w:t>
            </w:r>
            <w:r w:rsidR="002A38E7" w:rsidRPr="003D764E">
              <w:rPr>
                <w:rFonts w:cs="Arial"/>
                <w:sz w:val="20"/>
                <w:szCs w:val="20"/>
                <w:lang w:val="fr-FR"/>
              </w:rPr>
              <w:t>.</w:t>
            </w:r>
            <w:r w:rsidR="00B266B6">
              <w:rPr>
                <w:rStyle w:val="FootnoteReference"/>
                <w:rFonts w:cs="Arial"/>
                <w:sz w:val="20"/>
                <w:szCs w:val="20"/>
                <w:lang w:val="fr-FR"/>
              </w:rPr>
              <w:footnoteReference w:id="3"/>
            </w:r>
          </w:p>
        </w:tc>
      </w:tr>
      <w:tr w:rsidR="00A24554" w:rsidRPr="00554A4F" w14:paraId="22A4911A" w14:textId="77777777" w:rsidTr="00C16AFC">
        <w:tc>
          <w:tcPr>
            <w:tcW w:w="3100" w:type="dxa"/>
          </w:tcPr>
          <w:p w14:paraId="22A49118" w14:textId="77777777" w:rsidR="00A24554" w:rsidRPr="003D764E" w:rsidRDefault="004E1DFE" w:rsidP="00313B46">
            <w:pPr>
              <w:spacing w:after="0" w:line="276" w:lineRule="auto"/>
              <w:rPr>
                <w:sz w:val="20"/>
                <w:szCs w:val="20"/>
                <w:lang w:val="fr-FR"/>
              </w:rPr>
            </w:pPr>
            <w:r w:rsidRPr="003D764E">
              <w:rPr>
                <w:sz w:val="20"/>
                <w:szCs w:val="20"/>
                <w:lang w:val="fr-FR"/>
              </w:rPr>
              <w:t>Double compta</w:t>
            </w:r>
            <w:r w:rsidR="003115C9" w:rsidRPr="003D764E">
              <w:rPr>
                <w:sz w:val="20"/>
                <w:szCs w:val="20"/>
                <w:lang w:val="fr-FR"/>
              </w:rPr>
              <w:t>bilisation</w:t>
            </w:r>
          </w:p>
        </w:tc>
        <w:tc>
          <w:tcPr>
            <w:tcW w:w="5989" w:type="dxa"/>
          </w:tcPr>
          <w:p w14:paraId="22A49119" w14:textId="78B2F277" w:rsidR="007D0129" w:rsidRPr="003D764E" w:rsidRDefault="00734F1F" w:rsidP="00313B46">
            <w:pPr>
              <w:spacing w:after="0" w:line="276" w:lineRule="auto"/>
              <w:rPr>
                <w:sz w:val="20"/>
                <w:szCs w:val="20"/>
                <w:lang w:val="fr-FR"/>
              </w:rPr>
            </w:pPr>
            <w:r w:rsidRPr="00734F1F">
              <w:rPr>
                <w:sz w:val="20"/>
                <w:szCs w:val="20"/>
                <w:lang w:val="fr-FR"/>
              </w:rPr>
              <w:t xml:space="preserve">L'activité ne peut pas générer de </w:t>
            </w:r>
            <w:proofErr w:type="gramStart"/>
            <w:r w:rsidRPr="00734F1F">
              <w:rPr>
                <w:sz w:val="20"/>
                <w:szCs w:val="20"/>
                <w:lang w:val="fr-FR"/>
              </w:rPr>
              <w:t>crédits carbone</w:t>
            </w:r>
            <w:proofErr w:type="gramEnd"/>
            <w:r w:rsidRPr="00734F1F">
              <w:rPr>
                <w:sz w:val="20"/>
                <w:szCs w:val="20"/>
                <w:lang w:val="fr-FR"/>
              </w:rPr>
              <w:t xml:space="preserve"> dans le cadre d'une autre norme de conformité ou d'un marché volontaire du carbone pour la même période que celle pour laquelle elle demande la délivrance </w:t>
            </w:r>
            <w:r w:rsidR="005557FE">
              <w:rPr>
                <w:sz w:val="20"/>
                <w:szCs w:val="20"/>
                <w:lang w:val="fr-FR"/>
              </w:rPr>
              <w:t>de réductions d’émissions du</w:t>
            </w:r>
            <w:r w:rsidRPr="00734F1F">
              <w:rPr>
                <w:sz w:val="20"/>
                <w:szCs w:val="20"/>
                <w:lang w:val="fr-FR"/>
              </w:rPr>
              <w:t xml:space="preserve"> </w:t>
            </w:r>
            <w:r w:rsidR="005557FE">
              <w:rPr>
                <w:sz w:val="20"/>
                <w:szCs w:val="20"/>
                <w:lang w:val="fr-FR"/>
              </w:rPr>
              <w:t>CNC</w:t>
            </w:r>
            <w:r w:rsidRPr="00734F1F">
              <w:rPr>
                <w:sz w:val="20"/>
                <w:szCs w:val="20"/>
                <w:lang w:val="fr-FR"/>
              </w:rPr>
              <w:t>.</w:t>
            </w:r>
          </w:p>
        </w:tc>
      </w:tr>
    </w:tbl>
    <w:p w14:paraId="47358726" w14:textId="13254A64" w:rsidR="00B527E8" w:rsidRDefault="00B527E8" w:rsidP="0018724D">
      <w:pPr>
        <w:pStyle w:val="Templateheading1"/>
        <w:numPr>
          <w:ilvl w:val="0"/>
          <w:numId w:val="9"/>
        </w:numPr>
        <w:spacing w:before="120"/>
        <w:rPr>
          <w:lang w:val="fr-FR"/>
        </w:rPr>
      </w:pPr>
      <w:r>
        <w:rPr>
          <w:lang w:val="fr-FR"/>
        </w:rPr>
        <w:lastRenderedPageBreak/>
        <w:t>Additionalité</w:t>
      </w:r>
    </w:p>
    <w:p w14:paraId="61B7C0AF" w14:textId="79EEABDB" w:rsidR="00B527E8" w:rsidRDefault="00A90AD1" w:rsidP="00B527E8">
      <w:pPr>
        <w:pStyle w:val="Templateheading1"/>
        <w:spacing w:before="120"/>
        <w:ind w:left="360"/>
        <w:rPr>
          <w:b w:val="0"/>
          <w:bCs/>
          <w:lang w:val="fr-FR"/>
        </w:rPr>
      </w:pPr>
      <w:r w:rsidRPr="00A90AD1">
        <w:rPr>
          <w:b w:val="0"/>
          <w:bCs/>
          <w:lang w:val="fr-FR"/>
        </w:rPr>
        <w:t>Les activités qui répondent aux critères d'éligibilité énumérés ci-dessus sont considérées comme additionnelles du fait qu'il s'agit de projets énergétiques hors réseau à petite échelle situés dans un pays moins avancé.</w:t>
      </w:r>
    </w:p>
    <w:p w14:paraId="257D8DB1" w14:textId="77777777" w:rsidR="00993D94" w:rsidRPr="0018724D" w:rsidRDefault="00993D94" w:rsidP="0018724D">
      <w:pPr>
        <w:pStyle w:val="Templateheading1"/>
        <w:spacing w:before="120"/>
        <w:rPr>
          <w:b w:val="0"/>
          <w:bCs/>
          <w:lang w:val="fr-FR"/>
        </w:rPr>
      </w:pPr>
    </w:p>
    <w:p w14:paraId="22A4911B" w14:textId="36932D16" w:rsidR="004E1DFE" w:rsidRPr="00322C56" w:rsidRDefault="004E1DFE" w:rsidP="0018724D">
      <w:pPr>
        <w:pStyle w:val="Templateheading1"/>
        <w:numPr>
          <w:ilvl w:val="0"/>
          <w:numId w:val="9"/>
        </w:numPr>
        <w:spacing w:before="120"/>
        <w:rPr>
          <w:lang w:val="fr-FR"/>
        </w:rPr>
      </w:pPr>
      <w:r w:rsidRPr="00322C56">
        <w:rPr>
          <w:lang w:val="fr-FR"/>
        </w:rPr>
        <w:t xml:space="preserve">Sources </w:t>
      </w:r>
      <w:r w:rsidR="003115C9" w:rsidRPr="00322C56">
        <w:rPr>
          <w:lang w:val="fr-FR"/>
        </w:rPr>
        <w:t xml:space="preserve">et gaz </w:t>
      </w:r>
      <w:r w:rsidRPr="00322C56">
        <w:rPr>
          <w:lang w:val="fr-FR"/>
        </w:rPr>
        <w:t>d'émission et gaz</w:t>
      </w:r>
    </w:p>
    <w:p w14:paraId="22A4911C" w14:textId="77777777" w:rsidR="003929E1" w:rsidRPr="003D764E" w:rsidRDefault="003929E1" w:rsidP="003115C9">
      <w:pPr>
        <w:pStyle w:val="Templateheading1"/>
        <w:spacing w:after="0"/>
        <w:rPr>
          <w:sz w:val="20"/>
          <w:szCs w:val="20"/>
          <w:lang w:val="fr-FR"/>
        </w:rPr>
      </w:pPr>
    </w:p>
    <w:tbl>
      <w:tblPr>
        <w:tblStyle w:val="TableGrid"/>
        <w:tblW w:w="9887" w:type="dxa"/>
        <w:tblInd w:w="-5" w:type="dxa"/>
        <w:tblLayout w:type="fixed"/>
        <w:tblLook w:val="04A0" w:firstRow="1" w:lastRow="0" w:firstColumn="1" w:lastColumn="0" w:noHBand="0" w:noVBand="1"/>
      </w:tblPr>
      <w:tblGrid>
        <w:gridCol w:w="426"/>
        <w:gridCol w:w="2976"/>
        <w:gridCol w:w="709"/>
        <w:gridCol w:w="1276"/>
        <w:gridCol w:w="4500"/>
      </w:tblGrid>
      <w:tr w:rsidR="00AC3F48" w:rsidRPr="003D764E" w14:paraId="22A49122" w14:textId="77777777" w:rsidTr="00D13314">
        <w:trPr>
          <w:trHeight w:val="399"/>
        </w:trPr>
        <w:tc>
          <w:tcPr>
            <w:tcW w:w="426" w:type="dxa"/>
            <w:vAlign w:val="center"/>
          </w:tcPr>
          <w:p w14:paraId="22A4911D" w14:textId="77777777" w:rsidR="00AC3F48" w:rsidRPr="003D764E" w:rsidRDefault="00AC3F48" w:rsidP="005B0A81">
            <w:pPr>
              <w:pStyle w:val="SDMTableBoxParaNotNumbered"/>
              <w:spacing w:line="276" w:lineRule="auto"/>
              <w:rPr>
                <w:lang w:val="fr-FR"/>
              </w:rPr>
            </w:pPr>
          </w:p>
        </w:tc>
        <w:tc>
          <w:tcPr>
            <w:tcW w:w="2976" w:type="dxa"/>
            <w:vAlign w:val="center"/>
          </w:tcPr>
          <w:p w14:paraId="22A4911E" w14:textId="77777777" w:rsidR="00AC3F48" w:rsidRPr="003D764E" w:rsidRDefault="00F7591C" w:rsidP="005B0A81">
            <w:pPr>
              <w:pStyle w:val="SDMTableBoxParaNotNumbered"/>
              <w:spacing w:line="276" w:lineRule="auto"/>
              <w:rPr>
                <w:b/>
                <w:lang w:val="fr-FR"/>
              </w:rPr>
            </w:pPr>
            <w:r w:rsidRPr="003D764E">
              <w:rPr>
                <w:b/>
                <w:lang w:val="fr-FR"/>
              </w:rPr>
              <w:t>Source</w:t>
            </w:r>
          </w:p>
        </w:tc>
        <w:tc>
          <w:tcPr>
            <w:tcW w:w="709" w:type="dxa"/>
            <w:vAlign w:val="center"/>
          </w:tcPr>
          <w:p w14:paraId="22A4911F" w14:textId="77777777" w:rsidR="00AC3F48" w:rsidRPr="003D764E" w:rsidRDefault="003115C9" w:rsidP="005B0A81">
            <w:pPr>
              <w:pStyle w:val="SDMTableBoxParaNotNumbered"/>
              <w:spacing w:line="276" w:lineRule="auto"/>
              <w:rPr>
                <w:b/>
                <w:lang w:val="fr-FR"/>
              </w:rPr>
            </w:pPr>
            <w:r w:rsidRPr="003D764E">
              <w:rPr>
                <w:b/>
                <w:lang w:val="fr-FR"/>
              </w:rPr>
              <w:t>GES</w:t>
            </w:r>
          </w:p>
        </w:tc>
        <w:tc>
          <w:tcPr>
            <w:tcW w:w="1276" w:type="dxa"/>
            <w:vAlign w:val="center"/>
          </w:tcPr>
          <w:p w14:paraId="22A49120" w14:textId="77777777" w:rsidR="00AC3F48" w:rsidRPr="003D764E" w:rsidRDefault="00F7591C" w:rsidP="005B0A81">
            <w:pPr>
              <w:pStyle w:val="SDMTableBoxParaNotNumbered"/>
              <w:spacing w:line="276" w:lineRule="auto"/>
              <w:rPr>
                <w:b/>
                <w:lang w:val="fr-FR"/>
              </w:rPr>
            </w:pPr>
            <w:proofErr w:type="gramStart"/>
            <w:r w:rsidRPr="003D764E">
              <w:rPr>
                <w:b/>
                <w:lang w:val="fr-FR"/>
              </w:rPr>
              <w:t>Inclu</w:t>
            </w:r>
            <w:r w:rsidR="003115C9" w:rsidRPr="003D764E">
              <w:rPr>
                <w:b/>
                <w:lang w:val="fr-FR"/>
              </w:rPr>
              <w:t>s</w:t>
            </w:r>
            <w:r w:rsidRPr="003D764E">
              <w:rPr>
                <w:b/>
                <w:lang w:val="fr-FR"/>
              </w:rPr>
              <w:t>?</w:t>
            </w:r>
            <w:proofErr w:type="gramEnd"/>
          </w:p>
        </w:tc>
        <w:tc>
          <w:tcPr>
            <w:tcW w:w="4500" w:type="dxa"/>
            <w:vAlign w:val="center"/>
          </w:tcPr>
          <w:p w14:paraId="22A49121" w14:textId="77777777" w:rsidR="00AC3F48" w:rsidRPr="003D764E" w:rsidRDefault="00F7591C" w:rsidP="005B0A81">
            <w:pPr>
              <w:pStyle w:val="SDMTableBoxParaNotNumbered"/>
              <w:spacing w:line="276" w:lineRule="auto"/>
              <w:rPr>
                <w:b/>
                <w:lang w:val="fr-FR"/>
              </w:rPr>
            </w:pPr>
            <w:r w:rsidRPr="003D764E">
              <w:rPr>
                <w:b/>
                <w:lang w:val="fr-FR"/>
              </w:rPr>
              <w:t>Justification</w:t>
            </w:r>
          </w:p>
        </w:tc>
      </w:tr>
      <w:tr w:rsidR="00AC3F48" w:rsidRPr="003D764E" w14:paraId="22A49129" w14:textId="77777777" w:rsidTr="00D13314">
        <w:tc>
          <w:tcPr>
            <w:tcW w:w="426" w:type="dxa"/>
            <w:vMerge w:val="restart"/>
            <w:textDirection w:val="btLr"/>
          </w:tcPr>
          <w:p w14:paraId="22A49123" w14:textId="77777777" w:rsidR="00983D43" w:rsidRPr="003D764E" w:rsidRDefault="003D764E" w:rsidP="005B0A81">
            <w:pPr>
              <w:pStyle w:val="SDMTableBoxParaNotNumbered"/>
              <w:spacing w:line="276" w:lineRule="auto"/>
              <w:jc w:val="center"/>
              <w:rPr>
                <w:b/>
                <w:lang w:val="fr-FR"/>
              </w:rPr>
            </w:pPr>
            <w:r w:rsidRPr="007D3197">
              <w:rPr>
                <w:b/>
                <w:lang w:val="fr-FR"/>
              </w:rPr>
              <w:t>Référence</w:t>
            </w:r>
          </w:p>
          <w:p w14:paraId="22A49124" w14:textId="77777777" w:rsidR="00AC3F48" w:rsidRPr="003D764E" w:rsidRDefault="00E84B40" w:rsidP="005B0A81">
            <w:pPr>
              <w:pStyle w:val="SDMTableBoxParaNotNumbered"/>
              <w:spacing w:line="276" w:lineRule="auto"/>
              <w:jc w:val="center"/>
              <w:rPr>
                <w:b/>
                <w:lang w:val="fr-FR"/>
              </w:rPr>
            </w:pPr>
            <w:proofErr w:type="gramStart"/>
            <w:r w:rsidRPr="003D764E">
              <w:rPr>
                <w:b/>
                <w:lang w:val="fr-FR"/>
              </w:rPr>
              <w:t>e</w:t>
            </w:r>
            <w:proofErr w:type="gramEnd"/>
          </w:p>
        </w:tc>
        <w:tc>
          <w:tcPr>
            <w:tcW w:w="2976" w:type="dxa"/>
            <w:vMerge w:val="restart"/>
            <w:vAlign w:val="center"/>
          </w:tcPr>
          <w:p w14:paraId="22A49125" w14:textId="77777777" w:rsidR="00AC3F48" w:rsidRPr="003D764E" w:rsidRDefault="004E1DFE" w:rsidP="005B0A81">
            <w:pPr>
              <w:pStyle w:val="SDMTableBoxParaNotNumbered"/>
              <w:spacing w:line="276" w:lineRule="auto"/>
              <w:rPr>
                <w:lang w:val="fr-FR"/>
              </w:rPr>
            </w:pPr>
            <w:r w:rsidRPr="003D764E">
              <w:rPr>
                <w:lang w:val="fr-FR"/>
              </w:rPr>
              <w:t xml:space="preserve">Émissions </w:t>
            </w:r>
            <w:r w:rsidR="006B12B1" w:rsidRPr="003D764E">
              <w:rPr>
                <w:lang w:val="fr-FR"/>
              </w:rPr>
              <w:t xml:space="preserve">résultant de la </w:t>
            </w:r>
            <w:r w:rsidRPr="003D764E">
              <w:rPr>
                <w:lang w:val="fr-FR"/>
              </w:rPr>
              <w:t xml:space="preserve">combustion de la biomasse ligneuse non renouvelable </w:t>
            </w:r>
          </w:p>
        </w:tc>
        <w:tc>
          <w:tcPr>
            <w:tcW w:w="709" w:type="dxa"/>
            <w:vAlign w:val="center"/>
          </w:tcPr>
          <w:p w14:paraId="22A49126" w14:textId="77777777" w:rsidR="00AC3F48" w:rsidRPr="003D764E" w:rsidRDefault="00FA4F32" w:rsidP="005B0A81">
            <w:pPr>
              <w:pStyle w:val="SDMTableBoxParaNotNumbered"/>
              <w:spacing w:line="276" w:lineRule="auto"/>
              <w:rPr>
                <w:lang w:val="fr-FR"/>
              </w:rPr>
            </w:pPr>
            <w:r w:rsidRPr="003D764E">
              <w:rPr>
                <w:lang w:val="fr-FR"/>
              </w:rPr>
              <w:t>CO</w:t>
            </w:r>
            <w:r w:rsidRPr="003D764E">
              <w:rPr>
                <w:vertAlign w:val="subscript"/>
                <w:lang w:val="fr-FR"/>
              </w:rPr>
              <w:t>2</w:t>
            </w:r>
          </w:p>
        </w:tc>
        <w:tc>
          <w:tcPr>
            <w:tcW w:w="1276" w:type="dxa"/>
            <w:vAlign w:val="center"/>
          </w:tcPr>
          <w:p w14:paraId="22A49127" w14:textId="77777777" w:rsidR="00AC3F48"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28" w14:textId="77777777" w:rsidR="00AC3F48" w:rsidRPr="003D764E" w:rsidRDefault="000F333A" w:rsidP="005B0A81">
            <w:pPr>
              <w:pStyle w:val="SDMTableBoxParaNotNumbered"/>
              <w:spacing w:line="276" w:lineRule="auto"/>
              <w:rPr>
                <w:lang w:val="fr-FR"/>
              </w:rPr>
            </w:pPr>
            <w:r w:rsidRPr="003D764E">
              <w:rPr>
                <w:lang w:val="fr-FR"/>
              </w:rPr>
              <w:t>Principale source d'émission</w:t>
            </w:r>
            <w:r w:rsidR="003115C9" w:rsidRPr="003D764E">
              <w:rPr>
                <w:lang w:val="fr-FR"/>
              </w:rPr>
              <w:t>s</w:t>
            </w:r>
            <w:r w:rsidR="000B1F51" w:rsidRPr="003D764E">
              <w:rPr>
                <w:lang w:val="fr-FR"/>
              </w:rPr>
              <w:t>.</w:t>
            </w:r>
          </w:p>
        </w:tc>
      </w:tr>
      <w:tr w:rsidR="00AC3F48" w:rsidRPr="003D764E" w14:paraId="22A4912F" w14:textId="77777777" w:rsidTr="00D13314">
        <w:tc>
          <w:tcPr>
            <w:tcW w:w="426" w:type="dxa"/>
            <w:vMerge/>
            <w:textDirection w:val="btLr"/>
          </w:tcPr>
          <w:p w14:paraId="22A4912A" w14:textId="77777777" w:rsidR="00AC3F48" w:rsidRPr="003D764E" w:rsidRDefault="00AC3F48" w:rsidP="005B0A81">
            <w:pPr>
              <w:pStyle w:val="SDMTableBoxParaNotNumbered"/>
              <w:spacing w:line="276" w:lineRule="auto"/>
              <w:jc w:val="center"/>
              <w:rPr>
                <w:b/>
                <w:lang w:val="fr-FR"/>
              </w:rPr>
            </w:pPr>
          </w:p>
        </w:tc>
        <w:tc>
          <w:tcPr>
            <w:tcW w:w="2976" w:type="dxa"/>
            <w:vMerge/>
            <w:vAlign w:val="center"/>
          </w:tcPr>
          <w:p w14:paraId="22A4912B" w14:textId="77777777" w:rsidR="00AC3F48" w:rsidRPr="003D764E" w:rsidRDefault="00AC3F48" w:rsidP="005B0A81">
            <w:pPr>
              <w:pStyle w:val="SDMTableBoxParaNotNumbered"/>
              <w:spacing w:line="276" w:lineRule="auto"/>
              <w:rPr>
                <w:lang w:val="fr-FR"/>
              </w:rPr>
            </w:pPr>
          </w:p>
        </w:tc>
        <w:tc>
          <w:tcPr>
            <w:tcW w:w="709" w:type="dxa"/>
            <w:vAlign w:val="center"/>
          </w:tcPr>
          <w:p w14:paraId="22A4912C" w14:textId="77777777" w:rsidR="00AC3F48" w:rsidRPr="003D764E" w:rsidRDefault="00FA4F32" w:rsidP="005B0A81">
            <w:pPr>
              <w:pStyle w:val="SDMTableBoxParaNotNumbered"/>
              <w:spacing w:line="276" w:lineRule="auto"/>
              <w:rPr>
                <w:lang w:val="fr-FR"/>
              </w:rPr>
            </w:pPr>
            <w:r w:rsidRPr="003D764E">
              <w:rPr>
                <w:lang w:val="fr-FR"/>
              </w:rPr>
              <w:t>CH</w:t>
            </w:r>
            <w:r w:rsidRPr="003D764E">
              <w:rPr>
                <w:vertAlign w:val="subscript"/>
                <w:lang w:val="fr-FR"/>
              </w:rPr>
              <w:t>4</w:t>
            </w:r>
          </w:p>
        </w:tc>
        <w:tc>
          <w:tcPr>
            <w:tcW w:w="1276" w:type="dxa"/>
            <w:vAlign w:val="center"/>
          </w:tcPr>
          <w:p w14:paraId="22A4912D" w14:textId="77777777" w:rsidR="00AC3F48"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2E" w14:textId="77777777" w:rsidR="00AC3F48" w:rsidRPr="003D764E" w:rsidRDefault="000F333A" w:rsidP="005B0A81">
            <w:pPr>
              <w:pStyle w:val="SDMTableBoxParaNotNumbered"/>
              <w:spacing w:line="276" w:lineRule="auto"/>
              <w:rPr>
                <w:lang w:val="fr-FR"/>
              </w:rPr>
            </w:pPr>
            <w:r w:rsidRPr="003D764E">
              <w:rPr>
                <w:lang w:val="fr-FR"/>
              </w:rPr>
              <w:t>Source d'émission</w:t>
            </w:r>
            <w:r w:rsidR="003115C9" w:rsidRPr="003D764E">
              <w:rPr>
                <w:lang w:val="fr-FR"/>
              </w:rPr>
              <w:t>s</w:t>
            </w:r>
            <w:r w:rsidRPr="003D764E">
              <w:rPr>
                <w:lang w:val="fr-FR"/>
              </w:rPr>
              <w:t xml:space="preserve"> pertinente</w:t>
            </w:r>
          </w:p>
        </w:tc>
      </w:tr>
      <w:tr w:rsidR="00AC3F48" w:rsidRPr="003D764E" w14:paraId="22A49135" w14:textId="77777777" w:rsidTr="009B4ECC">
        <w:trPr>
          <w:trHeight w:val="414"/>
        </w:trPr>
        <w:tc>
          <w:tcPr>
            <w:tcW w:w="426" w:type="dxa"/>
            <w:vMerge/>
            <w:textDirection w:val="btLr"/>
          </w:tcPr>
          <w:p w14:paraId="22A49130" w14:textId="77777777" w:rsidR="00AC3F48" w:rsidRPr="003D764E" w:rsidRDefault="00AC3F48" w:rsidP="005B0A81">
            <w:pPr>
              <w:pStyle w:val="SDMTableBoxParaNotNumbered"/>
              <w:spacing w:line="276" w:lineRule="auto"/>
              <w:jc w:val="center"/>
              <w:rPr>
                <w:b/>
                <w:lang w:val="fr-FR"/>
              </w:rPr>
            </w:pPr>
          </w:p>
        </w:tc>
        <w:tc>
          <w:tcPr>
            <w:tcW w:w="2976" w:type="dxa"/>
            <w:vMerge/>
            <w:vAlign w:val="center"/>
          </w:tcPr>
          <w:p w14:paraId="22A49131" w14:textId="77777777" w:rsidR="00AC3F48" w:rsidRPr="003D764E" w:rsidRDefault="00AC3F48" w:rsidP="005B0A81">
            <w:pPr>
              <w:pStyle w:val="SDMTableBoxParaNotNumbered"/>
              <w:spacing w:line="276" w:lineRule="auto"/>
              <w:rPr>
                <w:lang w:val="fr-FR"/>
              </w:rPr>
            </w:pPr>
          </w:p>
        </w:tc>
        <w:tc>
          <w:tcPr>
            <w:tcW w:w="709" w:type="dxa"/>
            <w:vAlign w:val="center"/>
          </w:tcPr>
          <w:p w14:paraId="22A49132" w14:textId="77777777" w:rsidR="00AC3F48" w:rsidRPr="003D764E" w:rsidRDefault="00FA4F32" w:rsidP="005B0A81">
            <w:pPr>
              <w:pStyle w:val="SDMTableBoxParaNotNumbered"/>
              <w:spacing w:line="276" w:lineRule="auto"/>
              <w:rPr>
                <w:lang w:val="fr-FR"/>
              </w:rPr>
            </w:pPr>
            <w:r w:rsidRPr="003D764E">
              <w:rPr>
                <w:lang w:val="fr-FR"/>
              </w:rPr>
              <w:t>N</w:t>
            </w:r>
            <w:r w:rsidRPr="003D764E">
              <w:rPr>
                <w:vertAlign w:val="subscript"/>
                <w:lang w:val="fr-FR"/>
              </w:rPr>
              <w:t>2</w:t>
            </w:r>
            <w:r w:rsidRPr="003D764E">
              <w:rPr>
                <w:lang w:val="fr-FR"/>
              </w:rPr>
              <w:t>O</w:t>
            </w:r>
          </w:p>
        </w:tc>
        <w:tc>
          <w:tcPr>
            <w:tcW w:w="1276" w:type="dxa"/>
            <w:vAlign w:val="center"/>
          </w:tcPr>
          <w:p w14:paraId="22A49133" w14:textId="77777777" w:rsidR="00AC3F48"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34" w14:textId="77777777" w:rsidR="00AC3F48" w:rsidRPr="003D764E" w:rsidRDefault="000F333A" w:rsidP="005B0A81">
            <w:pPr>
              <w:pStyle w:val="SDMTableBoxParaNotNumbered"/>
              <w:spacing w:line="276" w:lineRule="auto"/>
              <w:rPr>
                <w:lang w:val="fr-FR"/>
              </w:rPr>
            </w:pPr>
            <w:r w:rsidRPr="003D764E">
              <w:rPr>
                <w:lang w:val="fr-FR"/>
              </w:rPr>
              <w:t>Source d'émission</w:t>
            </w:r>
            <w:r w:rsidR="003115C9" w:rsidRPr="003D764E">
              <w:rPr>
                <w:lang w:val="fr-FR"/>
              </w:rPr>
              <w:t>s</w:t>
            </w:r>
            <w:r w:rsidRPr="003D764E">
              <w:rPr>
                <w:lang w:val="fr-FR"/>
              </w:rPr>
              <w:t xml:space="preserve"> pertinente</w:t>
            </w:r>
          </w:p>
        </w:tc>
      </w:tr>
      <w:tr w:rsidR="009B1A30" w:rsidRPr="00554A4F" w14:paraId="22A4913B" w14:textId="77777777" w:rsidTr="00D13314">
        <w:tc>
          <w:tcPr>
            <w:tcW w:w="426" w:type="dxa"/>
            <w:vMerge w:val="restart"/>
            <w:textDirection w:val="btLr"/>
          </w:tcPr>
          <w:p w14:paraId="22A49136" w14:textId="77777777" w:rsidR="009B1A30" w:rsidRPr="003D764E" w:rsidRDefault="00C12BBE" w:rsidP="005B0A81">
            <w:pPr>
              <w:pStyle w:val="SDMTableBoxParaNotNumbered"/>
              <w:spacing w:line="276" w:lineRule="auto"/>
              <w:jc w:val="center"/>
              <w:rPr>
                <w:b/>
                <w:lang w:val="fr-FR"/>
              </w:rPr>
            </w:pPr>
            <w:r w:rsidRPr="003D764E">
              <w:rPr>
                <w:b/>
                <w:lang w:val="fr-FR"/>
              </w:rPr>
              <w:t>Activit</w:t>
            </w:r>
            <w:r w:rsidR="006B12B1" w:rsidRPr="003D764E">
              <w:rPr>
                <w:b/>
                <w:lang w:val="fr-FR"/>
              </w:rPr>
              <w:t>é</w:t>
            </w:r>
          </w:p>
        </w:tc>
        <w:tc>
          <w:tcPr>
            <w:tcW w:w="2976" w:type="dxa"/>
            <w:vMerge w:val="restart"/>
            <w:vAlign w:val="center"/>
          </w:tcPr>
          <w:p w14:paraId="22A49137" w14:textId="77777777" w:rsidR="009B1A30" w:rsidRPr="003D764E" w:rsidRDefault="004E1DFE" w:rsidP="005B0A81">
            <w:pPr>
              <w:pStyle w:val="SDMTableBoxParaNotNumbered"/>
              <w:spacing w:line="276" w:lineRule="auto"/>
              <w:rPr>
                <w:lang w:val="fr-FR"/>
              </w:rPr>
            </w:pPr>
            <w:r w:rsidRPr="003D764E">
              <w:rPr>
                <w:lang w:val="fr-FR"/>
              </w:rPr>
              <w:t xml:space="preserve">Émissions </w:t>
            </w:r>
            <w:r w:rsidR="006B12B1" w:rsidRPr="003D764E">
              <w:rPr>
                <w:lang w:val="fr-FR"/>
              </w:rPr>
              <w:t xml:space="preserve">résultant de </w:t>
            </w:r>
            <w:r w:rsidRPr="003D764E">
              <w:rPr>
                <w:lang w:val="fr-FR"/>
              </w:rPr>
              <w:t xml:space="preserve">la combustion de combustibles renouvelables </w:t>
            </w:r>
          </w:p>
        </w:tc>
        <w:tc>
          <w:tcPr>
            <w:tcW w:w="709" w:type="dxa"/>
            <w:vAlign w:val="center"/>
          </w:tcPr>
          <w:p w14:paraId="22A49138" w14:textId="77777777" w:rsidR="009B1A30" w:rsidRPr="003D764E" w:rsidRDefault="009B1A30" w:rsidP="005B0A81">
            <w:pPr>
              <w:pStyle w:val="SDMTableBoxParaNotNumbered"/>
              <w:spacing w:line="276" w:lineRule="auto"/>
              <w:rPr>
                <w:lang w:val="fr-FR"/>
              </w:rPr>
            </w:pPr>
            <w:r w:rsidRPr="003D764E">
              <w:rPr>
                <w:lang w:val="fr-FR"/>
              </w:rPr>
              <w:t>CO</w:t>
            </w:r>
            <w:r w:rsidRPr="003D764E">
              <w:rPr>
                <w:vertAlign w:val="subscript"/>
                <w:lang w:val="fr-FR"/>
              </w:rPr>
              <w:t>2</w:t>
            </w:r>
          </w:p>
        </w:tc>
        <w:tc>
          <w:tcPr>
            <w:tcW w:w="1276" w:type="dxa"/>
            <w:vAlign w:val="center"/>
          </w:tcPr>
          <w:p w14:paraId="22A49139" w14:textId="77777777" w:rsidR="009B1A30" w:rsidRPr="003D764E" w:rsidRDefault="000F333A" w:rsidP="005B0A81">
            <w:pPr>
              <w:pStyle w:val="SDMTableBoxParaNotNumbered"/>
              <w:spacing w:line="276" w:lineRule="auto"/>
              <w:rPr>
                <w:lang w:val="fr-FR"/>
              </w:rPr>
            </w:pPr>
            <w:r w:rsidRPr="003D764E">
              <w:rPr>
                <w:lang w:val="fr-FR"/>
              </w:rPr>
              <w:t>Non</w:t>
            </w:r>
          </w:p>
        </w:tc>
        <w:tc>
          <w:tcPr>
            <w:tcW w:w="4500" w:type="dxa"/>
            <w:vAlign w:val="center"/>
          </w:tcPr>
          <w:p w14:paraId="22A4913A" w14:textId="77777777" w:rsidR="009B1A30" w:rsidRPr="003D764E" w:rsidRDefault="000F333A" w:rsidP="003115C9">
            <w:pPr>
              <w:pStyle w:val="SDMTableBoxParaNotNumbered"/>
              <w:spacing w:line="276" w:lineRule="auto"/>
              <w:rPr>
                <w:lang w:val="fr-FR"/>
              </w:rPr>
            </w:pPr>
            <w:r w:rsidRPr="003D764E">
              <w:rPr>
                <w:lang w:val="fr-FR"/>
              </w:rPr>
              <w:t xml:space="preserve">Pas d'émission nette de </w:t>
            </w:r>
            <w:r w:rsidRPr="007D3197">
              <w:rPr>
                <w:lang w:val="fr-FR"/>
              </w:rPr>
              <w:t>CO</w:t>
            </w:r>
            <w:r w:rsidRPr="007D3197">
              <w:rPr>
                <w:vertAlign w:val="subscript"/>
                <w:lang w:val="fr-FR"/>
              </w:rPr>
              <w:t>2</w:t>
            </w:r>
            <w:r w:rsidR="007D3197" w:rsidRPr="007D3197">
              <w:rPr>
                <w:vertAlign w:val="subscript"/>
                <w:lang w:val="fr-FR"/>
              </w:rPr>
              <w:t xml:space="preserve"> </w:t>
            </w:r>
            <w:r w:rsidR="003115C9" w:rsidRPr="007D3197">
              <w:rPr>
                <w:lang w:val="fr-FR"/>
              </w:rPr>
              <w:t>issues</w:t>
            </w:r>
            <w:r w:rsidR="003115C9" w:rsidRPr="003D764E">
              <w:rPr>
                <w:lang w:val="fr-FR"/>
              </w:rPr>
              <w:t xml:space="preserve"> d’un combustible renouvelable</w:t>
            </w:r>
            <w:r w:rsidR="009B1A30" w:rsidRPr="003D764E">
              <w:rPr>
                <w:lang w:val="fr-FR"/>
              </w:rPr>
              <w:t>.</w:t>
            </w:r>
          </w:p>
        </w:tc>
      </w:tr>
      <w:tr w:rsidR="009B1A30" w:rsidRPr="00554A4F" w14:paraId="22A49141" w14:textId="77777777" w:rsidTr="00D13314">
        <w:trPr>
          <w:trHeight w:val="209"/>
        </w:trPr>
        <w:tc>
          <w:tcPr>
            <w:tcW w:w="426" w:type="dxa"/>
            <w:vMerge/>
            <w:vAlign w:val="center"/>
          </w:tcPr>
          <w:p w14:paraId="22A4913C" w14:textId="77777777" w:rsidR="009B1A30" w:rsidRPr="003D764E" w:rsidRDefault="009B1A30" w:rsidP="005B0A81">
            <w:pPr>
              <w:pStyle w:val="SDMTableBoxParaNotNumbered"/>
              <w:spacing w:line="276" w:lineRule="auto"/>
              <w:rPr>
                <w:lang w:val="fr-FR"/>
              </w:rPr>
            </w:pPr>
          </w:p>
        </w:tc>
        <w:tc>
          <w:tcPr>
            <w:tcW w:w="2976" w:type="dxa"/>
            <w:vMerge/>
            <w:vAlign w:val="center"/>
          </w:tcPr>
          <w:p w14:paraId="22A4913D" w14:textId="77777777" w:rsidR="009B1A30" w:rsidRPr="003D764E" w:rsidRDefault="009B1A30" w:rsidP="005B0A81">
            <w:pPr>
              <w:pStyle w:val="SDMTableBoxParaNotNumbered"/>
              <w:spacing w:line="276" w:lineRule="auto"/>
              <w:rPr>
                <w:lang w:val="fr-FR"/>
              </w:rPr>
            </w:pPr>
          </w:p>
        </w:tc>
        <w:tc>
          <w:tcPr>
            <w:tcW w:w="709" w:type="dxa"/>
            <w:vAlign w:val="center"/>
          </w:tcPr>
          <w:p w14:paraId="22A4913E" w14:textId="77777777" w:rsidR="009B1A30" w:rsidRPr="003D764E" w:rsidRDefault="009B1A30" w:rsidP="005B0A81">
            <w:pPr>
              <w:pStyle w:val="SDMTableBoxParaNotNumbered"/>
              <w:spacing w:line="276" w:lineRule="auto"/>
              <w:rPr>
                <w:lang w:val="fr-FR"/>
              </w:rPr>
            </w:pPr>
            <w:r w:rsidRPr="003D764E">
              <w:rPr>
                <w:lang w:val="fr-FR"/>
              </w:rPr>
              <w:t>CH</w:t>
            </w:r>
            <w:r w:rsidRPr="003D764E">
              <w:rPr>
                <w:vertAlign w:val="subscript"/>
                <w:lang w:val="fr-FR"/>
              </w:rPr>
              <w:t>4</w:t>
            </w:r>
          </w:p>
        </w:tc>
        <w:tc>
          <w:tcPr>
            <w:tcW w:w="1276" w:type="dxa"/>
            <w:vAlign w:val="center"/>
          </w:tcPr>
          <w:p w14:paraId="22A4913F" w14:textId="77777777" w:rsidR="009B1A30" w:rsidRPr="003D764E" w:rsidRDefault="000F333A" w:rsidP="005B0A81">
            <w:pPr>
              <w:pStyle w:val="SDMTableBoxParaNotNumbered"/>
              <w:spacing w:line="276" w:lineRule="auto"/>
              <w:rPr>
                <w:lang w:val="fr-FR"/>
              </w:rPr>
            </w:pPr>
            <w:r w:rsidRPr="003D764E">
              <w:rPr>
                <w:lang w:val="fr-FR"/>
              </w:rPr>
              <w:t>Non</w:t>
            </w:r>
          </w:p>
        </w:tc>
        <w:tc>
          <w:tcPr>
            <w:tcW w:w="4500" w:type="dxa"/>
            <w:vAlign w:val="center"/>
          </w:tcPr>
          <w:p w14:paraId="22A49140" w14:textId="77777777" w:rsidR="009B1A30" w:rsidRPr="003D764E" w:rsidRDefault="000F333A" w:rsidP="005B0A81">
            <w:pPr>
              <w:pStyle w:val="SDMTableBoxParaNotNumbered"/>
              <w:spacing w:line="276" w:lineRule="auto"/>
              <w:rPr>
                <w:lang w:val="fr-FR"/>
              </w:rPr>
            </w:pPr>
            <w:r w:rsidRPr="003D764E">
              <w:rPr>
                <w:lang w:val="fr-FR"/>
              </w:rPr>
              <w:t>Exclu par souci de simplification</w:t>
            </w:r>
            <w:r w:rsidR="009B1A30" w:rsidRPr="003D764E">
              <w:rPr>
                <w:lang w:val="fr-FR"/>
              </w:rPr>
              <w:t xml:space="preserve">. </w:t>
            </w:r>
          </w:p>
        </w:tc>
      </w:tr>
      <w:tr w:rsidR="009B1A30" w:rsidRPr="00554A4F" w14:paraId="22A49147" w14:textId="77777777" w:rsidTr="00D13314">
        <w:trPr>
          <w:trHeight w:val="341"/>
        </w:trPr>
        <w:tc>
          <w:tcPr>
            <w:tcW w:w="426" w:type="dxa"/>
            <w:vMerge/>
            <w:vAlign w:val="center"/>
          </w:tcPr>
          <w:p w14:paraId="22A49142" w14:textId="77777777" w:rsidR="009B1A30" w:rsidRPr="003D764E" w:rsidRDefault="009B1A30" w:rsidP="005B0A81">
            <w:pPr>
              <w:pStyle w:val="SDMTableBoxParaNotNumbered"/>
              <w:spacing w:line="276" w:lineRule="auto"/>
              <w:rPr>
                <w:lang w:val="fr-FR"/>
              </w:rPr>
            </w:pPr>
          </w:p>
        </w:tc>
        <w:tc>
          <w:tcPr>
            <w:tcW w:w="2976" w:type="dxa"/>
            <w:vMerge/>
            <w:vAlign w:val="center"/>
          </w:tcPr>
          <w:p w14:paraId="22A49143" w14:textId="77777777" w:rsidR="009B1A30" w:rsidRPr="003D764E" w:rsidRDefault="009B1A30" w:rsidP="005B0A81">
            <w:pPr>
              <w:pStyle w:val="SDMTableBoxParaNotNumbered"/>
              <w:spacing w:line="276" w:lineRule="auto"/>
              <w:rPr>
                <w:lang w:val="fr-FR"/>
              </w:rPr>
            </w:pPr>
          </w:p>
        </w:tc>
        <w:tc>
          <w:tcPr>
            <w:tcW w:w="709" w:type="dxa"/>
            <w:vAlign w:val="center"/>
          </w:tcPr>
          <w:p w14:paraId="22A49144" w14:textId="77777777" w:rsidR="009B1A30" w:rsidRPr="003D764E" w:rsidRDefault="009B1A30" w:rsidP="005B0A81">
            <w:pPr>
              <w:pStyle w:val="SDMTableBoxParaNotNumbered"/>
              <w:spacing w:line="276" w:lineRule="auto"/>
              <w:rPr>
                <w:lang w:val="fr-FR"/>
              </w:rPr>
            </w:pPr>
            <w:r w:rsidRPr="003D764E">
              <w:rPr>
                <w:lang w:val="fr-FR"/>
              </w:rPr>
              <w:t>N</w:t>
            </w:r>
            <w:r w:rsidRPr="003D764E">
              <w:rPr>
                <w:vertAlign w:val="subscript"/>
                <w:lang w:val="fr-FR"/>
              </w:rPr>
              <w:t>2</w:t>
            </w:r>
            <w:r w:rsidRPr="003D764E">
              <w:rPr>
                <w:lang w:val="fr-FR"/>
              </w:rPr>
              <w:t>O</w:t>
            </w:r>
          </w:p>
        </w:tc>
        <w:tc>
          <w:tcPr>
            <w:tcW w:w="1276" w:type="dxa"/>
            <w:vAlign w:val="center"/>
          </w:tcPr>
          <w:p w14:paraId="22A49145" w14:textId="77777777" w:rsidR="009B1A30" w:rsidRPr="003D764E" w:rsidRDefault="000F333A" w:rsidP="005B0A81">
            <w:pPr>
              <w:pStyle w:val="SDMTableBoxParaNotNumbered"/>
              <w:spacing w:line="276" w:lineRule="auto"/>
              <w:rPr>
                <w:lang w:val="fr-FR"/>
              </w:rPr>
            </w:pPr>
            <w:r w:rsidRPr="003D764E">
              <w:rPr>
                <w:lang w:val="fr-FR"/>
              </w:rPr>
              <w:t>Non</w:t>
            </w:r>
          </w:p>
        </w:tc>
        <w:tc>
          <w:tcPr>
            <w:tcW w:w="4500" w:type="dxa"/>
            <w:vAlign w:val="center"/>
          </w:tcPr>
          <w:p w14:paraId="22A49146" w14:textId="77777777" w:rsidR="009B1A30" w:rsidRPr="003D764E" w:rsidRDefault="000F333A" w:rsidP="006B12B1">
            <w:pPr>
              <w:pStyle w:val="SDMTableBoxParaNotNumbered"/>
              <w:spacing w:line="276" w:lineRule="auto"/>
              <w:rPr>
                <w:lang w:val="fr-FR"/>
              </w:rPr>
            </w:pPr>
            <w:r w:rsidRPr="003D764E">
              <w:rPr>
                <w:lang w:val="fr-FR"/>
              </w:rPr>
              <w:t>Exclu par souci de simplification</w:t>
            </w:r>
            <w:r w:rsidR="009B1A30" w:rsidRPr="003D764E">
              <w:rPr>
                <w:lang w:val="fr-FR"/>
              </w:rPr>
              <w:t xml:space="preserve">. </w:t>
            </w:r>
          </w:p>
        </w:tc>
      </w:tr>
      <w:tr w:rsidR="009B1A30" w:rsidRPr="00554A4F" w14:paraId="22A4914D" w14:textId="77777777" w:rsidTr="00D13314">
        <w:tc>
          <w:tcPr>
            <w:tcW w:w="426" w:type="dxa"/>
            <w:vMerge w:val="restart"/>
            <w:textDirection w:val="btLr"/>
            <w:vAlign w:val="center"/>
          </w:tcPr>
          <w:p w14:paraId="22A49148" w14:textId="77777777" w:rsidR="009B1A30" w:rsidRPr="003D764E" w:rsidRDefault="00AF7D3C" w:rsidP="005B0A81">
            <w:pPr>
              <w:pStyle w:val="SDMTableBoxParaNotNumbered"/>
              <w:spacing w:line="276" w:lineRule="auto"/>
              <w:ind w:left="113" w:right="113"/>
              <w:jc w:val="center"/>
              <w:rPr>
                <w:b/>
                <w:bCs/>
                <w:lang w:val="fr-FR"/>
              </w:rPr>
            </w:pPr>
            <w:r w:rsidRPr="003D764E">
              <w:rPr>
                <w:b/>
                <w:lang w:val="fr-FR"/>
              </w:rPr>
              <w:t>Fuites</w:t>
            </w:r>
          </w:p>
        </w:tc>
        <w:tc>
          <w:tcPr>
            <w:tcW w:w="2976" w:type="dxa"/>
            <w:vMerge w:val="restart"/>
            <w:vAlign w:val="center"/>
          </w:tcPr>
          <w:p w14:paraId="22A49149" w14:textId="14D3519E" w:rsidR="009B1A30" w:rsidRPr="003D764E" w:rsidRDefault="004E1DFE" w:rsidP="005B0A81">
            <w:pPr>
              <w:pStyle w:val="SDMTableBoxParaNotNumbered"/>
              <w:spacing w:line="276" w:lineRule="auto"/>
              <w:rPr>
                <w:lang w:val="fr-FR"/>
              </w:rPr>
            </w:pPr>
            <w:r w:rsidRPr="003D764E">
              <w:rPr>
                <w:lang w:val="fr-FR"/>
              </w:rPr>
              <w:t xml:space="preserve">Détournement des résidus de biomasse </w:t>
            </w:r>
            <w:r w:rsidR="003D764E" w:rsidRPr="003D764E">
              <w:rPr>
                <w:lang w:val="fr-FR"/>
              </w:rPr>
              <w:t>provenant</w:t>
            </w:r>
            <w:r w:rsidR="00322C56">
              <w:rPr>
                <w:lang w:val="fr-FR"/>
              </w:rPr>
              <w:t xml:space="preserve"> </w:t>
            </w:r>
            <w:r w:rsidR="003D764E" w:rsidRPr="003D764E">
              <w:rPr>
                <w:lang w:val="fr-FR"/>
              </w:rPr>
              <w:t>d'autres</w:t>
            </w:r>
            <w:r w:rsidRPr="003D764E">
              <w:rPr>
                <w:lang w:val="fr-FR"/>
              </w:rPr>
              <w:t xml:space="preserve"> applications </w:t>
            </w:r>
          </w:p>
        </w:tc>
        <w:tc>
          <w:tcPr>
            <w:tcW w:w="709" w:type="dxa"/>
            <w:vAlign w:val="center"/>
          </w:tcPr>
          <w:p w14:paraId="22A4914A" w14:textId="77777777" w:rsidR="009B1A30" w:rsidRPr="003D764E" w:rsidRDefault="009B1A30" w:rsidP="005B0A81">
            <w:pPr>
              <w:pStyle w:val="SDMTableBoxParaNotNumbered"/>
              <w:spacing w:line="276" w:lineRule="auto"/>
              <w:rPr>
                <w:lang w:val="fr-FR"/>
              </w:rPr>
            </w:pPr>
            <w:r w:rsidRPr="003D764E">
              <w:rPr>
                <w:lang w:val="fr-FR"/>
              </w:rPr>
              <w:t>CO</w:t>
            </w:r>
            <w:r w:rsidRPr="003D764E">
              <w:rPr>
                <w:vertAlign w:val="subscript"/>
                <w:lang w:val="fr-FR"/>
              </w:rPr>
              <w:t>2</w:t>
            </w:r>
          </w:p>
        </w:tc>
        <w:tc>
          <w:tcPr>
            <w:tcW w:w="1276" w:type="dxa"/>
            <w:vAlign w:val="center"/>
          </w:tcPr>
          <w:p w14:paraId="22A4914B" w14:textId="77777777" w:rsidR="009B1A30"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4C" w14:textId="77777777" w:rsidR="009B1A30" w:rsidRPr="003D764E" w:rsidRDefault="000F333A" w:rsidP="005B0A81">
            <w:pPr>
              <w:pStyle w:val="SDMTableBoxParaNotNumbered"/>
              <w:spacing w:line="276" w:lineRule="auto"/>
              <w:rPr>
                <w:lang w:val="fr-FR"/>
              </w:rPr>
            </w:pPr>
            <w:r w:rsidRPr="003D764E">
              <w:rPr>
                <w:lang w:val="fr-FR"/>
              </w:rPr>
              <w:t>Source de fuite</w:t>
            </w:r>
            <w:r w:rsidR="006B12B1" w:rsidRPr="003D764E">
              <w:rPr>
                <w:lang w:val="fr-FR"/>
              </w:rPr>
              <w:t>s</w:t>
            </w:r>
            <w:r w:rsidRPr="003D764E">
              <w:rPr>
                <w:lang w:val="fr-FR"/>
              </w:rPr>
              <w:t xml:space="preserve"> potentiellement importante</w:t>
            </w:r>
            <w:r w:rsidR="004E4CF4" w:rsidRPr="003D764E">
              <w:rPr>
                <w:lang w:val="fr-FR"/>
              </w:rPr>
              <w:t>s</w:t>
            </w:r>
          </w:p>
        </w:tc>
      </w:tr>
      <w:tr w:rsidR="009B1A30" w:rsidRPr="00554A4F" w14:paraId="22A49153" w14:textId="77777777" w:rsidTr="00D13314">
        <w:tc>
          <w:tcPr>
            <w:tcW w:w="426" w:type="dxa"/>
            <w:vMerge/>
            <w:vAlign w:val="center"/>
          </w:tcPr>
          <w:p w14:paraId="22A4914E" w14:textId="77777777" w:rsidR="009B1A30" w:rsidRPr="003D764E" w:rsidRDefault="009B1A30" w:rsidP="005B0A81">
            <w:pPr>
              <w:pStyle w:val="SDMTableBoxParaNotNumbered"/>
              <w:spacing w:line="276" w:lineRule="auto"/>
              <w:rPr>
                <w:lang w:val="fr-FR"/>
              </w:rPr>
            </w:pPr>
          </w:p>
        </w:tc>
        <w:tc>
          <w:tcPr>
            <w:tcW w:w="2976" w:type="dxa"/>
            <w:vMerge/>
            <w:vAlign w:val="center"/>
          </w:tcPr>
          <w:p w14:paraId="22A4914F" w14:textId="77777777" w:rsidR="009B1A30" w:rsidRPr="003D764E" w:rsidRDefault="009B1A30" w:rsidP="005B0A81">
            <w:pPr>
              <w:pStyle w:val="SDMTableBoxParaNotNumbered"/>
              <w:spacing w:line="276" w:lineRule="auto"/>
              <w:rPr>
                <w:lang w:val="fr-FR"/>
              </w:rPr>
            </w:pPr>
          </w:p>
        </w:tc>
        <w:tc>
          <w:tcPr>
            <w:tcW w:w="709" w:type="dxa"/>
            <w:vAlign w:val="center"/>
          </w:tcPr>
          <w:p w14:paraId="22A49150" w14:textId="77777777" w:rsidR="009B1A30" w:rsidRPr="003D764E" w:rsidRDefault="009B1A30" w:rsidP="005B0A81">
            <w:pPr>
              <w:pStyle w:val="SDMTableBoxParaNotNumbered"/>
              <w:spacing w:line="276" w:lineRule="auto"/>
              <w:rPr>
                <w:lang w:val="fr-FR"/>
              </w:rPr>
            </w:pPr>
            <w:r w:rsidRPr="003D764E">
              <w:rPr>
                <w:lang w:val="fr-FR"/>
              </w:rPr>
              <w:t>CH</w:t>
            </w:r>
            <w:r w:rsidRPr="003D764E">
              <w:rPr>
                <w:vertAlign w:val="subscript"/>
                <w:lang w:val="fr-FR"/>
              </w:rPr>
              <w:t>4</w:t>
            </w:r>
          </w:p>
        </w:tc>
        <w:tc>
          <w:tcPr>
            <w:tcW w:w="1276" w:type="dxa"/>
            <w:vAlign w:val="center"/>
          </w:tcPr>
          <w:p w14:paraId="22A49151" w14:textId="77777777" w:rsidR="009B1A30"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52" w14:textId="77777777" w:rsidR="009B1A30" w:rsidRPr="003D764E" w:rsidRDefault="000F333A" w:rsidP="005B0A81">
            <w:pPr>
              <w:pStyle w:val="SDMTableBoxParaNotNumbered"/>
              <w:spacing w:line="276" w:lineRule="auto"/>
              <w:rPr>
                <w:lang w:val="fr-FR"/>
              </w:rPr>
            </w:pPr>
            <w:r w:rsidRPr="003D764E">
              <w:rPr>
                <w:lang w:val="fr-FR"/>
              </w:rPr>
              <w:t>Exclu par souci de simplification</w:t>
            </w:r>
            <w:r w:rsidR="00D13314" w:rsidRPr="003D764E">
              <w:rPr>
                <w:lang w:val="fr-FR"/>
              </w:rPr>
              <w:t xml:space="preserve">. </w:t>
            </w:r>
          </w:p>
        </w:tc>
      </w:tr>
      <w:tr w:rsidR="009B1A30" w:rsidRPr="00554A4F" w14:paraId="22A49159" w14:textId="77777777" w:rsidTr="00D13314">
        <w:tc>
          <w:tcPr>
            <w:tcW w:w="426" w:type="dxa"/>
            <w:vMerge/>
            <w:vAlign w:val="center"/>
          </w:tcPr>
          <w:p w14:paraId="22A49154" w14:textId="77777777" w:rsidR="009B1A30" w:rsidRPr="003D764E" w:rsidRDefault="009B1A30" w:rsidP="005B0A81">
            <w:pPr>
              <w:pStyle w:val="SDMTableBoxParaNotNumbered"/>
              <w:spacing w:line="276" w:lineRule="auto"/>
              <w:rPr>
                <w:lang w:val="fr-FR"/>
              </w:rPr>
            </w:pPr>
          </w:p>
        </w:tc>
        <w:tc>
          <w:tcPr>
            <w:tcW w:w="2976" w:type="dxa"/>
            <w:vMerge/>
            <w:vAlign w:val="center"/>
          </w:tcPr>
          <w:p w14:paraId="22A49155" w14:textId="77777777" w:rsidR="009B1A30" w:rsidRPr="003D764E" w:rsidRDefault="009B1A30" w:rsidP="005B0A81">
            <w:pPr>
              <w:pStyle w:val="SDMTableBoxParaNotNumbered"/>
              <w:spacing w:line="276" w:lineRule="auto"/>
              <w:rPr>
                <w:lang w:val="fr-FR"/>
              </w:rPr>
            </w:pPr>
          </w:p>
        </w:tc>
        <w:tc>
          <w:tcPr>
            <w:tcW w:w="709" w:type="dxa"/>
            <w:vAlign w:val="center"/>
          </w:tcPr>
          <w:p w14:paraId="22A49156" w14:textId="77777777" w:rsidR="009B1A30" w:rsidRPr="003D764E" w:rsidRDefault="009B1A30" w:rsidP="005B0A81">
            <w:pPr>
              <w:pStyle w:val="SDMTableBoxParaNotNumbered"/>
              <w:spacing w:line="276" w:lineRule="auto"/>
              <w:rPr>
                <w:lang w:val="fr-FR"/>
              </w:rPr>
            </w:pPr>
            <w:r w:rsidRPr="003D764E">
              <w:rPr>
                <w:lang w:val="fr-FR"/>
              </w:rPr>
              <w:t>N</w:t>
            </w:r>
            <w:r w:rsidRPr="003D764E">
              <w:rPr>
                <w:vertAlign w:val="subscript"/>
                <w:lang w:val="fr-FR"/>
              </w:rPr>
              <w:t>2</w:t>
            </w:r>
            <w:r w:rsidRPr="003D764E">
              <w:rPr>
                <w:lang w:val="fr-FR"/>
              </w:rPr>
              <w:t>O</w:t>
            </w:r>
          </w:p>
        </w:tc>
        <w:tc>
          <w:tcPr>
            <w:tcW w:w="1276" w:type="dxa"/>
            <w:vAlign w:val="center"/>
          </w:tcPr>
          <w:p w14:paraId="22A49157" w14:textId="77777777" w:rsidR="009B1A30"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58" w14:textId="77777777" w:rsidR="009B1A30" w:rsidRPr="003D764E" w:rsidRDefault="000F333A" w:rsidP="005B0A81">
            <w:pPr>
              <w:pStyle w:val="SDMTableBoxParaNotNumbered"/>
              <w:spacing w:line="276" w:lineRule="auto"/>
              <w:rPr>
                <w:lang w:val="fr-FR"/>
              </w:rPr>
            </w:pPr>
            <w:r w:rsidRPr="003D764E">
              <w:rPr>
                <w:lang w:val="fr-FR"/>
              </w:rPr>
              <w:t>Exclu par souci de simplification.</w:t>
            </w:r>
          </w:p>
        </w:tc>
      </w:tr>
      <w:tr w:rsidR="009B1A30" w:rsidRPr="00554A4F" w14:paraId="22A4915F" w14:textId="77777777" w:rsidTr="00D13314">
        <w:tc>
          <w:tcPr>
            <w:tcW w:w="426" w:type="dxa"/>
            <w:vMerge/>
            <w:vAlign w:val="center"/>
          </w:tcPr>
          <w:p w14:paraId="22A4915A" w14:textId="77777777" w:rsidR="009B1A30" w:rsidRPr="003D764E" w:rsidRDefault="009B1A30" w:rsidP="005B0A81">
            <w:pPr>
              <w:pStyle w:val="SDMTableBoxParaNotNumbered"/>
              <w:spacing w:line="276" w:lineRule="auto"/>
              <w:rPr>
                <w:lang w:val="fr-FR"/>
              </w:rPr>
            </w:pPr>
          </w:p>
        </w:tc>
        <w:tc>
          <w:tcPr>
            <w:tcW w:w="2976" w:type="dxa"/>
            <w:vMerge w:val="restart"/>
            <w:vAlign w:val="center"/>
          </w:tcPr>
          <w:p w14:paraId="22A4915B" w14:textId="77777777" w:rsidR="009B1A30" w:rsidRPr="003D764E" w:rsidRDefault="004E1DFE" w:rsidP="005B0A81">
            <w:pPr>
              <w:pStyle w:val="SDMTableBoxParaNotNumbered"/>
              <w:spacing w:line="276" w:lineRule="auto"/>
              <w:rPr>
                <w:lang w:val="fr-FR"/>
              </w:rPr>
            </w:pPr>
            <w:r w:rsidRPr="003D764E">
              <w:rPr>
                <w:lang w:val="fr-FR"/>
              </w:rPr>
              <w:t xml:space="preserve">Transport de résidus de biomasse en dehors du périmètre de l'activité </w:t>
            </w:r>
          </w:p>
        </w:tc>
        <w:tc>
          <w:tcPr>
            <w:tcW w:w="709" w:type="dxa"/>
            <w:vAlign w:val="center"/>
          </w:tcPr>
          <w:p w14:paraId="22A4915C" w14:textId="77777777" w:rsidR="009B1A30" w:rsidRPr="003D764E" w:rsidRDefault="009B1A30" w:rsidP="005B0A81">
            <w:pPr>
              <w:pStyle w:val="SDMTableBoxParaNotNumbered"/>
              <w:spacing w:line="276" w:lineRule="auto"/>
              <w:rPr>
                <w:lang w:val="fr-FR"/>
              </w:rPr>
            </w:pPr>
            <w:r w:rsidRPr="003D764E">
              <w:rPr>
                <w:lang w:val="fr-FR"/>
              </w:rPr>
              <w:t>CO</w:t>
            </w:r>
            <w:r w:rsidRPr="003D764E">
              <w:rPr>
                <w:vertAlign w:val="subscript"/>
                <w:lang w:val="fr-FR"/>
              </w:rPr>
              <w:t>2</w:t>
            </w:r>
          </w:p>
        </w:tc>
        <w:tc>
          <w:tcPr>
            <w:tcW w:w="1276" w:type="dxa"/>
            <w:vAlign w:val="center"/>
          </w:tcPr>
          <w:p w14:paraId="22A4915D" w14:textId="77777777" w:rsidR="009B1A30" w:rsidRPr="003D764E" w:rsidRDefault="000F333A" w:rsidP="005B0A81">
            <w:pPr>
              <w:pStyle w:val="SDMTableBoxParaNotNumbered"/>
              <w:spacing w:line="276" w:lineRule="auto"/>
              <w:rPr>
                <w:lang w:val="fr-FR"/>
              </w:rPr>
            </w:pPr>
            <w:r w:rsidRPr="003D764E">
              <w:rPr>
                <w:lang w:val="fr-FR"/>
              </w:rPr>
              <w:t>Oui</w:t>
            </w:r>
          </w:p>
        </w:tc>
        <w:tc>
          <w:tcPr>
            <w:tcW w:w="4500" w:type="dxa"/>
            <w:vAlign w:val="center"/>
          </w:tcPr>
          <w:p w14:paraId="22A4915E" w14:textId="77777777" w:rsidR="009B1A30" w:rsidRPr="003D764E" w:rsidRDefault="000F333A" w:rsidP="005B0A81">
            <w:pPr>
              <w:pStyle w:val="SDMTableBoxParaNotNumbered"/>
              <w:spacing w:line="276" w:lineRule="auto"/>
              <w:rPr>
                <w:lang w:val="fr-FR"/>
              </w:rPr>
            </w:pPr>
            <w:r w:rsidRPr="003D764E">
              <w:rPr>
                <w:lang w:val="fr-FR"/>
              </w:rPr>
              <w:t>Source de fuite</w:t>
            </w:r>
            <w:r w:rsidR="004E4CF4" w:rsidRPr="003D764E">
              <w:rPr>
                <w:lang w:val="fr-FR"/>
              </w:rPr>
              <w:t>s</w:t>
            </w:r>
            <w:r w:rsidRPr="003D764E">
              <w:rPr>
                <w:lang w:val="fr-FR"/>
              </w:rPr>
              <w:t xml:space="preserve"> potentiellement importante</w:t>
            </w:r>
            <w:r w:rsidR="004E4CF4" w:rsidRPr="003D764E">
              <w:rPr>
                <w:lang w:val="fr-FR"/>
              </w:rPr>
              <w:t>s</w:t>
            </w:r>
          </w:p>
        </w:tc>
      </w:tr>
      <w:tr w:rsidR="004E4CF4" w:rsidRPr="00554A4F" w14:paraId="22A49165" w14:textId="77777777" w:rsidTr="00D13314">
        <w:tc>
          <w:tcPr>
            <w:tcW w:w="426" w:type="dxa"/>
            <w:vMerge/>
            <w:vAlign w:val="center"/>
          </w:tcPr>
          <w:p w14:paraId="22A49160" w14:textId="77777777" w:rsidR="004E4CF4" w:rsidRPr="003D764E" w:rsidRDefault="004E4CF4" w:rsidP="004E4CF4">
            <w:pPr>
              <w:pStyle w:val="SDMTableBoxParaNotNumbered"/>
              <w:spacing w:line="276" w:lineRule="auto"/>
              <w:rPr>
                <w:lang w:val="fr-FR"/>
              </w:rPr>
            </w:pPr>
          </w:p>
        </w:tc>
        <w:tc>
          <w:tcPr>
            <w:tcW w:w="2976" w:type="dxa"/>
            <w:vMerge/>
            <w:vAlign w:val="center"/>
          </w:tcPr>
          <w:p w14:paraId="22A49161" w14:textId="77777777" w:rsidR="004E4CF4" w:rsidRPr="003D764E" w:rsidRDefault="004E4CF4" w:rsidP="004E4CF4">
            <w:pPr>
              <w:pStyle w:val="SDMTableBoxParaNotNumbered"/>
              <w:spacing w:line="276" w:lineRule="auto"/>
              <w:rPr>
                <w:lang w:val="fr-FR"/>
              </w:rPr>
            </w:pPr>
          </w:p>
        </w:tc>
        <w:tc>
          <w:tcPr>
            <w:tcW w:w="709" w:type="dxa"/>
            <w:vAlign w:val="center"/>
          </w:tcPr>
          <w:p w14:paraId="22A49162" w14:textId="77777777" w:rsidR="004E4CF4" w:rsidRPr="003D764E" w:rsidRDefault="004E4CF4" w:rsidP="004E4CF4">
            <w:pPr>
              <w:pStyle w:val="SDMTableBoxParaNotNumbered"/>
              <w:spacing w:line="276" w:lineRule="auto"/>
              <w:rPr>
                <w:lang w:val="fr-FR"/>
              </w:rPr>
            </w:pPr>
            <w:r w:rsidRPr="003D764E">
              <w:rPr>
                <w:lang w:val="fr-FR"/>
              </w:rPr>
              <w:t>CH</w:t>
            </w:r>
            <w:r w:rsidRPr="003D764E">
              <w:rPr>
                <w:vertAlign w:val="subscript"/>
                <w:lang w:val="fr-FR"/>
              </w:rPr>
              <w:t>4</w:t>
            </w:r>
          </w:p>
        </w:tc>
        <w:tc>
          <w:tcPr>
            <w:tcW w:w="1276" w:type="dxa"/>
            <w:vAlign w:val="center"/>
          </w:tcPr>
          <w:p w14:paraId="22A49163" w14:textId="77777777" w:rsidR="004E4CF4" w:rsidRPr="003D764E" w:rsidRDefault="004E4CF4" w:rsidP="004E4CF4">
            <w:pPr>
              <w:pStyle w:val="SDMTableBoxParaNotNumbered"/>
              <w:spacing w:line="276" w:lineRule="auto"/>
              <w:rPr>
                <w:lang w:val="fr-FR"/>
              </w:rPr>
            </w:pPr>
            <w:r w:rsidRPr="003D764E">
              <w:rPr>
                <w:lang w:val="fr-FR"/>
              </w:rPr>
              <w:t>Oui</w:t>
            </w:r>
          </w:p>
        </w:tc>
        <w:tc>
          <w:tcPr>
            <w:tcW w:w="4500" w:type="dxa"/>
            <w:vAlign w:val="center"/>
          </w:tcPr>
          <w:p w14:paraId="22A49164" w14:textId="77777777" w:rsidR="004E4CF4" w:rsidRPr="003D764E" w:rsidRDefault="004E4CF4" w:rsidP="004E4CF4">
            <w:pPr>
              <w:pStyle w:val="SDMTableBoxParaNotNumbered"/>
              <w:spacing w:line="276" w:lineRule="auto"/>
              <w:rPr>
                <w:lang w:val="fr-FR"/>
              </w:rPr>
            </w:pPr>
            <w:r w:rsidRPr="003D764E">
              <w:rPr>
                <w:lang w:val="fr-FR"/>
              </w:rPr>
              <w:t>Source de fuites potentiellement importantes</w:t>
            </w:r>
          </w:p>
        </w:tc>
      </w:tr>
      <w:tr w:rsidR="004E4CF4" w:rsidRPr="00554A4F" w14:paraId="22A4916B" w14:textId="77777777" w:rsidTr="00D13314">
        <w:tc>
          <w:tcPr>
            <w:tcW w:w="426" w:type="dxa"/>
            <w:vMerge/>
            <w:vAlign w:val="center"/>
          </w:tcPr>
          <w:p w14:paraId="22A49166" w14:textId="77777777" w:rsidR="004E4CF4" w:rsidRPr="003D764E" w:rsidRDefault="004E4CF4" w:rsidP="004E4CF4">
            <w:pPr>
              <w:pStyle w:val="SDMTableBoxParaNotNumbered"/>
              <w:spacing w:line="276" w:lineRule="auto"/>
              <w:rPr>
                <w:lang w:val="fr-FR"/>
              </w:rPr>
            </w:pPr>
          </w:p>
        </w:tc>
        <w:tc>
          <w:tcPr>
            <w:tcW w:w="2976" w:type="dxa"/>
            <w:vMerge/>
            <w:vAlign w:val="center"/>
          </w:tcPr>
          <w:p w14:paraId="22A49167" w14:textId="77777777" w:rsidR="004E4CF4" w:rsidRPr="003D764E" w:rsidRDefault="004E4CF4" w:rsidP="004E4CF4">
            <w:pPr>
              <w:pStyle w:val="SDMTableBoxParaNotNumbered"/>
              <w:spacing w:line="276" w:lineRule="auto"/>
              <w:rPr>
                <w:lang w:val="fr-FR"/>
              </w:rPr>
            </w:pPr>
          </w:p>
        </w:tc>
        <w:tc>
          <w:tcPr>
            <w:tcW w:w="709" w:type="dxa"/>
            <w:vAlign w:val="center"/>
          </w:tcPr>
          <w:p w14:paraId="22A49168" w14:textId="77777777" w:rsidR="004E4CF4" w:rsidRPr="003D764E" w:rsidRDefault="004E4CF4" w:rsidP="004E4CF4">
            <w:pPr>
              <w:pStyle w:val="SDMTableBoxParaNotNumbered"/>
              <w:spacing w:line="276" w:lineRule="auto"/>
              <w:rPr>
                <w:lang w:val="fr-FR"/>
              </w:rPr>
            </w:pPr>
            <w:r w:rsidRPr="003D764E">
              <w:rPr>
                <w:lang w:val="fr-FR"/>
              </w:rPr>
              <w:t>N</w:t>
            </w:r>
            <w:r w:rsidRPr="003D764E">
              <w:rPr>
                <w:vertAlign w:val="subscript"/>
                <w:lang w:val="fr-FR"/>
              </w:rPr>
              <w:t>2</w:t>
            </w:r>
            <w:r w:rsidRPr="003D764E">
              <w:rPr>
                <w:lang w:val="fr-FR"/>
              </w:rPr>
              <w:t>O</w:t>
            </w:r>
          </w:p>
        </w:tc>
        <w:tc>
          <w:tcPr>
            <w:tcW w:w="1276" w:type="dxa"/>
            <w:vAlign w:val="center"/>
          </w:tcPr>
          <w:p w14:paraId="22A49169" w14:textId="77777777" w:rsidR="004E4CF4" w:rsidRPr="003D764E" w:rsidRDefault="004E4CF4" w:rsidP="004E4CF4">
            <w:pPr>
              <w:pStyle w:val="SDMTableBoxParaNotNumbered"/>
              <w:spacing w:line="276" w:lineRule="auto"/>
              <w:rPr>
                <w:lang w:val="fr-FR"/>
              </w:rPr>
            </w:pPr>
            <w:r w:rsidRPr="003D764E">
              <w:rPr>
                <w:lang w:val="fr-FR"/>
              </w:rPr>
              <w:t>Oui</w:t>
            </w:r>
          </w:p>
        </w:tc>
        <w:tc>
          <w:tcPr>
            <w:tcW w:w="4500" w:type="dxa"/>
            <w:vAlign w:val="center"/>
          </w:tcPr>
          <w:p w14:paraId="22A4916A" w14:textId="77777777" w:rsidR="004E4CF4" w:rsidRPr="003D764E" w:rsidRDefault="004E4CF4" w:rsidP="004E4CF4">
            <w:pPr>
              <w:pStyle w:val="SDMTableBoxParaNotNumbered"/>
              <w:spacing w:line="276" w:lineRule="auto"/>
              <w:rPr>
                <w:lang w:val="fr-FR"/>
              </w:rPr>
            </w:pPr>
            <w:r w:rsidRPr="003D764E">
              <w:rPr>
                <w:lang w:val="fr-FR"/>
              </w:rPr>
              <w:t>Source de fuites potentiellement importantes</w:t>
            </w:r>
          </w:p>
        </w:tc>
      </w:tr>
      <w:tr w:rsidR="004E4CF4" w:rsidRPr="00554A4F" w14:paraId="22A49171" w14:textId="77777777" w:rsidTr="00D13314">
        <w:tc>
          <w:tcPr>
            <w:tcW w:w="426" w:type="dxa"/>
            <w:vMerge/>
            <w:vAlign w:val="center"/>
          </w:tcPr>
          <w:p w14:paraId="22A4916C" w14:textId="77777777" w:rsidR="004E4CF4" w:rsidRPr="003D764E" w:rsidRDefault="004E4CF4" w:rsidP="004E4CF4">
            <w:pPr>
              <w:pStyle w:val="SDMTableBoxParaNotNumbered"/>
              <w:spacing w:line="276" w:lineRule="auto"/>
              <w:rPr>
                <w:lang w:val="fr-FR"/>
              </w:rPr>
            </w:pPr>
          </w:p>
        </w:tc>
        <w:tc>
          <w:tcPr>
            <w:tcW w:w="2976" w:type="dxa"/>
            <w:vMerge w:val="restart"/>
            <w:vAlign w:val="center"/>
          </w:tcPr>
          <w:p w14:paraId="22A4916D" w14:textId="77777777" w:rsidR="004E4CF4" w:rsidRPr="003D764E" w:rsidRDefault="004E4CF4" w:rsidP="004E4CF4">
            <w:pPr>
              <w:pStyle w:val="SDMTableBoxParaNotNumbered"/>
              <w:spacing w:line="276" w:lineRule="auto"/>
              <w:rPr>
                <w:lang w:val="fr-FR"/>
              </w:rPr>
            </w:pPr>
            <w:r w:rsidRPr="003D764E">
              <w:rPr>
                <w:lang w:val="fr-FR"/>
              </w:rPr>
              <w:t xml:space="preserve">Transformation des résidus de biomasse en dehors du périmètre de l'activité </w:t>
            </w:r>
          </w:p>
        </w:tc>
        <w:tc>
          <w:tcPr>
            <w:tcW w:w="709" w:type="dxa"/>
            <w:vAlign w:val="center"/>
          </w:tcPr>
          <w:p w14:paraId="22A4916E" w14:textId="77777777" w:rsidR="004E4CF4" w:rsidRPr="003D764E" w:rsidRDefault="004E4CF4" w:rsidP="004E4CF4">
            <w:pPr>
              <w:pStyle w:val="SDMTableBoxParaNotNumbered"/>
              <w:spacing w:line="276" w:lineRule="auto"/>
              <w:rPr>
                <w:lang w:val="fr-FR"/>
              </w:rPr>
            </w:pPr>
            <w:r w:rsidRPr="003D764E">
              <w:rPr>
                <w:lang w:val="fr-FR"/>
              </w:rPr>
              <w:t>CO</w:t>
            </w:r>
            <w:r w:rsidRPr="003D764E">
              <w:rPr>
                <w:vertAlign w:val="subscript"/>
                <w:lang w:val="fr-FR"/>
              </w:rPr>
              <w:t>2</w:t>
            </w:r>
          </w:p>
        </w:tc>
        <w:tc>
          <w:tcPr>
            <w:tcW w:w="1276" w:type="dxa"/>
            <w:vAlign w:val="center"/>
          </w:tcPr>
          <w:p w14:paraId="22A4916F" w14:textId="77777777" w:rsidR="004E4CF4" w:rsidRPr="003D764E" w:rsidRDefault="004E4CF4" w:rsidP="004E4CF4">
            <w:pPr>
              <w:pStyle w:val="SDMTableBoxParaNotNumbered"/>
              <w:spacing w:line="276" w:lineRule="auto"/>
              <w:rPr>
                <w:lang w:val="fr-FR"/>
              </w:rPr>
            </w:pPr>
            <w:r w:rsidRPr="003D764E">
              <w:rPr>
                <w:lang w:val="fr-FR"/>
              </w:rPr>
              <w:t>Oui</w:t>
            </w:r>
          </w:p>
        </w:tc>
        <w:tc>
          <w:tcPr>
            <w:tcW w:w="4500" w:type="dxa"/>
            <w:vAlign w:val="center"/>
          </w:tcPr>
          <w:p w14:paraId="22A49170" w14:textId="77777777" w:rsidR="004E4CF4" w:rsidRPr="003D764E" w:rsidRDefault="004E4CF4" w:rsidP="004E4CF4">
            <w:pPr>
              <w:pStyle w:val="SDMTableBoxParaNotNumbered"/>
              <w:spacing w:line="276" w:lineRule="auto"/>
              <w:rPr>
                <w:lang w:val="fr-FR"/>
              </w:rPr>
            </w:pPr>
            <w:r w:rsidRPr="003D764E">
              <w:rPr>
                <w:lang w:val="fr-FR"/>
              </w:rPr>
              <w:t>Source de fuites potentiellement importantes</w:t>
            </w:r>
          </w:p>
        </w:tc>
      </w:tr>
      <w:tr w:rsidR="004E4CF4" w:rsidRPr="00554A4F" w14:paraId="22A49177" w14:textId="77777777" w:rsidTr="00D13314">
        <w:tc>
          <w:tcPr>
            <w:tcW w:w="426" w:type="dxa"/>
            <w:vMerge/>
            <w:vAlign w:val="center"/>
          </w:tcPr>
          <w:p w14:paraId="22A49172" w14:textId="77777777" w:rsidR="004E4CF4" w:rsidRPr="003D764E" w:rsidRDefault="004E4CF4" w:rsidP="004E4CF4">
            <w:pPr>
              <w:pStyle w:val="SDMTableBoxParaNotNumbered"/>
              <w:spacing w:line="276" w:lineRule="auto"/>
              <w:rPr>
                <w:lang w:val="fr-FR"/>
              </w:rPr>
            </w:pPr>
          </w:p>
        </w:tc>
        <w:tc>
          <w:tcPr>
            <w:tcW w:w="2976" w:type="dxa"/>
            <w:vMerge/>
            <w:vAlign w:val="center"/>
          </w:tcPr>
          <w:p w14:paraId="22A49173" w14:textId="77777777" w:rsidR="004E4CF4" w:rsidRPr="003D764E" w:rsidRDefault="004E4CF4" w:rsidP="004E4CF4">
            <w:pPr>
              <w:pStyle w:val="SDMTableBoxParaNotNumbered"/>
              <w:spacing w:line="276" w:lineRule="auto"/>
              <w:rPr>
                <w:lang w:val="fr-FR"/>
              </w:rPr>
            </w:pPr>
          </w:p>
        </w:tc>
        <w:tc>
          <w:tcPr>
            <w:tcW w:w="709" w:type="dxa"/>
            <w:vAlign w:val="center"/>
          </w:tcPr>
          <w:p w14:paraId="22A49174" w14:textId="77777777" w:rsidR="004E4CF4" w:rsidRPr="003D764E" w:rsidRDefault="004E4CF4" w:rsidP="004E4CF4">
            <w:pPr>
              <w:pStyle w:val="SDMTableBoxParaNotNumbered"/>
              <w:spacing w:line="276" w:lineRule="auto"/>
              <w:rPr>
                <w:lang w:val="fr-FR"/>
              </w:rPr>
            </w:pPr>
            <w:r w:rsidRPr="003D764E">
              <w:rPr>
                <w:lang w:val="fr-FR"/>
              </w:rPr>
              <w:t>CH</w:t>
            </w:r>
            <w:r w:rsidRPr="003D764E">
              <w:rPr>
                <w:vertAlign w:val="subscript"/>
                <w:lang w:val="fr-FR"/>
              </w:rPr>
              <w:t>4</w:t>
            </w:r>
          </w:p>
        </w:tc>
        <w:tc>
          <w:tcPr>
            <w:tcW w:w="1276" w:type="dxa"/>
            <w:vAlign w:val="center"/>
          </w:tcPr>
          <w:p w14:paraId="22A49175" w14:textId="77777777" w:rsidR="004E4CF4" w:rsidRPr="003D764E" w:rsidRDefault="004E4CF4" w:rsidP="004E4CF4">
            <w:pPr>
              <w:pStyle w:val="SDMTableBoxParaNotNumbered"/>
              <w:spacing w:line="276" w:lineRule="auto"/>
              <w:rPr>
                <w:lang w:val="fr-FR"/>
              </w:rPr>
            </w:pPr>
            <w:r w:rsidRPr="003D764E">
              <w:rPr>
                <w:lang w:val="fr-FR"/>
              </w:rPr>
              <w:t>Oui</w:t>
            </w:r>
          </w:p>
        </w:tc>
        <w:tc>
          <w:tcPr>
            <w:tcW w:w="4500" w:type="dxa"/>
            <w:vAlign w:val="center"/>
          </w:tcPr>
          <w:p w14:paraId="22A49176" w14:textId="77777777" w:rsidR="004E4CF4" w:rsidRPr="003D764E" w:rsidRDefault="004E4CF4" w:rsidP="004E4CF4">
            <w:pPr>
              <w:pStyle w:val="SDMTableBoxParaNotNumbered"/>
              <w:spacing w:line="276" w:lineRule="auto"/>
              <w:rPr>
                <w:lang w:val="fr-FR"/>
              </w:rPr>
            </w:pPr>
            <w:r w:rsidRPr="003D764E">
              <w:rPr>
                <w:lang w:val="fr-FR"/>
              </w:rPr>
              <w:t>Source de fuites potentiellement importantes</w:t>
            </w:r>
          </w:p>
        </w:tc>
      </w:tr>
      <w:tr w:rsidR="004E4CF4" w:rsidRPr="00554A4F" w14:paraId="22A4917D" w14:textId="77777777" w:rsidTr="00D13314">
        <w:tc>
          <w:tcPr>
            <w:tcW w:w="426" w:type="dxa"/>
            <w:vMerge/>
            <w:vAlign w:val="center"/>
          </w:tcPr>
          <w:p w14:paraId="22A49178" w14:textId="77777777" w:rsidR="004E4CF4" w:rsidRPr="003D764E" w:rsidRDefault="004E4CF4" w:rsidP="004E4CF4">
            <w:pPr>
              <w:pStyle w:val="SDMTableBoxParaNotNumbered"/>
              <w:spacing w:line="276" w:lineRule="auto"/>
              <w:rPr>
                <w:lang w:val="fr-FR"/>
              </w:rPr>
            </w:pPr>
          </w:p>
        </w:tc>
        <w:tc>
          <w:tcPr>
            <w:tcW w:w="2976" w:type="dxa"/>
            <w:vMerge/>
            <w:vAlign w:val="center"/>
          </w:tcPr>
          <w:p w14:paraId="22A49179" w14:textId="77777777" w:rsidR="004E4CF4" w:rsidRPr="003D764E" w:rsidRDefault="004E4CF4" w:rsidP="004E4CF4">
            <w:pPr>
              <w:pStyle w:val="SDMTableBoxParaNotNumbered"/>
              <w:spacing w:line="276" w:lineRule="auto"/>
              <w:rPr>
                <w:lang w:val="fr-FR"/>
              </w:rPr>
            </w:pPr>
          </w:p>
        </w:tc>
        <w:tc>
          <w:tcPr>
            <w:tcW w:w="709" w:type="dxa"/>
            <w:vAlign w:val="center"/>
          </w:tcPr>
          <w:p w14:paraId="22A4917A" w14:textId="77777777" w:rsidR="004E4CF4" w:rsidRPr="003D764E" w:rsidRDefault="004E4CF4" w:rsidP="004E4CF4">
            <w:pPr>
              <w:pStyle w:val="SDMTableBoxParaNotNumbered"/>
              <w:spacing w:line="276" w:lineRule="auto"/>
              <w:rPr>
                <w:lang w:val="fr-FR"/>
              </w:rPr>
            </w:pPr>
            <w:r w:rsidRPr="003D764E">
              <w:rPr>
                <w:lang w:val="fr-FR"/>
              </w:rPr>
              <w:t>N</w:t>
            </w:r>
            <w:r w:rsidRPr="003D764E">
              <w:rPr>
                <w:vertAlign w:val="subscript"/>
                <w:lang w:val="fr-FR"/>
              </w:rPr>
              <w:t>2</w:t>
            </w:r>
            <w:r w:rsidRPr="003D764E">
              <w:rPr>
                <w:lang w:val="fr-FR"/>
              </w:rPr>
              <w:t>O</w:t>
            </w:r>
          </w:p>
        </w:tc>
        <w:tc>
          <w:tcPr>
            <w:tcW w:w="1276" w:type="dxa"/>
            <w:vAlign w:val="center"/>
          </w:tcPr>
          <w:p w14:paraId="22A4917B" w14:textId="77777777" w:rsidR="004E4CF4" w:rsidRPr="003D764E" w:rsidRDefault="004E4CF4" w:rsidP="004E4CF4">
            <w:pPr>
              <w:pStyle w:val="SDMTableBoxParaNotNumbered"/>
              <w:spacing w:line="276" w:lineRule="auto"/>
              <w:rPr>
                <w:lang w:val="fr-FR"/>
              </w:rPr>
            </w:pPr>
            <w:r w:rsidRPr="003D764E">
              <w:rPr>
                <w:lang w:val="fr-FR"/>
              </w:rPr>
              <w:t>Oui</w:t>
            </w:r>
          </w:p>
        </w:tc>
        <w:tc>
          <w:tcPr>
            <w:tcW w:w="4500" w:type="dxa"/>
            <w:vAlign w:val="center"/>
          </w:tcPr>
          <w:p w14:paraId="22A4917C" w14:textId="77777777" w:rsidR="004E4CF4" w:rsidRPr="003D764E" w:rsidRDefault="004E4CF4" w:rsidP="004E4CF4">
            <w:pPr>
              <w:pStyle w:val="SDMTableBoxParaNotNumbered"/>
              <w:spacing w:line="276" w:lineRule="auto"/>
              <w:rPr>
                <w:lang w:val="fr-FR"/>
              </w:rPr>
            </w:pPr>
            <w:r w:rsidRPr="003D764E">
              <w:rPr>
                <w:lang w:val="fr-FR"/>
              </w:rPr>
              <w:t>Source de fuites potentiellement importantes</w:t>
            </w:r>
          </w:p>
        </w:tc>
      </w:tr>
    </w:tbl>
    <w:p w14:paraId="22A4917E" w14:textId="77777777" w:rsidR="009C71FE" w:rsidRPr="003D764E" w:rsidRDefault="009C71FE" w:rsidP="00313B46">
      <w:pPr>
        <w:pStyle w:val="Templateheading1"/>
        <w:spacing w:after="0"/>
        <w:rPr>
          <w:sz w:val="20"/>
          <w:szCs w:val="20"/>
          <w:lang w:val="fr-FR"/>
        </w:rPr>
      </w:pPr>
    </w:p>
    <w:p w14:paraId="22A4917F" w14:textId="792945BD" w:rsidR="00B776C5" w:rsidRPr="002F4D6C" w:rsidRDefault="003D764E" w:rsidP="0018724D">
      <w:pPr>
        <w:pStyle w:val="Templateheading1"/>
        <w:numPr>
          <w:ilvl w:val="0"/>
          <w:numId w:val="9"/>
        </w:numPr>
        <w:spacing w:before="120"/>
        <w:rPr>
          <w:lang w:val="en-GB"/>
        </w:rPr>
      </w:pPr>
      <w:proofErr w:type="spellStart"/>
      <w:r w:rsidRPr="002F4D6C">
        <w:rPr>
          <w:lang w:val="en-GB"/>
        </w:rPr>
        <w:t>Réductions</w:t>
      </w:r>
      <w:proofErr w:type="spellEnd"/>
      <w:r w:rsidR="009F131D">
        <w:rPr>
          <w:lang w:val="en-GB"/>
        </w:rPr>
        <w:t xml:space="preserve"> </w:t>
      </w:r>
      <w:proofErr w:type="spellStart"/>
      <w:r w:rsidRPr="002F4D6C">
        <w:rPr>
          <w:lang w:val="en-GB"/>
        </w:rPr>
        <w:t>d'émissions</w:t>
      </w:r>
      <w:proofErr w:type="spellEnd"/>
    </w:p>
    <w:p w14:paraId="22A49180" w14:textId="77777777" w:rsidR="00B776C5" w:rsidRPr="002F4D6C" w:rsidRDefault="009D5742" w:rsidP="0018724D">
      <w:pPr>
        <w:pStyle w:val="NormalWeb"/>
        <w:spacing w:before="0" w:beforeAutospacing="0" w:after="0" w:afterAutospacing="0" w:line="276" w:lineRule="auto"/>
        <w:rPr>
          <w:sz w:val="20"/>
          <w:szCs w:val="20"/>
          <w:lang w:val="fr-FR"/>
        </w:rPr>
      </w:pPr>
      <w:r w:rsidRPr="003D764E">
        <w:rPr>
          <w:rFonts w:ascii="ArialMT" w:hAnsi="ArialMT"/>
          <w:sz w:val="20"/>
          <w:szCs w:val="20"/>
          <w:lang w:val="fr-FR"/>
        </w:rPr>
        <w:t xml:space="preserve">Les réductions d'émissions doivent être estimées </w:t>
      </w:r>
      <w:r w:rsidR="002F6355" w:rsidRPr="003D764E">
        <w:rPr>
          <w:rFonts w:ascii="ArialMT" w:hAnsi="ArialMT"/>
          <w:sz w:val="20"/>
          <w:szCs w:val="20"/>
          <w:lang w:val="fr-FR"/>
        </w:rPr>
        <w:t>selon</w:t>
      </w:r>
      <w:r w:rsidRPr="003D764E">
        <w:rPr>
          <w:rFonts w:ascii="ArialMT" w:hAnsi="ArialMT"/>
          <w:sz w:val="20"/>
          <w:szCs w:val="20"/>
          <w:lang w:val="fr-FR"/>
        </w:rPr>
        <w:t xml:space="preserve"> l'équation ci-dessous</w:t>
      </w:r>
      <w:r w:rsidR="00B776C5" w:rsidRPr="003D764E">
        <w:rPr>
          <w:rFonts w:ascii="ArialMT" w:hAnsi="ArialMT"/>
          <w:sz w:val="20"/>
          <w:szCs w:val="20"/>
          <w:lang w:val="fr-FR"/>
        </w:rPr>
        <w:t xml:space="preserve">. </w:t>
      </w:r>
    </w:p>
    <w:p w14:paraId="7C6C001E" w14:textId="77777777" w:rsidR="002F4D6C" w:rsidRPr="003D764E" w:rsidRDefault="002F4D6C" w:rsidP="002F4D6C">
      <w:pPr>
        <w:pStyle w:val="NormalWeb"/>
        <w:spacing w:before="0" w:beforeAutospacing="0" w:after="0" w:afterAutospacing="0" w:line="276" w:lineRule="auto"/>
        <w:ind w:left="720"/>
        <w:rPr>
          <w:sz w:val="20"/>
          <w:szCs w:val="20"/>
          <w:lang w:val="fr-FR"/>
        </w:rPr>
      </w:pPr>
    </w:p>
    <w:p w14:paraId="22A49181" w14:textId="77777777" w:rsidR="00B776C5" w:rsidRPr="007D3197" w:rsidRDefault="00FF6CC8" w:rsidP="00313B46">
      <w:pPr>
        <w:tabs>
          <w:tab w:val="left" w:pos="7655"/>
        </w:tabs>
        <w:spacing w:after="0"/>
        <w:rPr>
          <w:rFonts w:eastAsiaTheme="minorEastAsia"/>
          <w:i/>
          <w:sz w:val="20"/>
          <w:szCs w:val="20"/>
          <w:lang w:val="en-US"/>
        </w:rPr>
      </w:pPr>
      <m:oMath>
        <m:sSub>
          <m:sSubPr>
            <m:ctrlPr>
              <w:rPr>
                <w:rFonts w:ascii="Cambria Math" w:hAnsi="Cambria Math"/>
                <w:i/>
                <w:sz w:val="20"/>
                <w:szCs w:val="20"/>
                <w:lang w:val="fr-FR"/>
              </w:rPr>
            </m:ctrlPr>
          </m:sSubPr>
          <m:e>
            <m:r>
              <w:rPr>
                <w:rFonts w:ascii="Cambria Math" w:hAnsi="Cambria Math"/>
                <w:sz w:val="20"/>
                <w:szCs w:val="20"/>
                <w:lang w:val="fr-FR"/>
              </w:rPr>
              <m:t>ER</m:t>
            </m:r>
          </m:e>
          <m:sub>
            <m:r>
              <w:rPr>
                <w:rFonts w:ascii="Cambria Math" w:hAnsi="Cambria Math"/>
                <w:sz w:val="20"/>
                <w:szCs w:val="20"/>
                <w:lang w:val="fr-FR"/>
              </w:rPr>
              <m:t>y</m:t>
            </m:r>
          </m:sub>
        </m:sSub>
        <m:r>
          <w:rPr>
            <w:rFonts w:ascii="Cambria Math" w:hAnsi="Cambria Math"/>
            <w:sz w:val="20"/>
            <w:szCs w:val="20"/>
            <w:lang w:val="en-US"/>
          </w:rPr>
          <m:t xml:space="preserve"> =</m:t>
        </m:r>
        <m:sSub>
          <m:sSubPr>
            <m:ctrlPr>
              <w:rPr>
                <w:rFonts w:ascii="Cambria Math" w:hAnsi="Cambria Math"/>
                <w:i/>
                <w:sz w:val="20"/>
                <w:szCs w:val="20"/>
                <w:lang w:val="fr-FR"/>
              </w:rPr>
            </m:ctrlPr>
          </m:sSubPr>
          <m:e>
            <m:r>
              <w:rPr>
                <w:rFonts w:ascii="Cambria Math" w:hAnsi="Cambria Math"/>
                <w:sz w:val="20"/>
                <w:szCs w:val="20"/>
                <w:lang w:val="fr-FR"/>
              </w:rPr>
              <m:t>BE</m:t>
            </m:r>
          </m:e>
          <m:sub>
            <m:r>
              <w:rPr>
                <w:rFonts w:ascii="Cambria Math" w:hAnsi="Cambria Math"/>
                <w:sz w:val="20"/>
                <w:szCs w:val="20"/>
                <w:lang w:val="fr-FR"/>
              </w:rPr>
              <m:t>y</m:t>
            </m:r>
          </m:sub>
        </m:sSub>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PE</m:t>
            </m:r>
          </m:e>
          <m:sub>
            <m:r>
              <w:rPr>
                <w:rFonts w:ascii="Cambria Math" w:hAnsi="Cambria Math"/>
                <w:sz w:val="20"/>
                <w:szCs w:val="20"/>
                <w:lang w:val="fr-FR"/>
              </w:rPr>
              <m:t>y</m:t>
            </m:r>
          </m:sub>
        </m:sSub>
        <m:r>
          <w:rPr>
            <w:rFonts w:ascii="Cambria Math" w:hAnsi="Cambria Math"/>
            <w:sz w:val="20"/>
            <w:szCs w:val="20"/>
            <w:lang w:val="en-US"/>
          </w:rPr>
          <m:t>-</m:t>
        </m:r>
        <m:r>
          <w:rPr>
            <w:rFonts w:ascii="Cambria Math" w:hAnsi="Cambria Math"/>
            <w:sz w:val="20"/>
            <w:szCs w:val="20"/>
            <w:lang w:val="en-US"/>
          </w:rPr>
          <m:t xml:space="preserve"> </m:t>
        </m:r>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y</m:t>
            </m:r>
          </m:sub>
        </m:sSub>
      </m:oMath>
      <w:r w:rsidR="00B776C5" w:rsidRPr="007D3197">
        <w:rPr>
          <w:rFonts w:eastAsiaTheme="minorEastAsia"/>
          <w:i/>
          <w:sz w:val="20"/>
          <w:szCs w:val="20"/>
          <w:vertAlign w:val="subscript"/>
          <w:lang w:val="en-US"/>
        </w:rPr>
        <w:tab/>
      </w:r>
      <w:r w:rsidR="00B776C5" w:rsidRPr="007D3197">
        <w:rPr>
          <w:rFonts w:eastAsiaTheme="minorEastAsia"/>
          <w:i/>
          <w:sz w:val="20"/>
          <w:szCs w:val="20"/>
          <w:lang w:val="en-US"/>
        </w:rPr>
        <w:t>Equation 1</w:t>
      </w:r>
    </w:p>
    <w:p w14:paraId="57758DC4" w14:textId="77777777" w:rsidR="002F4D6C" w:rsidRPr="00322C56" w:rsidRDefault="002F4D6C" w:rsidP="00313B46">
      <w:pPr>
        <w:pStyle w:val="NormalWeb"/>
        <w:spacing w:before="0" w:beforeAutospacing="0" w:after="0" w:afterAutospacing="0" w:line="276" w:lineRule="auto"/>
        <w:rPr>
          <w:rFonts w:ascii="ArialMT" w:hAnsi="ArialMT"/>
          <w:sz w:val="20"/>
          <w:szCs w:val="20"/>
        </w:rPr>
      </w:pPr>
    </w:p>
    <w:p w14:paraId="22A49182" w14:textId="38475EE1" w:rsidR="00B776C5" w:rsidRDefault="002F6355" w:rsidP="00313B46">
      <w:pPr>
        <w:pStyle w:val="NormalWeb"/>
        <w:spacing w:before="0" w:beforeAutospacing="0" w:after="0" w:afterAutospacing="0" w:line="276" w:lineRule="auto"/>
        <w:rPr>
          <w:rFonts w:ascii="ArialMT" w:hAnsi="ArialMT"/>
          <w:sz w:val="20"/>
          <w:szCs w:val="20"/>
          <w:lang w:val="fr-FR"/>
        </w:rPr>
      </w:pPr>
      <w:r w:rsidRPr="003D764E">
        <w:rPr>
          <w:rFonts w:ascii="ArialMT" w:hAnsi="ArialMT"/>
          <w:sz w:val="20"/>
          <w:szCs w:val="20"/>
          <w:lang w:val="fr-FR"/>
        </w:rPr>
        <w:t>Avec</w:t>
      </w:r>
      <w:r w:rsidR="00934ED7">
        <w:rPr>
          <w:rFonts w:ascii="ArialMT" w:hAnsi="ArialMT"/>
          <w:sz w:val="20"/>
          <w:szCs w:val="20"/>
          <w:lang w:val="fr-FR"/>
        </w:rPr>
        <w:t xml:space="preserve"> </w:t>
      </w:r>
      <w:r w:rsidR="00B776C5" w:rsidRPr="003D764E">
        <w:rPr>
          <w:rFonts w:ascii="ArialMT" w:hAnsi="ArialMT"/>
          <w:sz w:val="20"/>
          <w:szCs w:val="20"/>
          <w:lang w:val="fr-FR"/>
        </w:rPr>
        <w:t>:</w:t>
      </w:r>
    </w:p>
    <w:p w14:paraId="68679D53" w14:textId="77777777" w:rsidR="002F4D6C" w:rsidRPr="003D764E" w:rsidRDefault="002F4D6C" w:rsidP="00313B46">
      <w:pPr>
        <w:pStyle w:val="NormalWeb"/>
        <w:spacing w:before="0" w:beforeAutospacing="0" w:after="0" w:afterAutospacing="0" w:line="276" w:lineRule="auto"/>
        <w:rPr>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405"/>
        <w:gridCol w:w="6542"/>
      </w:tblGrid>
      <w:tr w:rsidR="00B776C5" w:rsidRPr="00554A4F" w14:paraId="22A49186" w14:textId="77777777">
        <w:tc>
          <w:tcPr>
            <w:tcW w:w="2142" w:type="dxa"/>
          </w:tcPr>
          <w:p w14:paraId="22A49183" w14:textId="77777777" w:rsidR="00B776C5" w:rsidRPr="002F4D6C"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ER</m:t>
                    </m:r>
                  </m:e>
                  <m:sub>
                    <m:r>
                      <w:rPr>
                        <w:rFonts w:ascii="Cambria Math" w:hAnsi="Cambria Math"/>
                        <w:sz w:val="20"/>
                        <w:szCs w:val="20"/>
                        <w:lang w:val="fr-FR"/>
                      </w:rPr>
                      <m:t>y</m:t>
                    </m:r>
                  </m:sub>
                </m:sSub>
              </m:oMath>
            </m:oMathPara>
          </w:p>
        </w:tc>
        <w:tc>
          <w:tcPr>
            <w:tcW w:w="405" w:type="dxa"/>
          </w:tcPr>
          <w:p w14:paraId="22A49184" w14:textId="77777777" w:rsidR="00B776C5" w:rsidRPr="00351BFA" w:rsidRDefault="00B776C5" w:rsidP="00351BFA">
            <w:pPr>
              <w:rPr>
                <w:rFonts w:eastAsia="Times New Roman" w:cstheme="minorHAnsi"/>
                <w:sz w:val="21"/>
                <w:szCs w:val="21"/>
              </w:rPr>
            </w:pPr>
            <w:r w:rsidRPr="00351BFA">
              <w:rPr>
                <w:rFonts w:eastAsia="Times New Roman" w:cstheme="minorHAnsi"/>
                <w:sz w:val="21"/>
                <w:szCs w:val="21"/>
              </w:rPr>
              <w:t>=</w:t>
            </w:r>
          </w:p>
        </w:tc>
        <w:tc>
          <w:tcPr>
            <w:tcW w:w="6542" w:type="dxa"/>
          </w:tcPr>
          <w:p w14:paraId="22A49185" w14:textId="77777777" w:rsidR="00B776C5" w:rsidRPr="00322C56" w:rsidRDefault="009D5742" w:rsidP="00351BFA">
            <w:pPr>
              <w:rPr>
                <w:rFonts w:eastAsia="Times New Roman" w:cstheme="minorHAnsi"/>
                <w:sz w:val="21"/>
                <w:szCs w:val="21"/>
                <w:lang w:val="fr-FR"/>
              </w:rPr>
            </w:pPr>
            <w:r w:rsidRPr="00322C56">
              <w:rPr>
                <w:rFonts w:eastAsia="Times New Roman" w:cstheme="minorHAnsi"/>
                <w:sz w:val="21"/>
                <w:szCs w:val="21"/>
                <w:lang w:val="fr-FR"/>
              </w:rPr>
              <w:t>Réductions d'émissions au cours de l'année y (tCO2e)</w:t>
            </w:r>
          </w:p>
        </w:tc>
      </w:tr>
      <w:tr w:rsidR="00B776C5" w:rsidRPr="00554A4F" w14:paraId="22A4918A" w14:textId="77777777">
        <w:tc>
          <w:tcPr>
            <w:tcW w:w="2142" w:type="dxa"/>
          </w:tcPr>
          <w:p w14:paraId="22A49187" w14:textId="77777777" w:rsidR="00B776C5" w:rsidRPr="003D764E" w:rsidRDefault="00FF6CC8" w:rsidP="00313B46">
            <w:pPr>
              <w:spacing w:after="0"/>
              <w:rPr>
                <w:rFonts w:ascii="Times New Roman" w:eastAsia="Times New Roman" w:hAnsi="Times New Roman" w:cs="Times New Roman"/>
                <w:sz w:val="20"/>
                <w:szCs w:val="20"/>
                <w:lang w:val="fr-FR"/>
              </w:rPr>
            </w:pPr>
            <m:oMath>
              <m:sSub>
                <m:sSubPr>
                  <m:ctrlPr>
                    <w:rPr>
                      <w:rFonts w:ascii="Cambria Math" w:hAnsi="Cambria Math"/>
                      <w:i/>
                      <w:sz w:val="20"/>
                      <w:szCs w:val="20"/>
                      <w:lang w:val="fr-FR"/>
                    </w:rPr>
                  </m:ctrlPr>
                </m:sSubPr>
                <m:e>
                  <m:r>
                    <w:rPr>
                      <w:rFonts w:ascii="Cambria Math" w:hAnsi="Cambria Math"/>
                      <w:sz w:val="20"/>
                      <w:szCs w:val="20"/>
                      <w:lang w:val="fr-FR"/>
                    </w:rPr>
                    <m:t>BE</m:t>
                  </m:r>
                </m:e>
                <m:sub>
                  <m:r>
                    <w:rPr>
                      <w:rFonts w:ascii="Cambria Math" w:hAnsi="Cambria Math"/>
                      <w:sz w:val="20"/>
                      <w:szCs w:val="20"/>
                      <w:lang w:val="fr-FR"/>
                    </w:rPr>
                    <m:t>y</m:t>
                  </m:r>
                </m:sub>
              </m:sSub>
            </m:oMath>
            <w:r w:rsidR="00B776C5" w:rsidRPr="003D764E">
              <w:rPr>
                <w:rFonts w:asciiTheme="majorHAnsi" w:hAnsiTheme="majorHAnsi" w:cstheme="majorHAnsi"/>
                <w:iCs/>
                <w:sz w:val="20"/>
                <w:szCs w:val="20"/>
                <w:lang w:val="fr-FR"/>
              </w:rPr>
              <w:tab/>
            </w:r>
          </w:p>
        </w:tc>
        <w:tc>
          <w:tcPr>
            <w:tcW w:w="405" w:type="dxa"/>
          </w:tcPr>
          <w:p w14:paraId="22A49188" w14:textId="77777777" w:rsidR="00B776C5" w:rsidRPr="00351BFA" w:rsidRDefault="00B776C5" w:rsidP="00351BFA">
            <w:pPr>
              <w:rPr>
                <w:rFonts w:eastAsia="Times New Roman" w:cstheme="minorHAnsi"/>
                <w:sz w:val="21"/>
                <w:szCs w:val="21"/>
              </w:rPr>
            </w:pPr>
            <w:r w:rsidRPr="00351BFA">
              <w:rPr>
                <w:rFonts w:eastAsia="Times New Roman" w:cstheme="minorHAnsi"/>
                <w:sz w:val="21"/>
                <w:szCs w:val="21"/>
              </w:rPr>
              <w:t>=</w:t>
            </w:r>
          </w:p>
        </w:tc>
        <w:tc>
          <w:tcPr>
            <w:tcW w:w="6542" w:type="dxa"/>
          </w:tcPr>
          <w:p w14:paraId="22A49189" w14:textId="77777777" w:rsidR="00B776C5" w:rsidRPr="00322C56" w:rsidRDefault="009D5742" w:rsidP="00351BFA">
            <w:pPr>
              <w:rPr>
                <w:rFonts w:eastAsia="Times New Roman" w:cstheme="minorHAnsi"/>
                <w:sz w:val="21"/>
                <w:szCs w:val="21"/>
                <w:lang w:val="fr-FR"/>
              </w:rPr>
            </w:pPr>
            <w:r w:rsidRPr="00322C56">
              <w:rPr>
                <w:rFonts w:eastAsia="Times New Roman" w:cstheme="minorHAnsi"/>
                <w:sz w:val="21"/>
                <w:szCs w:val="21"/>
                <w:lang w:val="fr-FR"/>
              </w:rPr>
              <w:t xml:space="preserve">Émissions de référence </w:t>
            </w:r>
            <w:r w:rsidR="002F2479" w:rsidRPr="00322C56">
              <w:rPr>
                <w:rFonts w:eastAsia="Times New Roman" w:cstheme="minorHAnsi"/>
                <w:sz w:val="21"/>
                <w:szCs w:val="21"/>
                <w:lang w:val="fr-FR"/>
              </w:rPr>
              <w:t>au cours de</w:t>
            </w:r>
            <w:r w:rsidRPr="00322C56">
              <w:rPr>
                <w:rFonts w:eastAsia="Times New Roman" w:cstheme="minorHAnsi"/>
                <w:sz w:val="21"/>
                <w:szCs w:val="21"/>
                <w:lang w:val="fr-FR"/>
              </w:rPr>
              <w:t xml:space="preserve"> l'année y (tCO2e)</w:t>
            </w:r>
          </w:p>
        </w:tc>
      </w:tr>
      <w:tr w:rsidR="009E0C1C" w:rsidRPr="00554A4F" w14:paraId="22A4918E" w14:textId="77777777">
        <w:tc>
          <w:tcPr>
            <w:tcW w:w="2142" w:type="dxa"/>
          </w:tcPr>
          <w:p w14:paraId="22A4918B" w14:textId="77777777" w:rsidR="009E0C1C" w:rsidRPr="003D764E" w:rsidRDefault="00FF6CC8" w:rsidP="00313B46">
            <w:pPr>
              <w:spacing w:after="0"/>
              <w:rPr>
                <w:rFonts w:ascii="Cambria Math" w:hAnsi="Cambria Math"/>
                <w:i/>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PE</m:t>
                    </m:r>
                  </m:e>
                  <m:sub>
                    <m:r>
                      <w:rPr>
                        <w:rFonts w:ascii="Cambria Math" w:hAnsi="Cambria Math"/>
                        <w:sz w:val="20"/>
                        <w:szCs w:val="20"/>
                        <w:lang w:val="fr-FR"/>
                      </w:rPr>
                      <m:t>y</m:t>
                    </m:r>
                  </m:sub>
                </m:sSub>
              </m:oMath>
            </m:oMathPara>
          </w:p>
        </w:tc>
        <w:tc>
          <w:tcPr>
            <w:tcW w:w="405" w:type="dxa"/>
          </w:tcPr>
          <w:p w14:paraId="22A4918C" w14:textId="77777777" w:rsidR="009E0C1C" w:rsidRPr="00351BFA" w:rsidRDefault="009E0C1C" w:rsidP="00351BFA">
            <w:pPr>
              <w:rPr>
                <w:rFonts w:eastAsia="Times New Roman" w:cstheme="minorHAnsi"/>
                <w:sz w:val="21"/>
                <w:szCs w:val="21"/>
              </w:rPr>
            </w:pPr>
            <w:r w:rsidRPr="00351BFA">
              <w:rPr>
                <w:rFonts w:eastAsia="Times New Roman" w:cstheme="minorHAnsi"/>
                <w:sz w:val="21"/>
                <w:szCs w:val="21"/>
              </w:rPr>
              <w:t>=</w:t>
            </w:r>
          </w:p>
        </w:tc>
        <w:tc>
          <w:tcPr>
            <w:tcW w:w="6542" w:type="dxa"/>
          </w:tcPr>
          <w:p w14:paraId="22A4918D" w14:textId="77777777" w:rsidR="009E0C1C" w:rsidRPr="00322C56" w:rsidRDefault="009D5742" w:rsidP="00351BFA">
            <w:pPr>
              <w:rPr>
                <w:rFonts w:eastAsia="Times New Roman" w:cstheme="minorHAnsi"/>
                <w:sz w:val="21"/>
                <w:szCs w:val="21"/>
                <w:lang w:val="fr-FR"/>
              </w:rPr>
            </w:pPr>
            <w:r w:rsidRPr="00322C56">
              <w:rPr>
                <w:rFonts w:eastAsia="Times New Roman" w:cstheme="minorHAnsi"/>
                <w:sz w:val="21"/>
                <w:szCs w:val="21"/>
                <w:lang w:val="fr-FR"/>
              </w:rPr>
              <w:t>Émissions de l'activité au cours de l'année y (tCO2e)</w:t>
            </w:r>
          </w:p>
        </w:tc>
      </w:tr>
      <w:tr w:rsidR="00B776C5" w:rsidRPr="00554A4F" w14:paraId="22A49192" w14:textId="77777777">
        <w:tc>
          <w:tcPr>
            <w:tcW w:w="2142" w:type="dxa"/>
          </w:tcPr>
          <w:p w14:paraId="22A4918F" w14:textId="77777777" w:rsidR="00B776C5" w:rsidRPr="003D764E" w:rsidRDefault="00FF6CC8" w:rsidP="00313B46">
            <w:pPr>
              <w:spacing w:after="0"/>
              <w:rPr>
                <w:rFonts w:ascii="Times New Roman" w:eastAsia="Times New Roman" w:hAnsi="Times New Roman" w:cs="Times New Roman"/>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y</m:t>
                    </m:r>
                  </m:sub>
                </m:sSub>
              </m:oMath>
            </m:oMathPara>
          </w:p>
        </w:tc>
        <w:tc>
          <w:tcPr>
            <w:tcW w:w="405" w:type="dxa"/>
          </w:tcPr>
          <w:p w14:paraId="22A49190" w14:textId="77777777" w:rsidR="00B776C5" w:rsidRPr="00351BFA" w:rsidRDefault="00B776C5" w:rsidP="00351BFA">
            <w:pPr>
              <w:rPr>
                <w:rFonts w:eastAsia="Times New Roman" w:cstheme="minorHAnsi"/>
                <w:sz w:val="21"/>
                <w:szCs w:val="21"/>
              </w:rPr>
            </w:pPr>
            <w:r w:rsidRPr="00351BFA">
              <w:rPr>
                <w:rFonts w:eastAsia="Times New Roman" w:cstheme="minorHAnsi"/>
                <w:sz w:val="21"/>
                <w:szCs w:val="21"/>
              </w:rPr>
              <w:t>=</w:t>
            </w:r>
          </w:p>
        </w:tc>
        <w:tc>
          <w:tcPr>
            <w:tcW w:w="6542" w:type="dxa"/>
          </w:tcPr>
          <w:p w14:paraId="22A49191" w14:textId="77777777" w:rsidR="00B776C5" w:rsidRPr="00322C56" w:rsidRDefault="009D5742" w:rsidP="00351BFA">
            <w:pPr>
              <w:rPr>
                <w:rFonts w:eastAsia="Times New Roman" w:cstheme="minorHAnsi"/>
                <w:sz w:val="21"/>
                <w:szCs w:val="21"/>
                <w:lang w:val="fr-FR"/>
              </w:rPr>
            </w:pPr>
            <w:r w:rsidRPr="00322C56">
              <w:rPr>
                <w:rFonts w:eastAsia="Times New Roman" w:cstheme="minorHAnsi"/>
                <w:sz w:val="21"/>
                <w:szCs w:val="21"/>
                <w:lang w:val="fr-FR"/>
              </w:rPr>
              <w:t xml:space="preserve">Émissions </w:t>
            </w:r>
            <w:r w:rsidR="00A83992" w:rsidRPr="00322C56">
              <w:rPr>
                <w:rFonts w:eastAsia="Times New Roman" w:cstheme="minorHAnsi"/>
                <w:sz w:val="21"/>
                <w:szCs w:val="21"/>
                <w:lang w:val="fr-FR"/>
              </w:rPr>
              <w:t>fugitives</w:t>
            </w:r>
            <w:r w:rsidRPr="00322C56">
              <w:rPr>
                <w:rFonts w:eastAsia="Times New Roman" w:cstheme="minorHAnsi"/>
                <w:sz w:val="21"/>
                <w:szCs w:val="21"/>
                <w:lang w:val="fr-FR"/>
              </w:rPr>
              <w:t xml:space="preserve"> au cours de l'année y (tCO2e)</w:t>
            </w:r>
          </w:p>
        </w:tc>
      </w:tr>
    </w:tbl>
    <w:p w14:paraId="22A49193" w14:textId="77777777" w:rsidR="00B776C5" w:rsidRPr="003D764E" w:rsidRDefault="00B776C5" w:rsidP="00313B46">
      <w:pPr>
        <w:pStyle w:val="Templateheading1"/>
        <w:spacing w:after="0"/>
        <w:ind w:left="720"/>
        <w:rPr>
          <w:sz w:val="20"/>
          <w:szCs w:val="20"/>
          <w:lang w:val="fr-FR"/>
        </w:rPr>
      </w:pPr>
    </w:p>
    <w:p w14:paraId="22A49194" w14:textId="77777777" w:rsidR="007E2591" w:rsidRPr="009F131D" w:rsidRDefault="009D5742" w:rsidP="0018724D">
      <w:pPr>
        <w:pStyle w:val="Templateheading1"/>
        <w:numPr>
          <w:ilvl w:val="0"/>
          <w:numId w:val="9"/>
        </w:numPr>
        <w:spacing w:before="120"/>
        <w:rPr>
          <w:lang w:val="en-GB"/>
        </w:rPr>
      </w:pPr>
      <w:proofErr w:type="spellStart"/>
      <w:r w:rsidRPr="009F131D">
        <w:rPr>
          <w:lang w:val="en-GB"/>
        </w:rPr>
        <w:t>Émissions</w:t>
      </w:r>
      <w:proofErr w:type="spellEnd"/>
      <w:r w:rsidRPr="009F131D">
        <w:rPr>
          <w:lang w:val="en-GB"/>
        </w:rPr>
        <w:t xml:space="preserve"> de </w:t>
      </w:r>
      <w:proofErr w:type="spellStart"/>
      <w:r w:rsidRPr="009F131D">
        <w:rPr>
          <w:lang w:val="en-GB"/>
        </w:rPr>
        <w:t>référence</w:t>
      </w:r>
      <w:proofErr w:type="spellEnd"/>
    </w:p>
    <w:p w14:paraId="22A49195" w14:textId="77777777" w:rsidR="003929E1" w:rsidRPr="0018724D" w:rsidRDefault="009D5742" w:rsidP="0018724D">
      <w:pPr>
        <w:spacing w:after="0"/>
        <w:rPr>
          <w:sz w:val="20"/>
          <w:szCs w:val="20"/>
          <w:lang w:val="fr-FR"/>
        </w:rPr>
      </w:pPr>
      <w:r w:rsidRPr="0018724D">
        <w:rPr>
          <w:sz w:val="20"/>
          <w:szCs w:val="20"/>
          <w:lang w:val="fr-FR"/>
        </w:rPr>
        <w:t xml:space="preserve">L'équation suivante est appliquée pour calculer les émissions de </w:t>
      </w:r>
      <w:proofErr w:type="gramStart"/>
      <w:r w:rsidRPr="0018724D">
        <w:rPr>
          <w:sz w:val="20"/>
          <w:szCs w:val="20"/>
          <w:lang w:val="fr-FR"/>
        </w:rPr>
        <w:t>référence</w:t>
      </w:r>
      <w:r w:rsidR="003929E1" w:rsidRPr="0018724D">
        <w:rPr>
          <w:sz w:val="20"/>
          <w:szCs w:val="20"/>
          <w:lang w:val="fr-FR"/>
        </w:rPr>
        <w:t>:</w:t>
      </w:r>
      <w:proofErr w:type="gramEnd"/>
    </w:p>
    <w:p w14:paraId="3051C588" w14:textId="77777777" w:rsidR="009F131D" w:rsidRPr="003D764E" w:rsidRDefault="009F131D" w:rsidP="009F131D">
      <w:pPr>
        <w:pStyle w:val="ListParagraph"/>
        <w:spacing w:after="0"/>
        <w:rPr>
          <w:sz w:val="20"/>
          <w:szCs w:val="20"/>
          <w:lang w:val="fr-FR"/>
        </w:rPr>
      </w:pPr>
    </w:p>
    <w:p w14:paraId="22A49196" w14:textId="040CA510" w:rsidR="007E2591" w:rsidRPr="007D3197" w:rsidRDefault="00FF6CC8" w:rsidP="00313B46">
      <w:pPr>
        <w:tabs>
          <w:tab w:val="left" w:pos="7655"/>
        </w:tabs>
        <w:spacing w:after="0"/>
        <w:rPr>
          <w:rFonts w:eastAsiaTheme="minorEastAsia"/>
          <w:i/>
          <w:sz w:val="20"/>
          <w:szCs w:val="20"/>
          <w:lang w:val="en-US"/>
        </w:rPr>
      </w:pPr>
      <m:oMath>
        <m:sSub>
          <m:sSubPr>
            <m:ctrlPr>
              <w:rPr>
                <w:rFonts w:ascii="Cambria Math" w:hAnsi="Cambria Math"/>
                <w:i/>
                <w:sz w:val="20"/>
                <w:szCs w:val="20"/>
                <w:lang w:val="fr-FR"/>
              </w:rPr>
            </m:ctrlPr>
          </m:sSubPr>
          <m:e>
            <m:r>
              <w:rPr>
                <w:rFonts w:ascii="Cambria Math" w:hAnsi="Cambria Math"/>
                <w:sz w:val="20"/>
                <w:szCs w:val="20"/>
                <w:lang w:val="fr-FR"/>
              </w:rPr>
              <m:t>BE</m:t>
            </m:r>
          </m:e>
          <m:sub>
            <m:r>
              <w:rPr>
                <w:rFonts w:ascii="Cambria Math" w:hAnsi="Cambria Math"/>
                <w:sz w:val="20"/>
                <w:szCs w:val="20"/>
                <w:lang w:val="fr-FR"/>
              </w:rPr>
              <m:t>y</m:t>
            </m:r>
          </m:sub>
        </m:sSub>
      </m:oMath>
      <w:r w:rsidR="003929E1" w:rsidRPr="007D3197">
        <w:rPr>
          <w:rFonts w:ascii="Cambria Math" w:hAnsi="Cambria Math"/>
          <w:i/>
          <w:sz w:val="20"/>
          <w:szCs w:val="20"/>
          <w:lang w:val="en-US"/>
        </w:rPr>
        <w:t>=</w:t>
      </w:r>
      <w:bookmarkStart w:id="9" w:name="_Hlk530484931"/>
      <w:bookmarkEnd w:id="9"/>
      <m:oMath>
        <m:nary>
          <m:naryPr>
            <m:chr m:val="∑"/>
            <m:limLoc m:val="undOvr"/>
            <m:supHide m:val="1"/>
            <m:ctrlPr>
              <w:rPr>
                <w:rFonts w:ascii="Cambria Math" w:hAnsi="Cambria Math"/>
                <w:i/>
              </w:rPr>
            </m:ctrlPr>
          </m:naryPr>
          <m:sub>
            <m:r>
              <w:rPr>
                <w:rFonts w:ascii="Cambria Math" w:hAnsi="Cambria Math"/>
              </w:rPr>
              <m:t>j</m:t>
            </m:r>
            <m:r>
              <w:rPr>
                <w:rFonts w:ascii="Cambria Math" w:hAnsi="Cambria Math"/>
              </w:rPr>
              <m:t>,</m:t>
            </m:r>
            <m:r>
              <w:rPr>
                <w:rFonts w:ascii="Cambria Math" w:hAnsi="Cambria Math"/>
              </w:rPr>
              <m:t>f</m:t>
            </m:r>
          </m:sub>
          <m:sup/>
          <m:e>
            <m:sSub>
              <m:sSubPr>
                <m:ctrlPr>
                  <w:rPr>
                    <w:rFonts w:ascii="Cambria Math" w:hAnsi="Cambria Math"/>
                    <w:i/>
                  </w:rPr>
                </m:ctrlPr>
              </m:sSubPr>
              <m:e>
                <m:r>
                  <w:rPr>
                    <w:rFonts w:ascii="Cambria Math" w:hAnsi="Cambria Math"/>
                  </w:rPr>
                  <m:t>B</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r>
              <w:rPr>
                <w:rFonts w:ascii="Cambria Math" w:hAnsi="Cambria Math"/>
              </w:rPr>
              <m:t xml:space="preserve"> ×0.95</m:t>
            </m:r>
            <m:sSub>
              <m:sSubPr>
                <m:ctrlPr>
                  <w:rPr>
                    <w:rFonts w:ascii="Cambria Math" w:hAnsi="Cambria Math"/>
                    <w:i/>
                  </w:rPr>
                </m:ctrlPr>
              </m:sSubPr>
              <m:e>
                <m:r>
                  <w:rPr>
                    <w:rFonts w:ascii="Cambria Math" w:hAnsi="Cambria Math"/>
                  </w:rPr>
                  <m:t xml:space="preserve">× </m:t>
                </m:r>
                <m:r>
                  <w:rPr>
                    <w:rFonts w:ascii="Cambria Math" w:hAnsi="Cambria Math"/>
                  </w:rPr>
                  <m:t>μ</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NRB</m:t>
                </m:r>
                <m:r>
                  <w:rPr>
                    <w:rFonts w:ascii="Cambria Math" w:hAnsi="Cambria Math"/>
                  </w:rPr>
                  <m:t>,</m:t>
                </m:r>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biomass</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m:t>
                </m:r>
                <m:r>
                  <w:rPr>
                    <w:rFonts w:ascii="Cambria Math" w:hAnsi="Cambria Math"/>
                  </w:rPr>
                  <m:t>2</m:t>
                </m:r>
              </m:sub>
            </m:sSub>
            <m:r>
              <w:rPr>
                <w:rFonts w:ascii="Cambria Math" w:hAnsi="Cambria Math"/>
              </w:rPr>
              <m:t>+</m:t>
            </m:r>
          </m:e>
        </m:nary>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Non</m:t>
            </m:r>
            <m:r>
              <w:rPr>
                <w:rFonts w:ascii="Cambria Math" w:hAnsi="Cambria Math"/>
                <w:sz w:val="20"/>
                <w:szCs w:val="20"/>
                <w:lang w:val="en-US"/>
              </w:rPr>
              <m:t>-</m:t>
            </m:r>
            <m:r>
              <w:rPr>
                <w:rFonts w:ascii="Cambria Math" w:hAnsi="Cambria Math"/>
                <w:sz w:val="20"/>
                <w:szCs w:val="20"/>
                <w:lang w:val="fr-FR"/>
              </w:rPr>
              <m:t>CO</m:t>
            </m:r>
            <m:r>
              <w:rPr>
                <w:rFonts w:ascii="Cambria Math" w:hAnsi="Cambria Math"/>
                <w:sz w:val="20"/>
                <w:szCs w:val="20"/>
                <w:lang w:val="en-US"/>
              </w:rPr>
              <m:t>2</m:t>
            </m:r>
          </m:sub>
        </m:sSub>
        <m:r>
          <w:rPr>
            <w:rFonts w:ascii="Cambria Math" w:hAnsi="Cambria Math"/>
            <w:sz w:val="20"/>
            <w:szCs w:val="20"/>
            <w:lang w:val="en-US"/>
          </w:rPr>
          <m:t>)</m:t>
        </m:r>
      </m:oMath>
      <w:r w:rsidR="003929E1" w:rsidRPr="007D3197">
        <w:rPr>
          <w:rFonts w:ascii="Cambria Math" w:eastAsiaTheme="minorEastAsia" w:hAnsi="Cambria Math"/>
          <w:i/>
          <w:sz w:val="20"/>
          <w:szCs w:val="20"/>
          <w:lang w:val="en-US"/>
        </w:rPr>
        <w:tab/>
      </w:r>
      <w:r w:rsidR="003929E1" w:rsidRPr="007D3197">
        <w:rPr>
          <w:rFonts w:eastAsiaTheme="minorEastAsia"/>
          <w:i/>
          <w:sz w:val="20"/>
          <w:szCs w:val="20"/>
          <w:lang w:val="en-US"/>
        </w:rPr>
        <w:t xml:space="preserve">Equation </w:t>
      </w:r>
      <w:r w:rsidR="002C0773" w:rsidRPr="007D3197">
        <w:rPr>
          <w:rFonts w:eastAsiaTheme="minorEastAsia"/>
          <w:i/>
          <w:sz w:val="20"/>
          <w:szCs w:val="20"/>
          <w:lang w:val="en-US"/>
        </w:rPr>
        <w:t>2</w:t>
      </w:r>
    </w:p>
    <w:p w14:paraId="22A49197" w14:textId="77777777" w:rsidR="00CB4007" w:rsidRPr="007D3197" w:rsidRDefault="00CB4007" w:rsidP="00313B46">
      <w:pPr>
        <w:tabs>
          <w:tab w:val="left" w:pos="7655"/>
        </w:tabs>
        <w:spacing w:after="0"/>
        <w:rPr>
          <w:rFonts w:eastAsiaTheme="minorEastAsia"/>
          <w:sz w:val="20"/>
          <w:szCs w:val="20"/>
          <w:lang w:val="en-US"/>
        </w:rPr>
      </w:pPr>
    </w:p>
    <w:p w14:paraId="22A49198" w14:textId="7B3E4591" w:rsidR="003929E1" w:rsidRDefault="00CD2E61" w:rsidP="00313B46">
      <w:pPr>
        <w:spacing w:after="0"/>
        <w:rPr>
          <w:rFonts w:eastAsiaTheme="minorEastAsia"/>
          <w:sz w:val="20"/>
          <w:szCs w:val="20"/>
          <w:lang w:val="fr-FR"/>
        </w:rPr>
      </w:pPr>
      <w:r w:rsidRPr="003D764E">
        <w:rPr>
          <w:rFonts w:eastAsiaTheme="minorEastAsia"/>
          <w:sz w:val="20"/>
          <w:szCs w:val="20"/>
          <w:lang w:val="fr-FR"/>
        </w:rPr>
        <w:t>Avec</w:t>
      </w:r>
      <w:r w:rsidR="00C93918">
        <w:rPr>
          <w:rFonts w:eastAsiaTheme="minorEastAsia"/>
          <w:sz w:val="20"/>
          <w:szCs w:val="20"/>
          <w:lang w:val="fr-FR"/>
        </w:rPr>
        <w:t xml:space="preserve"> </w:t>
      </w:r>
      <w:r w:rsidR="009D5742" w:rsidRPr="003D764E">
        <w:rPr>
          <w:rFonts w:eastAsiaTheme="minorEastAsia"/>
          <w:sz w:val="20"/>
          <w:szCs w:val="20"/>
          <w:lang w:val="fr-FR"/>
        </w:rPr>
        <w:t>:</w:t>
      </w:r>
    </w:p>
    <w:p w14:paraId="2D0B5005" w14:textId="77777777" w:rsidR="009F131D" w:rsidRPr="003D764E" w:rsidRDefault="009F131D" w:rsidP="00313B46">
      <w:pPr>
        <w:spacing w:after="0"/>
        <w:rPr>
          <w:rFonts w:eastAsiaTheme="minorEastAsia"/>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0"/>
        <w:gridCol w:w="567"/>
        <w:gridCol w:w="7246"/>
      </w:tblGrid>
      <w:tr w:rsidR="0028554A" w:rsidRPr="00554A4F" w14:paraId="22A4919C" w14:textId="77777777" w:rsidTr="00E451E2">
        <w:tc>
          <w:tcPr>
            <w:tcW w:w="1276" w:type="dxa"/>
          </w:tcPr>
          <w:p w14:paraId="22A49199" w14:textId="77777777" w:rsidR="0028554A" w:rsidRPr="000749F9" w:rsidRDefault="0028554A" w:rsidP="000749F9">
            <w:pPr>
              <w:rPr>
                <w:rFonts w:ascii="Times New Roman" w:eastAsia="Times New Roman" w:hAnsi="Times New Roman" w:cs="Times New Roman"/>
                <w:i/>
                <w:iCs/>
                <w:sz w:val="21"/>
                <w:szCs w:val="21"/>
              </w:rPr>
            </w:pPr>
            <w:r w:rsidRPr="000749F9">
              <w:rPr>
                <w:rFonts w:ascii="Times New Roman" w:eastAsia="Times New Roman" w:hAnsi="Times New Roman" w:cs="Times New Roman"/>
                <w:i/>
                <w:iCs/>
                <w:sz w:val="21"/>
                <w:szCs w:val="21"/>
              </w:rPr>
              <w:lastRenderedPageBreak/>
              <w:t>j</w:t>
            </w:r>
          </w:p>
        </w:tc>
        <w:tc>
          <w:tcPr>
            <w:tcW w:w="567" w:type="dxa"/>
          </w:tcPr>
          <w:p w14:paraId="22A4919A" w14:textId="77777777" w:rsidR="0028554A" w:rsidRPr="006373A9" w:rsidRDefault="0028554A" w:rsidP="000749F9">
            <w:pPr>
              <w:rPr>
                <w:rFonts w:eastAsia="Times New Roman" w:cstheme="minorHAnsi"/>
                <w:i/>
                <w:iCs/>
                <w:sz w:val="21"/>
                <w:szCs w:val="21"/>
              </w:rPr>
            </w:pPr>
            <w:r w:rsidRPr="006373A9">
              <w:rPr>
                <w:rFonts w:eastAsia="Times New Roman" w:cstheme="minorHAnsi"/>
                <w:i/>
                <w:iCs/>
                <w:sz w:val="21"/>
                <w:szCs w:val="21"/>
              </w:rPr>
              <w:t xml:space="preserve">= </w:t>
            </w:r>
          </w:p>
        </w:tc>
        <w:tc>
          <w:tcPr>
            <w:tcW w:w="7246" w:type="dxa"/>
          </w:tcPr>
          <w:p w14:paraId="22A4919B" w14:textId="286E081F" w:rsidR="0028554A" w:rsidRPr="00351BFA" w:rsidRDefault="003D764E" w:rsidP="000749F9">
            <w:pPr>
              <w:rPr>
                <w:rFonts w:eastAsia="Times New Roman" w:cstheme="minorHAnsi"/>
                <w:sz w:val="21"/>
                <w:szCs w:val="21"/>
                <w:lang w:val="fr-FR"/>
              </w:rPr>
            </w:pPr>
            <w:r w:rsidRPr="00351BFA">
              <w:rPr>
                <w:rFonts w:eastAsia="Times New Roman" w:cstheme="minorHAnsi"/>
                <w:sz w:val="21"/>
                <w:szCs w:val="21"/>
                <w:lang w:val="fr-FR"/>
              </w:rPr>
              <w:t>Index</w:t>
            </w:r>
            <w:r w:rsidR="00351BFA" w:rsidRPr="00351BFA">
              <w:rPr>
                <w:rFonts w:eastAsia="Times New Roman" w:cstheme="minorHAnsi"/>
                <w:sz w:val="21"/>
                <w:szCs w:val="21"/>
                <w:lang w:val="fr-FR"/>
              </w:rPr>
              <w:t xml:space="preserve"> </w:t>
            </w:r>
            <w:r w:rsidRPr="00351BFA">
              <w:rPr>
                <w:rFonts w:eastAsia="Times New Roman" w:cstheme="minorHAnsi"/>
                <w:sz w:val="21"/>
                <w:szCs w:val="21"/>
                <w:lang w:val="fr-FR"/>
              </w:rPr>
              <w:t>du</w:t>
            </w:r>
            <w:r w:rsidR="00351BFA">
              <w:rPr>
                <w:rFonts w:eastAsia="Times New Roman" w:cstheme="minorHAnsi"/>
                <w:sz w:val="21"/>
                <w:szCs w:val="21"/>
                <w:lang w:val="fr-FR"/>
              </w:rPr>
              <w:t xml:space="preserve"> </w:t>
            </w:r>
            <w:r w:rsidR="009D5742" w:rsidRPr="00351BFA">
              <w:rPr>
                <w:rFonts w:eastAsia="Times New Roman" w:cstheme="minorHAnsi"/>
                <w:sz w:val="21"/>
                <w:szCs w:val="21"/>
                <w:lang w:val="fr-FR"/>
              </w:rPr>
              <w:t>numéro de lot des unités d</w:t>
            </w:r>
            <w:r w:rsidR="00CD2E61" w:rsidRPr="00351BFA">
              <w:rPr>
                <w:rFonts w:eastAsia="Times New Roman" w:cstheme="minorHAnsi"/>
                <w:sz w:val="21"/>
                <w:szCs w:val="21"/>
                <w:lang w:val="fr-FR"/>
              </w:rPr>
              <w:t>e l</w:t>
            </w:r>
            <w:r w:rsidR="009D5742" w:rsidRPr="00351BFA">
              <w:rPr>
                <w:rFonts w:eastAsia="Times New Roman" w:cstheme="minorHAnsi"/>
                <w:sz w:val="21"/>
                <w:szCs w:val="21"/>
                <w:lang w:val="fr-FR"/>
              </w:rPr>
              <w:t>'activité</w:t>
            </w:r>
          </w:p>
        </w:tc>
      </w:tr>
      <w:tr w:rsidR="00510416" w:rsidRPr="00554A4F" w14:paraId="63BDEA67" w14:textId="77777777" w:rsidTr="00E451E2">
        <w:tc>
          <w:tcPr>
            <w:tcW w:w="1276" w:type="dxa"/>
          </w:tcPr>
          <w:p w14:paraId="43CC7779" w14:textId="474C6FE7" w:rsidR="00510416" w:rsidRPr="000749F9" w:rsidRDefault="000777A4" w:rsidP="000749F9">
            <w:pPr>
              <w:rPr>
                <w:rFonts w:ascii="Times New Roman" w:eastAsia="Times New Roman" w:hAnsi="Times New Roman" w:cs="Times New Roman"/>
                <w:i/>
                <w:iCs/>
                <w:sz w:val="21"/>
                <w:szCs w:val="21"/>
              </w:rPr>
            </w:pPr>
            <w:r>
              <w:rPr>
                <w:rFonts w:ascii="Times New Roman" w:eastAsia="Times New Roman" w:hAnsi="Times New Roman" w:cs="Times New Roman"/>
                <w:i/>
                <w:iCs/>
                <w:sz w:val="21"/>
                <w:szCs w:val="21"/>
              </w:rPr>
              <w:t>f</w:t>
            </w:r>
          </w:p>
        </w:tc>
        <w:tc>
          <w:tcPr>
            <w:tcW w:w="567" w:type="dxa"/>
          </w:tcPr>
          <w:p w14:paraId="16103321" w14:textId="28AA8EF9" w:rsidR="00510416" w:rsidRPr="006373A9" w:rsidRDefault="000777A4" w:rsidP="000749F9">
            <w:pPr>
              <w:rPr>
                <w:rFonts w:eastAsia="Times New Roman" w:cstheme="minorHAnsi"/>
                <w:i/>
                <w:iCs/>
                <w:sz w:val="21"/>
                <w:szCs w:val="21"/>
              </w:rPr>
            </w:pPr>
            <w:r>
              <w:rPr>
                <w:rFonts w:eastAsia="Times New Roman" w:cstheme="minorHAnsi"/>
                <w:i/>
                <w:iCs/>
                <w:sz w:val="21"/>
                <w:szCs w:val="21"/>
              </w:rPr>
              <w:t>=</w:t>
            </w:r>
          </w:p>
        </w:tc>
        <w:tc>
          <w:tcPr>
            <w:tcW w:w="7246" w:type="dxa"/>
          </w:tcPr>
          <w:p w14:paraId="0686281F" w14:textId="75D50A36" w:rsidR="00510416" w:rsidRPr="00351BFA" w:rsidRDefault="006333AF" w:rsidP="000749F9">
            <w:pPr>
              <w:rPr>
                <w:rFonts w:eastAsia="Times New Roman" w:cstheme="minorHAnsi"/>
                <w:sz w:val="21"/>
                <w:szCs w:val="21"/>
                <w:lang w:val="fr-FR"/>
              </w:rPr>
            </w:pPr>
            <w:r w:rsidRPr="006333AF">
              <w:rPr>
                <w:rFonts w:eastAsia="Times New Roman" w:cstheme="minorHAnsi"/>
                <w:sz w:val="21"/>
                <w:szCs w:val="21"/>
                <w:lang w:val="fr-FR"/>
              </w:rPr>
              <w:t>Indice pour le type de combustible de base, bois ou charbon de bois</w:t>
            </w:r>
          </w:p>
        </w:tc>
      </w:tr>
      <w:tr w:rsidR="00510416" w:rsidRPr="00554A4F" w14:paraId="0E19BB45" w14:textId="77777777" w:rsidTr="00E451E2">
        <w:tc>
          <w:tcPr>
            <w:tcW w:w="1276" w:type="dxa"/>
          </w:tcPr>
          <w:p w14:paraId="03F86789" w14:textId="18BF0DDC" w:rsidR="00510416" w:rsidRPr="0018724D" w:rsidRDefault="00FF6CC8" w:rsidP="000749F9">
            <w:pPr>
              <w:rPr>
                <w:rFonts w:ascii="Times New Roman" w:eastAsia="Times New Roman" w:hAnsi="Times New Roman" w:cs="Times New Roman"/>
                <w:i/>
                <w:iCs/>
                <w:sz w:val="21"/>
                <w:szCs w:val="21"/>
                <w:lang w:val="fr-FR"/>
              </w:rPr>
            </w:pPr>
            <m:oMathPara>
              <m:oMath>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oMath>
            </m:oMathPara>
          </w:p>
        </w:tc>
        <w:tc>
          <w:tcPr>
            <w:tcW w:w="567" w:type="dxa"/>
          </w:tcPr>
          <w:p w14:paraId="6BA89B88" w14:textId="180BA8CC" w:rsidR="00510416" w:rsidRPr="0018724D" w:rsidRDefault="006333AF" w:rsidP="000749F9">
            <w:pPr>
              <w:rPr>
                <w:rFonts w:eastAsia="Times New Roman" w:cstheme="minorHAnsi"/>
                <w:i/>
                <w:iCs/>
                <w:sz w:val="21"/>
                <w:szCs w:val="21"/>
                <w:lang w:val="fr-FR"/>
              </w:rPr>
            </w:pPr>
            <w:r>
              <w:rPr>
                <w:rFonts w:eastAsia="Times New Roman" w:cstheme="minorHAnsi"/>
                <w:i/>
                <w:iCs/>
                <w:sz w:val="21"/>
                <w:szCs w:val="21"/>
                <w:lang w:val="fr-FR"/>
              </w:rPr>
              <w:t>=</w:t>
            </w:r>
          </w:p>
        </w:tc>
        <w:tc>
          <w:tcPr>
            <w:tcW w:w="7246" w:type="dxa"/>
          </w:tcPr>
          <w:p w14:paraId="3E639A0D" w14:textId="7CE0ACA4" w:rsidR="00510416" w:rsidRPr="00351BFA" w:rsidRDefault="00B01B63" w:rsidP="000749F9">
            <w:pPr>
              <w:rPr>
                <w:rFonts w:eastAsia="Times New Roman" w:cstheme="minorHAnsi"/>
                <w:sz w:val="21"/>
                <w:szCs w:val="21"/>
                <w:lang w:val="fr-FR"/>
              </w:rPr>
            </w:pPr>
            <w:r w:rsidRPr="00B01B63">
              <w:rPr>
                <w:rFonts w:eastAsia="Times New Roman" w:cstheme="minorHAnsi"/>
                <w:sz w:val="21"/>
                <w:szCs w:val="21"/>
                <w:lang w:val="fr-FR"/>
              </w:rPr>
              <w:t>Part des ménages utilisant des combustibles (bois de feu ou charbon de bois) dans le scénario de référence (en pourcentage). Une valeur par défaut de 30 % est appliquée pour le charbon de bois et une valeur par défaut de 70 % est appliquée pour le bois de chauffage.</w:t>
            </w:r>
            <w:r w:rsidR="009C6773">
              <w:rPr>
                <w:rStyle w:val="FootnoteReference"/>
                <w:rFonts w:eastAsia="Times New Roman" w:cstheme="minorHAnsi"/>
                <w:sz w:val="21"/>
                <w:szCs w:val="21"/>
                <w:lang w:val="fr-FR"/>
              </w:rPr>
              <w:footnoteReference w:id="4"/>
            </w:r>
          </w:p>
        </w:tc>
      </w:tr>
      <w:tr w:rsidR="0028554A" w:rsidRPr="00554A4F" w14:paraId="22A491A0" w14:textId="77777777" w:rsidTr="00E451E2">
        <w:tc>
          <w:tcPr>
            <w:tcW w:w="1276" w:type="dxa"/>
          </w:tcPr>
          <w:p w14:paraId="22A4919D" w14:textId="56B2321C" w:rsidR="0028554A" w:rsidRPr="000749F9" w:rsidRDefault="00FF6CC8" w:rsidP="000749F9">
            <w:pPr>
              <w:rPr>
                <w:rFonts w:ascii="Times New Roman" w:eastAsia="Times New Roman" w:hAnsi="Times New Roman" w:cs="Times New Roman"/>
                <w:i/>
                <w:iCs/>
                <w:sz w:val="21"/>
                <w:szCs w:val="21"/>
              </w:rPr>
            </w:pPr>
            <m:oMathPara>
              <m:oMathParaPr>
                <m:jc m:val="left"/>
              </m:oMathParaPr>
              <m:oMath>
                <m:sSub>
                  <m:sSubPr>
                    <m:ctrlPr>
                      <w:rPr>
                        <w:rFonts w:ascii="Cambria Math" w:eastAsia="Times New Roman" w:hAnsi="Cambria Math" w:cs="Times New Roman"/>
                        <w:i/>
                        <w:iCs/>
                        <w:sz w:val="21"/>
                        <w:szCs w:val="21"/>
                      </w:rPr>
                    </m:ctrlPr>
                  </m:sSubPr>
                  <m:e>
                    <m:r>
                      <w:rPr>
                        <w:rFonts w:ascii="Cambria Math" w:eastAsia="Times New Roman" w:hAnsi="Cambria Math" w:cs="Times New Roman"/>
                        <w:sz w:val="21"/>
                        <w:szCs w:val="21"/>
                      </w:rPr>
                      <m:t>B</m:t>
                    </m:r>
                  </m:e>
                  <m:sub>
                    <m:r>
                      <w:rPr>
                        <w:rFonts w:ascii="Cambria Math" w:eastAsia="Times New Roman" w:hAnsi="Cambria Math" w:cs="Times New Roman"/>
                        <w:sz w:val="21"/>
                        <w:szCs w:val="21"/>
                      </w:rPr>
                      <m:t>y</m:t>
                    </m:r>
                    <m:r>
                      <w:rPr>
                        <w:rFonts w:ascii="Cambria Math" w:eastAsia="Times New Roman" w:hAnsi="Cambria Math" w:cs="Times New Roman"/>
                        <w:sz w:val="21"/>
                        <w:szCs w:val="21"/>
                      </w:rPr>
                      <m:t>,</m:t>
                    </m:r>
                    <m:r>
                      <w:rPr>
                        <w:rFonts w:ascii="Cambria Math" w:eastAsia="Times New Roman" w:hAnsi="Cambria Math" w:cs="Times New Roman"/>
                        <w:sz w:val="21"/>
                        <w:szCs w:val="21"/>
                      </w:rPr>
                      <m:t>j</m:t>
                    </m:r>
                    <m:r>
                      <w:rPr>
                        <w:rFonts w:ascii="Cambria Math" w:eastAsia="Times New Roman" w:hAnsi="Cambria Math" w:cs="Times New Roman"/>
                        <w:sz w:val="21"/>
                        <w:szCs w:val="21"/>
                      </w:rPr>
                      <m:t>,</m:t>
                    </m:r>
                    <m:r>
                      <w:rPr>
                        <w:rFonts w:ascii="Cambria Math" w:eastAsia="Times New Roman" w:hAnsi="Cambria Math" w:cs="Times New Roman"/>
                        <w:sz w:val="21"/>
                        <w:szCs w:val="21"/>
                      </w:rPr>
                      <m:t>f</m:t>
                    </m:r>
                  </m:sub>
                </m:sSub>
              </m:oMath>
            </m:oMathPara>
          </w:p>
        </w:tc>
        <w:tc>
          <w:tcPr>
            <w:tcW w:w="567" w:type="dxa"/>
          </w:tcPr>
          <w:p w14:paraId="22A4919E" w14:textId="77777777" w:rsidR="0028554A" w:rsidRPr="006373A9" w:rsidRDefault="0028554A" w:rsidP="000749F9">
            <w:pPr>
              <w:rPr>
                <w:rFonts w:eastAsia="Times New Roman" w:cstheme="minorHAnsi"/>
                <w:i/>
                <w:iCs/>
                <w:sz w:val="21"/>
                <w:szCs w:val="21"/>
              </w:rPr>
            </w:pPr>
            <w:r w:rsidRPr="006373A9">
              <w:rPr>
                <w:rFonts w:eastAsia="Times New Roman" w:cstheme="minorHAnsi"/>
                <w:i/>
                <w:iCs/>
                <w:sz w:val="21"/>
                <w:szCs w:val="21"/>
              </w:rPr>
              <w:t>=</w:t>
            </w:r>
          </w:p>
        </w:tc>
        <w:tc>
          <w:tcPr>
            <w:tcW w:w="7246" w:type="dxa"/>
          </w:tcPr>
          <w:p w14:paraId="22A4919F" w14:textId="74250497" w:rsidR="0028554A" w:rsidRPr="00322C56" w:rsidRDefault="0009003D" w:rsidP="000749F9">
            <w:pPr>
              <w:rPr>
                <w:rFonts w:eastAsia="Times New Roman" w:cstheme="minorHAnsi"/>
                <w:sz w:val="21"/>
                <w:szCs w:val="21"/>
                <w:lang w:val="fr-FR"/>
              </w:rPr>
            </w:pPr>
            <w:r w:rsidRPr="00322C56">
              <w:rPr>
                <w:rFonts w:eastAsia="Times New Roman" w:cstheme="minorHAnsi"/>
                <w:sz w:val="21"/>
                <w:szCs w:val="21"/>
                <w:lang w:val="fr-FR"/>
              </w:rPr>
              <w:t>Quantité de biomasse ligneuse substituée ou déplacée au cours de l'année y</w:t>
            </w:r>
            <w:r w:rsidR="007D7115" w:rsidRPr="00322C56">
              <w:rPr>
                <w:rFonts w:eastAsia="Times New Roman" w:cstheme="minorHAnsi"/>
                <w:sz w:val="21"/>
                <w:szCs w:val="21"/>
                <w:lang w:val="fr-FR"/>
              </w:rPr>
              <w:t xml:space="preserve"> du</w:t>
            </w:r>
            <w:r w:rsidRPr="00322C56">
              <w:rPr>
                <w:rFonts w:eastAsia="Times New Roman" w:cstheme="minorHAnsi"/>
                <w:sz w:val="21"/>
                <w:szCs w:val="21"/>
                <w:lang w:val="fr-FR"/>
              </w:rPr>
              <w:t xml:space="preserve"> lot j (tonnes)</w:t>
            </w:r>
            <w:r w:rsidR="009C7A5A">
              <w:rPr>
                <w:rFonts w:eastAsia="Times New Roman" w:cstheme="minorHAnsi"/>
                <w:sz w:val="21"/>
                <w:szCs w:val="21"/>
                <w:lang w:val="fr-FR"/>
              </w:rPr>
              <w:t xml:space="preserve"> </w:t>
            </w:r>
            <w:r w:rsidR="009C7A5A" w:rsidRPr="009C7A5A">
              <w:rPr>
                <w:rFonts w:eastAsia="Times New Roman" w:cstheme="minorHAnsi"/>
                <w:sz w:val="21"/>
                <w:szCs w:val="21"/>
                <w:lang w:val="fr-FR"/>
              </w:rPr>
              <w:t>pour le type de combustible de référence f</w:t>
            </w:r>
            <w:r w:rsidR="009C7A5A">
              <w:rPr>
                <w:rFonts w:eastAsia="Times New Roman" w:cstheme="minorHAnsi"/>
                <w:sz w:val="21"/>
                <w:szCs w:val="21"/>
                <w:lang w:val="fr-FR"/>
              </w:rPr>
              <w:t>.</w:t>
            </w:r>
          </w:p>
        </w:tc>
      </w:tr>
      <w:tr w:rsidR="00E82034" w:rsidRPr="00FF6CC8" w14:paraId="22A491A4" w14:textId="77777777">
        <w:tc>
          <w:tcPr>
            <w:tcW w:w="1276" w:type="dxa"/>
          </w:tcPr>
          <w:p w14:paraId="22A491A1" w14:textId="77777777" w:rsidR="00E82034" w:rsidRPr="000749F9" w:rsidRDefault="00E82034" w:rsidP="000749F9">
            <w:pPr>
              <w:rPr>
                <w:rFonts w:ascii="Times New Roman" w:eastAsia="Times New Roman" w:hAnsi="Times New Roman" w:cs="Times New Roman"/>
                <w:i/>
                <w:iCs/>
                <w:sz w:val="21"/>
                <w:szCs w:val="21"/>
              </w:rPr>
            </w:pPr>
            <w:r w:rsidRPr="000749F9">
              <w:rPr>
                <w:rFonts w:ascii="Times New Roman" w:eastAsia="Times New Roman" w:hAnsi="Times New Roman" w:cs="Times New Roman"/>
                <w:i/>
                <w:iCs/>
                <w:sz w:val="21"/>
                <w:szCs w:val="21"/>
              </w:rPr>
              <w:t>0.95</w:t>
            </w:r>
          </w:p>
        </w:tc>
        <w:tc>
          <w:tcPr>
            <w:tcW w:w="567" w:type="dxa"/>
          </w:tcPr>
          <w:p w14:paraId="22A491A2" w14:textId="77777777" w:rsidR="00E82034" w:rsidRPr="006373A9" w:rsidRDefault="00E82034" w:rsidP="000749F9">
            <w:pPr>
              <w:rPr>
                <w:rFonts w:eastAsia="Times New Roman" w:cstheme="minorHAnsi"/>
                <w:i/>
                <w:iCs/>
                <w:sz w:val="21"/>
                <w:szCs w:val="21"/>
              </w:rPr>
            </w:pPr>
            <w:r w:rsidRPr="006373A9">
              <w:rPr>
                <w:rFonts w:eastAsia="Times New Roman" w:cstheme="minorHAnsi"/>
                <w:i/>
                <w:iCs/>
                <w:sz w:val="21"/>
                <w:szCs w:val="21"/>
              </w:rPr>
              <w:t xml:space="preserve">= </w:t>
            </w:r>
          </w:p>
        </w:tc>
        <w:tc>
          <w:tcPr>
            <w:tcW w:w="7246" w:type="dxa"/>
          </w:tcPr>
          <w:p w14:paraId="22A491A3" w14:textId="77777777" w:rsidR="00E82034" w:rsidRPr="00322C56" w:rsidRDefault="0009003D" w:rsidP="000749F9">
            <w:pPr>
              <w:rPr>
                <w:rFonts w:eastAsia="Times New Roman" w:cstheme="minorHAnsi"/>
                <w:sz w:val="21"/>
                <w:szCs w:val="21"/>
                <w:lang w:val="fr-FR"/>
              </w:rPr>
            </w:pPr>
            <w:r w:rsidRPr="00322C56">
              <w:rPr>
                <w:rFonts w:eastAsia="Times New Roman" w:cstheme="minorHAnsi"/>
                <w:sz w:val="21"/>
                <w:szCs w:val="21"/>
                <w:lang w:val="fr-FR"/>
              </w:rPr>
              <w:t>Facteur par défaut pour tenir compte des fuites dues à l'utilisation/au détournement de la biomasse ligneuse non renouvelable économisée dans le cadre de l'activité par des ménages ne participant pas à l'activité, année y.</w:t>
            </w:r>
          </w:p>
        </w:tc>
      </w:tr>
      <w:tr w:rsidR="0028554A" w:rsidRPr="00FF6CC8" w14:paraId="22A491A8" w14:textId="77777777" w:rsidTr="00E451E2">
        <w:tc>
          <w:tcPr>
            <w:tcW w:w="1276" w:type="dxa"/>
          </w:tcPr>
          <w:p w14:paraId="22A491A5" w14:textId="51C711B7" w:rsidR="0028554A" w:rsidRPr="000749F9" w:rsidRDefault="00FF6CC8" w:rsidP="000749F9">
            <w:pPr>
              <w:rPr>
                <w:rFonts w:ascii="Times New Roman" w:eastAsia="Times New Roman" w:hAnsi="Times New Roman" w:cs="Times New Roman"/>
                <w:i/>
                <w:iCs/>
                <w:sz w:val="21"/>
                <w:szCs w:val="21"/>
              </w:rPr>
            </w:pPr>
            <m:oMathPara>
              <m:oMathParaPr>
                <m:jc m:val="left"/>
              </m:oMathParaPr>
              <m:oMath>
                <m:sSub>
                  <m:sSubPr>
                    <m:ctrlPr>
                      <w:rPr>
                        <w:rFonts w:ascii="Cambria Math" w:eastAsia="Times New Roman" w:hAnsi="Cambria Math" w:cs="Times New Roman"/>
                        <w:i/>
                        <w:iCs/>
                        <w:sz w:val="21"/>
                        <w:szCs w:val="21"/>
                      </w:rPr>
                    </m:ctrlPr>
                  </m:sSubPr>
                  <m:e>
                    <m:r>
                      <w:rPr>
                        <w:rFonts w:ascii="Cambria Math" w:eastAsia="Times New Roman" w:hAnsi="Cambria Math" w:cs="Times New Roman"/>
                        <w:sz w:val="21"/>
                        <w:szCs w:val="21"/>
                      </w:rPr>
                      <m:t>μ</m:t>
                    </m:r>
                  </m:e>
                  <m:sub>
                    <m:r>
                      <w:rPr>
                        <w:rFonts w:ascii="Cambria Math" w:eastAsia="Times New Roman" w:hAnsi="Cambria Math" w:cs="Times New Roman"/>
                        <w:sz w:val="21"/>
                        <w:szCs w:val="21"/>
                      </w:rPr>
                      <m:t>y</m:t>
                    </m:r>
                    <m:r>
                      <w:rPr>
                        <w:rFonts w:ascii="Cambria Math" w:eastAsia="Times New Roman" w:hAnsi="Cambria Math" w:cs="Times New Roman"/>
                        <w:sz w:val="21"/>
                        <w:szCs w:val="21"/>
                      </w:rPr>
                      <m:t>,</m:t>
                    </m:r>
                    <m:r>
                      <w:rPr>
                        <w:rFonts w:ascii="Cambria Math" w:eastAsia="Times New Roman" w:hAnsi="Cambria Math" w:cs="Times New Roman"/>
                        <w:sz w:val="21"/>
                        <w:szCs w:val="21"/>
                      </w:rPr>
                      <m:t>j</m:t>
                    </m:r>
                  </m:sub>
                </m:sSub>
              </m:oMath>
            </m:oMathPara>
          </w:p>
        </w:tc>
        <w:tc>
          <w:tcPr>
            <w:tcW w:w="567" w:type="dxa"/>
          </w:tcPr>
          <w:p w14:paraId="22A491A6" w14:textId="77777777" w:rsidR="0028554A" w:rsidRPr="006373A9" w:rsidRDefault="0028554A" w:rsidP="000749F9">
            <w:pPr>
              <w:rPr>
                <w:rFonts w:eastAsia="Times New Roman" w:cstheme="minorHAnsi"/>
                <w:i/>
                <w:iCs/>
                <w:sz w:val="21"/>
                <w:szCs w:val="21"/>
              </w:rPr>
            </w:pPr>
            <w:r w:rsidRPr="006373A9">
              <w:rPr>
                <w:rFonts w:eastAsia="Times New Roman" w:cstheme="minorHAnsi"/>
                <w:i/>
                <w:iCs/>
                <w:sz w:val="21"/>
                <w:szCs w:val="21"/>
              </w:rPr>
              <w:t>=</w:t>
            </w:r>
          </w:p>
        </w:tc>
        <w:tc>
          <w:tcPr>
            <w:tcW w:w="7246" w:type="dxa"/>
          </w:tcPr>
          <w:p w14:paraId="22A491A7" w14:textId="77777777" w:rsidR="0009003D" w:rsidRPr="00322C56" w:rsidRDefault="0009003D" w:rsidP="000749F9">
            <w:pPr>
              <w:rPr>
                <w:rFonts w:eastAsia="Times New Roman" w:cstheme="minorHAnsi"/>
                <w:sz w:val="21"/>
                <w:szCs w:val="21"/>
                <w:lang w:val="fr-FR"/>
              </w:rPr>
            </w:pPr>
            <w:r w:rsidRPr="00322C56">
              <w:rPr>
                <w:rFonts w:eastAsia="Times New Roman" w:cstheme="minorHAnsi"/>
                <w:sz w:val="21"/>
                <w:szCs w:val="21"/>
                <w:lang w:val="fr-FR"/>
              </w:rPr>
              <w:t xml:space="preserve">Ajustement pour tenir compte de la poursuite éventuelle de l'utilisation des dispositifs </w:t>
            </w:r>
            <w:r w:rsidR="00BE3463" w:rsidRPr="00322C56">
              <w:rPr>
                <w:rFonts w:eastAsia="Times New Roman" w:cstheme="minorHAnsi"/>
                <w:sz w:val="21"/>
                <w:szCs w:val="21"/>
                <w:lang w:val="fr-FR"/>
              </w:rPr>
              <w:t xml:space="preserve">de la période </w:t>
            </w:r>
            <w:r w:rsidR="003C3E10" w:rsidRPr="00322C56">
              <w:rPr>
                <w:rFonts w:eastAsia="Times New Roman" w:cstheme="minorHAnsi"/>
                <w:sz w:val="21"/>
                <w:szCs w:val="21"/>
                <w:lang w:val="fr-FR"/>
              </w:rPr>
              <w:t>antérieure</w:t>
            </w:r>
            <w:r w:rsidR="00BE3463" w:rsidRPr="00322C56">
              <w:rPr>
                <w:rFonts w:eastAsia="Times New Roman" w:cstheme="minorHAnsi"/>
                <w:sz w:val="21"/>
                <w:szCs w:val="21"/>
                <w:lang w:val="fr-FR"/>
              </w:rPr>
              <w:t xml:space="preserve"> l’</w:t>
            </w:r>
            <w:r w:rsidRPr="00322C56">
              <w:rPr>
                <w:rFonts w:eastAsia="Times New Roman" w:cstheme="minorHAnsi"/>
                <w:sz w:val="21"/>
                <w:szCs w:val="21"/>
                <w:lang w:val="fr-FR"/>
              </w:rPr>
              <w:t>activité pour le lot j (pourcentage).</w:t>
            </w:r>
          </w:p>
        </w:tc>
      </w:tr>
      <w:tr w:rsidR="0028554A" w:rsidRPr="00FF6CC8" w14:paraId="22A491AC" w14:textId="77777777" w:rsidTr="00E451E2">
        <w:tc>
          <w:tcPr>
            <w:tcW w:w="1276" w:type="dxa"/>
          </w:tcPr>
          <w:p w14:paraId="22A491A9" w14:textId="6D001111" w:rsidR="0028554A" w:rsidRPr="000749F9" w:rsidRDefault="00FF6CC8" w:rsidP="000749F9">
            <w:pPr>
              <w:rPr>
                <w:rFonts w:ascii="Times New Roman" w:eastAsia="Times New Roman" w:hAnsi="Times New Roman" w:cs="Times New Roman"/>
                <w:i/>
                <w:iCs/>
                <w:sz w:val="21"/>
                <w:szCs w:val="21"/>
              </w:rPr>
            </w:pPr>
            <m:oMath>
              <m:sSub>
                <m:sSubPr>
                  <m:ctrlPr>
                    <w:rPr>
                      <w:rFonts w:ascii="Cambria Math" w:eastAsia="Times New Roman" w:hAnsi="Cambria Math" w:cs="Times New Roman"/>
                      <w:i/>
                      <w:iCs/>
                      <w:sz w:val="21"/>
                      <w:szCs w:val="21"/>
                    </w:rPr>
                  </m:ctrlPr>
                </m:sSubPr>
                <m:e>
                  <m:r>
                    <w:rPr>
                      <w:rFonts w:ascii="Cambria Math" w:eastAsia="Times New Roman" w:hAnsi="Cambria Math" w:cs="Times New Roman"/>
                      <w:sz w:val="21"/>
                      <w:szCs w:val="21"/>
                    </w:rPr>
                    <m:t>f</m:t>
                  </m:r>
                </m:e>
                <m:sub>
                  <m:r>
                    <w:rPr>
                      <w:rFonts w:ascii="Cambria Math" w:eastAsia="Times New Roman" w:hAnsi="Cambria Math" w:cs="Times New Roman"/>
                      <w:sz w:val="21"/>
                      <w:szCs w:val="21"/>
                    </w:rPr>
                    <m:t>NRB</m:t>
                  </m:r>
                </m:sub>
              </m:sSub>
            </m:oMath>
            <w:r w:rsidR="0028554A" w:rsidRPr="000749F9">
              <w:rPr>
                <w:rFonts w:ascii="Times New Roman" w:eastAsia="Times New Roman" w:hAnsi="Times New Roman" w:cs="Times New Roman"/>
                <w:i/>
                <w:iCs/>
                <w:sz w:val="21"/>
                <w:szCs w:val="21"/>
              </w:rPr>
              <w:tab/>
            </w:r>
          </w:p>
        </w:tc>
        <w:tc>
          <w:tcPr>
            <w:tcW w:w="567" w:type="dxa"/>
          </w:tcPr>
          <w:p w14:paraId="22A491AA" w14:textId="77777777" w:rsidR="0028554A" w:rsidRPr="006373A9" w:rsidRDefault="0028554A" w:rsidP="000749F9">
            <w:pPr>
              <w:rPr>
                <w:rFonts w:eastAsia="Times New Roman" w:cstheme="minorHAnsi"/>
                <w:i/>
                <w:iCs/>
                <w:sz w:val="21"/>
                <w:szCs w:val="21"/>
              </w:rPr>
            </w:pPr>
            <w:r w:rsidRPr="006373A9">
              <w:rPr>
                <w:rFonts w:eastAsia="Times New Roman" w:cstheme="minorHAnsi"/>
                <w:i/>
                <w:iCs/>
                <w:sz w:val="21"/>
                <w:szCs w:val="21"/>
              </w:rPr>
              <w:t>=</w:t>
            </w:r>
          </w:p>
        </w:tc>
        <w:tc>
          <w:tcPr>
            <w:tcW w:w="7246" w:type="dxa"/>
          </w:tcPr>
          <w:p w14:paraId="22A491AB" w14:textId="77777777" w:rsidR="0009003D" w:rsidRPr="00322C56" w:rsidRDefault="00BE3463" w:rsidP="000749F9">
            <w:pPr>
              <w:rPr>
                <w:rFonts w:eastAsia="Times New Roman" w:cstheme="minorHAnsi"/>
                <w:sz w:val="21"/>
                <w:szCs w:val="21"/>
                <w:lang w:val="fr-FR"/>
              </w:rPr>
            </w:pPr>
            <w:r w:rsidRPr="00322C56">
              <w:rPr>
                <w:rFonts w:eastAsia="Times New Roman" w:cstheme="minorHAnsi"/>
                <w:sz w:val="21"/>
                <w:szCs w:val="21"/>
                <w:lang w:val="fr-FR"/>
              </w:rPr>
              <w:t>Fraction de la biomasse ligneuse utilisée en l'absence de l'activité susceptible d’être considérée comme de la biomasse non renouvelable (fraction ou %)</w:t>
            </w:r>
            <w:r w:rsidR="0028554A" w:rsidRPr="00322C56">
              <w:rPr>
                <w:rFonts w:eastAsia="Times New Roman" w:cstheme="minorHAnsi"/>
                <w:sz w:val="21"/>
                <w:szCs w:val="21"/>
                <w:lang w:val="fr-FR"/>
              </w:rPr>
              <w:t>.</w:t>
            </w:r>
          </w:p>
        </w:tc>
      </w:tr>
      <w:tr w:rsidR="0028554A" w:rsidRPr="00FF6CC8" w14:paraId="22A491B0" w14:textId="77777777" w:rsidTr="00E451E2">
        <w:tc>
          <w:tcPr>
            <w:tcW w:w="1276" w:type="dxa"/>
          </w:tcPr>
          <w:p w14:paraId="22A491AD" w14:textId="1239912E" w:rsidR="0028554A" w:rsidRPr="000749F9" w:rsidRDefault="00FF6CC8" w:rsidP="000749F9">
            <w:pPr>
              <w:rPr>
                <w:rFonts w:ascii="Times New Roman" w:eastAsia="Times New Roman" w:hAnsi="Times New Roman" w:cs="Times New Roman"/>
                <w:i/>
                <w:iCs/>
                <w:sz w:val="21"/>
                <w:szCs w:val="21"/>
              </w:rPr>
            </w:pPr>
            <m:oMathPara>
              <m:oMathParaPr>
                <m:jc m:val="left"/>
              </m:oMathParaPr>
              <m:oMath>
                <m:sSub>
                  <m:sSubPr>
                    <m:ctrlPr>
                      <w:rPr>
                        <w:rFonts w:ascii="Cambria Math" w:eastAsia="Times New Roman" w:hAnsi="Cambria Math" w:cs="Times New Roman"/>
                        <w:i/>
                        <w:iCs/>
                        <w:sz w:val="21"/>
                        <w:szCs w:val="21"/>
                      </w:rPr>
                    </m:ctrlPr>
                  </m:sSubPr>
                  <m:e>
                    <m:r>
                      <w:rPr>
                        <w:rFonts w:ascii="Cambria Math" w:eastAsia="Times New Roman" w:hAnsi="Cambria Math" w:cs="Times New Roman"/>
                        <w:sz w:val="21"/>
                        <w:szCs w:val="21"/>
                      </w:rPr>
                      <m:t>NCV</m:t>
                    </m:r>
                  </m:e>
                  <m:sub>
                    <m:r>
                      <w:rPr>
                        <w:rFonts w:ascii="Cambria Math" w:eastAsia="Times New Roman" w:hAnsi="Cambria Math" w:cs="Times New Roman"/>
                        <w:sz w:val="21"/>
                        <w:szCs w:val="21"/>
                      </w:rPr>
                      <m:t>biomass</m:t>
                    </m:r>
                  </m:sub>
                </m:sSub>
              </m:oMath>
            </m:oMathPara>
          </w:p>
        </w:tc>
        <w:tc>
          <w:tcPr>
            <w:tcW w:w="567" w:type="dxa"/>
          </w:tcPr>
          <w:p w14:paraId="22A491AE" w14:textId="77777777" w:rsidR="0028554A" w:rsidRPr="006373A9" w:rsidRDefault="0028554A" w:rsidP="000749F9">
            <w:pPr>
              <w:rPr>
                <w:rFonts w:eastAsia="Times New Roman" w:cstheme="minorHAnsi"/>
                <w:i/>
                <w:iCs/>
                <w:sz w:val="21"/>
                <w:szCs w:val="21"/>
              </w:rPr>
            </w:pPr>
            <w:r w:rsidRPr="006373A9">
              <w:rPr>
                <w:rFonts w:eastAsia="Times New Roman" w:cstheme="minorHAnsi"/>
                <w:i/>
                <w:iCs/>
                <w:sz w:val="21"/>
                <w:szCs w:val="21"/>
              </w:rPr>
              <w:t>=</w:t>
            </w:r>
          </w:p>
        </w:tc>
        <w:tc>
          <w:tcPr>
            <w:tcW w:w="7246" w:type="dxa"/>
          </w:tcPr>
          <w:p w14:paraId="22A491AF" w14:textId="2EB7F1DD" w:rsidR="0009003D" w:rsidRPr="00322C56" w:rsidRDefault="0009003D" w:rsidP="000749F9">
            <w:pPr>
              <w:rPr>
                <w:rFonts w:eastAsia="Times New Roman" w:cstheme="minorHAnsi"/>
                <w:sz w:val="21"/>
                <w:szCs w:val="21"/>
                <w:lang w:val="fr-FR"/>
              </w:rPr>
            </w:pPr>
            <w:r w:rsidRPr="00322C56">
              <w:rPr>
                <w:rFonts w:eastAsia="Times New Roman" w:cstheme="minorHAnsi"/>
                <w:sz w:val="21"/>
                <w:szCs w:val="21"/>
                <w:lang w:val="fr-FR"/>
              </w:rPr>
              <w:t>Pouvoir calorifique inférieur de la biomasse ligneuse non renouvelable remplacée (TJ/tonne)</w:t>
            </w:r>
            <w:r w:rsidR="008C0D2B">
              <w:rPr>
                <w:rFonts w:eastAsia="Times New Roman" w:cstheme="minorHAnsi"/>
                <w:sz w:val="21"/>
                <w:szCs w:val="21"/>
                <w:lang w:val="fr-FR"/>
              </w:rPr>
              <w:t xml:space="preserve"> </w:t>
            </w:r>
            <w:r w:rsidR="008C0D2B" w:rsidRPr="008C0D2B">
              <w:rPr>
                <w:rFonts w:eastAsia="Times New Roman" w:cstheme="minorHAnsi"/>
                <w:sz w:val="21"/>
                <w:szCs w:val="21"/>
                <w:lang w:val="fr-FR"/>
              </w:rPr>
              <w:t>pour le type de combustible de référence f. Valeur par défaut pour le bois de chauffage : 0,0156TJ/T. Pour le charbon de bois : 0,029TJ/T</w:t>
            </w:r>
            <w:r w:rsidRPr="00322C56">
              <w:rPr>
                <w:rFonts w:eastAsia="Times New Roman" w:cstheme="minorHAnsi"/>
                <w:sz w:val="21"/>
                <w:szCs w:val="21"/>
                <w:lang w:val="fr-FR"/>
              </w:rPr>
              <w:t>.</w:t>
            </w:r>
            <w:r w:rsidR="003A4C4B">
              <w:rPr>
                <w:rStyle w:val="FootnoteReference"/>
                <w:rFonts w:eastAsia="Times New Roman" w:cstheme="minorHAnsi"/>
                <w:sz w:val="21"/>
                <w:szCs w:val="21"/>
                <w:lang w:val="fr-FR"/>
              </w:rPr>
              <w:footnoteReference w:id="5"/>
            </w:r>
          </w:p>
        </w:tc>
      </w:tr>
      <w:tr w:rsidR="0028554A" w:rsidRPr="00554A4F" w14:paraId="22A491B4" w14:textId="77777777" w:rsidTr="00E451E2">
        <w:tc>
          <w:tcPr>
            <w:tcW w:w="1276" w:type="dxa"/>
          </w:tcPr>
          <w:p w14:paraId="22A491B1" w14:textId="3A352D67" w:rsidR="0028554A" w:rsidRPr="000749F9" w:rsidRDefault="00FF6CC8" w:rsidP="000749F9">
            <w:pPr>
              <w:rPr>
                <w:rFonts w:ascii="Times New Roman" w:eastAsia="Times New Roman" w:hAnsi="Times New Roman" w:cs="Times New Roman"/>
                <w:i/>
                <w:iCs/>
                <w:sz w:val="21"/>
                <w:szCs w:val="21"/>
              </w:rPr>
            </w:pPr>
            <m:oMathPara>
              <m:oMathParaPr>
                <m:jc m:val="left"/>
              </m:oMathParaPr>
              <m:oMath>
                <m:sSub>
                  <m:sSubPr>
                    <m:ctrlPr>
                      <w:rPr>
                        <w:rFonts w:ascii="Cambria Math" w:eastAsia="Times New Roman" w:hAnsi="Cambria Math" w:cs="Times New Roman"/>
                        <w:i/>
                        <w:iCs/>
                        <w:sz w:val="21"/>
                        <w:szCs w:val="21"/>
                      </w:rPr>
                    </m:ctrlPr>
                  </m:sSubPr>
                  <m:e>
                    <m:r>
                      <w:rPr>
                        <w:rFonts w:ascii="Cambria Math" w:eastAsia="Times New Roman" w:hAnsi="Cambria Math" w:cs="Times New Roman"/>
                        <w:sz w:val="21"/>
                        <w:szCs w:val="21"/>
                      </w:rPr>
                      <m:t>EF</m:t>
                    </m:r>
                  </m:e>
                  <m:sub>
                    <m:r>
                      <w:rPr>
                        <w:rFonts w:ascii="Cambria Math" w:eastAsia="Times New Roman" w:hAnsi="Cambria Math" w:cs="Times New Roman"/>
                        <w:sz w:val="21"/>
                        <w:szCs w:val="21"/>
                      </w:rPr>
                      <m:t>CO</m:t>
                    </m:r>
                    <m:r>
                      <w:rPr>
                        <w:rFonts w:ascii="Cambria Math" w:eastAsia="Times New Roman" w:hAnsi="Cambria Math" w:cs="Times New Roman"/>
                        <w:sz w:val="21"/>
                        <w:szCs w:val="21"/>
                      </w:rPr>
                      <m:t>2,</m:t>
                    </m:r>
                    <m:r>
                      <w:rPr>
                        <w:rFonts w:ascii="Cambria Math" w:eastAsia="Times New Roman" w:hAnsi="Cambria Math" w:cs="Times New Roman"/>
                        <w:sz w:val="21"/>
                        <w:szCs w:val="21"/>
                      </w:rPr>
                      <m:t>f</m:t>
                    </m:r>
                  </m:sub>
                </m:sSub>
              </m:oMath>
            </m:oMathPara>
          </w:p>
        </w:tc>
        <w:tc>
          <w:tcPr>
            <w:tcW w:w="567" w:type="dxa"/>
          </w:tcPr>
          <w:p w14:paraId="22A491B2" w14:textId="77777777" w:rsidR="0028554A" w:rsidRPr="006373A9" w:rsidRDefault="0028554A" w:rsidP="000749F9">
            <w:pPr>
              <w:rPr>
                <w:rFonts w:eastAsia="Times New Roman" w:cstheme="minorHAnsi"/>
                <w:i/>
                <w:iCs/>
                <w:sz w:val="21"/>
                <w:szCs w:val="21"/>
              </w:rPr>
            </w:pPr>
            <w:r w:rsidRPr="006373A9">
              <w:rPr>
                <w:rFonts w:eastAsia="Times New Roman" w:cstheme="minorHAnsi"/>
                <w:i/>
                <w:iCs/>
                <w:sz w:val="21"/>
                <w:szCs w:val="21"/>
              </w:rPr>
              <w:t>=</w:t>
            </w:r>
          </w:p>
        </w:tc>
        <w:tc>
          <w:tcPr>
            <w:tcW w:w="7246" w:type="dxa"/>
          </w:tcPr>
          <w:p w14:paraId="22A491B3" w14:textId="4B2E1462" w:rsidR="0009003D" w:rsidRPr="00322C56" w:rsidRDefault="0009003D" w:rsidP="000749F9">
            <w:pPr>
              <w:rPr>
                <w:rFonts w:eastAsia="Times New Roman" w:cstheme="minorHAnsi"/>
                <w:sz w:val="21"/>
                <w:szCs w:val="21"/>
                <w:lang w:val="fr-FR"/>
              </w:rPr>
            </w:pPr>
            <w:r w:rsidRPr="00322C56">
              <w:rPr>
                <w:rFonts w:eastAsia="Times New Roman" w:cstheme="minorHAnsi"/>
                <w:sz w:val="21"/>
                <w:szCs w:val="21"/>
                <w:lang w:val="fr-FR"/>
              </w:rPr>
              <w:t>Facteur d'émission de CO2</w:t>
            </w:r>
            <w:r w:rsidR="007D3197" w:rsidRPr="00322C56">
              <w:rPr>
                <w:rFonts w:eastAsia="Times New Roman" w:cstheme="minorHAnsi"/>
                <w:sz w:val="21"/>
                <w:szCs w:val="21"/>
                <w:lang w:val="fr-FR"/>
              </w:rPr>
              <w:t xml:space="preserve"> </w:t>
            </w:r>
            <w:r w:rsidRPr="00322C56">
              <w:rPr>
                <w:rFonts w:eastAsia="Times New Roman" w:cstheme="minorHAnsi"/>
                <w:sz w:val="21"/>
                <w:szCs w:val="21"/>
                <w:lang w:val="fr-FR"/>
              </w:rPr>
              <w:t>du combustible remplacé ou réduit</w:t>
            </w:r>
            <w:r w:rsidR="005A4334">
              <w:rPr>
                <w:rFonts w:eastAsia="Times New Roman" w:cstheme="minorHAnsi"/>
                <w:sz w:val="21"/>
                <w:szCs w:val="21"/>
                <w:lang w:val="fr-FR"/>
              </w:rPr>
              <w:t xml:space="preserve"> </w:t>
            </w:r>
            <w:r w:rsidR="005A4334" w:rsidRPr="005A4334">
              <w:rPr>
                <w:rFonts w:eastAsia="Times New Roman" w:cstheme="minorHAnsi"/>
                <w:sz w:val="21"/>
                <w:szCs w:val="21"/>
                <w:lang w:val="fr-FR"/>
              </w:rPr>
              <w:t>pour le type de combustible de référence f</w:t>
            </w:r>
            <w:r w:rsidRPr="00322C56">
              <w:rPr>
                <w:rFonts w:eastAsia="Times New Roman" w:cstheme="minorHAnsi"/>
                <w:sz w:val="21"/>
                <w:szCs w:val="21"/>
                <w:lang w:val="fr-FR"/>
              </w:rPr>
              <w:t xml:space="preserve">. </w:t>
            </w:r>
            <w:r w:rsidR="00A403E1" w:rsidRPr="00A403E1">
              <w:rPr>
                <w:rFonts w:eastAsia="Times New Roman" w:cstheme="minorHAnsi"/>
                <w:sz w:val="21"/>
                <w:szCs w:val="21"/>
                <w:lang w:val="fr-FR"/>
              </w:rPr>
              <w:t xml:space="preserve">Utiliser la valeur par défaut du GIEC de 112 t CO2/TJ comme facteur d'émission pour la biomasse ligneuse. Utiliser la valeur par défaut du GIEC de 165 t CO2/TJ comme facteur d'émission pour le charbon de </w:t>
            </w:r>
            <w:proofErr w:type="gramStart"/>
            <w:r w:rsidR="00A403E1" w:rsidRPr="00A403E1">
              <w:rPr>
                <w:rFonts w:eastAsia="Times New Roman" w:cstheme="minorHAnsi"/>
                <w:sz w:val="21"/>
                <w:szCs w:val="21"/>
                <w:lang w:val="fr-FR"/>
              </w:rPr>
              <w:t>bois.</w:t>
            </w:r>
            <w:r w:rsidRPr="00322C56">
              <w:rPr>
                <w:rFonts w:eastAsia="Times New Roman" w:cstheme="minorHAnsi"/>
                <w:sz w:val="21"/>
                <w:szCs w:val="21"/>
                <w:lang w:val="fr-FR"/>
              </w:rPr>
              <w:t>.</w:t>
            </w:r>
            <w:proofErr w:type="gramEnd"/>
          </w:p>
        </w:tc>
      </w:tr>
      <w:tr w:rsidR="000C30E1" w:rsidRPr="00FF6CC8" w14:paraId="22A491B8" w14:textId="77777777" w:rsidTr="00E451E2">
        <w:tc>
          <w:tcPr>
            <w:tcW w:w="1276" w:type="dxa"/>
          </w:tcPr>
          <w:p w14:paraId="22A491B5" w14:textId="61861509" w:rsidR="000C30E1" w:rsidRPr="000749F9" w:rsidRDefault="00FF6CC8" w:rsidP="000749F9">
            <w:pPr>
              <w:rPr>
                <w:rFonts w:ascii="Times New Roman" w:eastAsia="Times New Roman" w:hAnsi="Times New Roman" w:cs="Times New Roman"/>
                <w:i/>
                <w:iCs/>
                <w:sz w:val="21"/>
                <w:szCs w:val="21"/>
              </w:rPr>
            </w:pPr>
            <m:oMathPara>
              <m:oMathParaPr>
                <m:jc m:val="left"/>
              </m:oMathParaPr>
              <m:oMath>
                <m:sSub>
                  <m:sSubPr>
                    <m:ctrlPr>
                      <w:rPr>
                        <w:rFonts w:ascii="Cambria Math" w:eastAsia="Times New Roman" w:hAnsi="Cambria Math" w:cs="Times New Roman"/>
                        <w:i/>
                        <w:iCs/>
                        <w:sz w:val="21"/>
                        <w:szCs w:val="21"/>
                      </w:rPr>
                    </m:ctrlPr>
                  </m:sSubPr>
                  <m:e>
                    <m:r>
                      <w:rPr>
                        <w:rFonts w:ascii="Cambria Math" w:eastAsia="Times New Roman" w:hAnsi="Cambria Math" w:cs="Times New Roman"/>
                        <w:sz w:val="21"/>
                        <w:szCs w:val="21"/>
                      </w:rPr>
                      <m:t>EF</m:t>
                    </m:r>
                  </m:e>
                  <m:sub>
                    <m:r>
                      <w:rPr>
                        <w:rFonts w:ascii="Cambria Math" w:eastAsia="Times New Roman" w:hAnsi="Cambria Math" w:cs="Times New Roman"/>
                        <w:sz w:val="21"/>
                        <w:szCs w:val="21"/>
                      </w:rPr>
                      <m:t>Non</m:t>
                    </m:r>
                    <m:r>
                      <w:rPr>
                        <w:rFonts w:ascii="Cambria Math" w:eastAsia="Times New Roman" w:hAnsi="Cambria Math" w:cs="Times New Roman"/>
                        <w:sz w:val="21"/>
                        <w:szCs w:val="21"/>
                      </w:rPr>
                      <m:t>-</m:t>
                    </m:r>
                    <m:r>
                      <w:rPr>
                        <w:rFonts w:ascii="Cambria Math" w:eastAsia="Times New Roman" w:hAnsi="Cambria Math" w:cs="Times New Roman"/>
                        <w:sz w:val="21"/>
                        <w:szCs w:val="21"/>
                      </w:rPr>
                      <m:t>CO</m:t>
                    </m:r>
                    <m:r>
                      <w:rPr>
                        <w:rFonts w:ascii="Cambria Math" w:eastAsia="Times New Roman" w:hAnsi="Cambria Math" w:cs="Times New Roman"/>
                        <w:sz w:val="21"/>
                        <w:szCs w:val="21"/>
                      </w:rPr>
                      <m:t>2,</m:t>
                    </m:r>
                    <m:r>
                      <w:rPr>
                        <w:rFonts w:ascii="Cambria Math" w:eastAsia="Times New Roman" w:hAnsi="Cambria Math" w:cs="Times New Roman"/>
                        <w:sz w:val="21"/>
                        <w:szCs w:val="21"/>
                      </w:rPr>
                      <m:t>f</m:t>
                    </m:r>
                  </m:sub>
                </m:sSub>
              </m:oMath>
            </m:oMathPara>
          </w:p>
        </w:tc>
        <w:tc>
          <w:tcPr>
            <w:tcW w:w="567" w:type="dxa"/>
          </w:tcPr>
          <w:p w14:paraId="22A491B6" w14:textId="77777777" w:rsidR="000C30E1" w:rsidRPr="006373A9" w:rsidRDefault="000C30E1" w:rsidP="000749F9">
            <w:pPr>
              <w:rPr>
                <w:rFonts w:eastAsia="Times New Roman" w:cstheme="minorHAnsi"/>
                <w:i/>
                <w:iCs/>
                <w:sz w:val="21"/>
                <w:szCs w:val="21"/>
              </w:rPr>
            </w:pPr>
            <w:r w:rsidRPr="006373A9">
              <w:rPr>
                <w:rFonts w:eastAsia="Times New Roman" w:cstheme="minorHAnsi"/>
                <w:i/>
                <w:iCs/>
                <w:sz w:val="21"/>
                <w:szCs w:val="21"/>
              </w:rPr>
              <w:t xml:space="preserve">= </w:t>
            </w:r>
          </w:p>
        </w:tc>
        <w:tc>
          <w:tcPr>
            <w:tcW w:w="7246" w:type="dxa"/>
          </w:tcPr>
          <w:p w14:paraId="22A491B7" w14:textId="67BD9707" w:rsidR="0009003D" w:rsidRPr="0018724D" w:rsidRDefault="006955AB" w:rsidP="000749F9">
            <w:pPr>
              <w:rPr>
                <w:rFonts w:eastAsia="Times New Roman" w:cstheme="minorHAnsi"/>
                <w:sz w:val="21"/>
                <w:szCs w:val="21"/>
                <w:lang w:val="fr-FR"/>
              </w:rPr>
            </w:pPr>
            <w:r w:rsidRPr="006955AB">
              <w:rPr>
                <w:rFonts w:eastAsia="Times New Roman" w:cstheme="minorHAnsi"/>
                <w:sz w:val="21"/>
                <w:szCs w:val="21"/>
                <w:lang w:val="fr-FR"/>
              </w:rPr>
              <w:t>Facteur d'émission de non-CO2 du type de combustible de référence f. Utiliser la valeur par défaut du GIEC de 9,46 t CO2e/TJ pour le bois. Utiliser la valeur par défaut du GIEC de 44,3 t CO2/TJ comme facteur d'émission pour le charbon de bois.</w:t>
            </w:r>
          </w:p>
        </w:tc>
      </w:tr>
    </w:tbl>
    <w:p w14:paraId="22A491B9" w14:textId="77777777" w:rsidR="00291FF4" w:rsidRPr="003D764E" w:rsidRDefault="00291FF4" w:rsidP="00313B46">
      <w:pPr>
        <w:tabs>
          <w:tab w:val="left" w:pos="7513"/>
        </w:tabs>
        <w:spacing w:after="0"/>
        <w:rPr>
          <w:rFonts w:eastAsiaTheme="minorEastAsia"/>
          <w:sz w:val="20"/>
          <w:szCs w:val="20"/>
          <w:lang w:val="fr-FR"/>
        </w:rPr>
      </w:pPr>
    </w:p>
    <w:p w14:paraId="22A491BA" w14:textId="1133B70D" w:rsidR="00291FF4" w:rsidRPr="003D764E" w:rsidRDefault="00110AF1" w:rsidP="00313B46">
      <w:pPr>
        <w:tabs>
          <w:tab w:val="left" w:pos="7513"/>
        </w:tabs>
        <w:spacing w:after="0"/>
        <w:rPr>
          <w:b/>
          <w:bCs/>
          <w:sz w:val="20"/>
          <w:szCs w:val="20"/>
          <w:lang w:val="fr-FR"/>
        </w:rPr>
      </w:pPr>
      <w:r w:rsidRPr="003D764E">
        <w:rPr>
          <w:rFonts w:eastAsiaTheme="minorEastAsia"/>
          <w:b/>
          <w:bCs/>
          <w:sz w:val="20"/>
          <w:szCs w:val="20"/>
          <w:lang w:val="fr-FR"/>
        </w:rPr>
        <w:t xml:space="preserve">7.1.  </w:t>
      </w:r>
      <w:r w:rsidR="0009003D" w:rsidRPr="00351BFA">
        <w:rPr>
          <w:rFonts w:ascii="Arial" w:hAnsi="Arial" w:cs="Arial"/>
          <w:b/>
          <w:lang w:val="fr-FR"/>
        </w:rPr>
        <w:t xml:space="preserve">Déterminer </w:t>
      </w:r>
      <w:proofErr w:type="gramStart"/>
      <w:r w:rsidR="003D764E" w:rsidRPr="00773249">
        <w:rPr>
          <w:rFonts w:ascii="Cambria Math" w:hAnsi="Cambria Math" w:cs="Arial"/>
          <w:b/>
          <w:i/>
          <w:iCs/>
          <w:sz w:val="21"/>
          <w:szCs w:val="21"/>
          <w:lang w:val="fr-FR"/>
        </w:rPr>
        <w:t>By</w:t>
      </w:r>
      <w:r w:rsidR="00773249">
        <w:rPr>
          <w:rFonts w:ascii="Arial" w:hAnsi="Arial" w:cs="Arial"/>
          <w:b/>
          <w:sz w:val="21"/>
          <w:szCs w:val="21"/>
          <w:lang w:val="fr-FR"/>
        </w:rPr>
        <w:t xml:space="preserve">  </w:t>
      </w:r>
      <w:r w:rsidR="003D764E" w:rsidRPr="00351BFA">
        <w:rPr>
          <w:rFonts w:ascii="Arial" w:hAnsi="Arial" w:cs="Arial"/>
          <w:b/>
          <w:lang w:val="fr-FR"/>
        </w:rPr>
        <w:t>à</w:t>
      </w:r>
      <w:proofErr w:type="gramEnd"/>
      <w:r w:rsidR="00010E3D" w:rsidRPr="00351BFA">
        <w:rPr>
          <w:rFonts w:ascii="Arial" w:hAnsi="Arial" w:cs="Arial"/>
          <w:b/>
          <w:lang w:val="fr-FR"/>
        </w:rPr>
        <w:t xml:space="preserve"> partir de la </w:t>
      </w:r>
      <w:r w:rsidR="0009003D" w:rsidRPr="00351BFA">
        <w:rPr>
          <w:rFonts w:ascii="Arial" w:hAnsi="Arial" w:cs="Arial"/>
          <w:b/>
          <w:lang w:val="fr-FR"/>
        </w:rPr>
        <w:t>mise en œuvre de</w:t>
      </w:r>
      <w:r w:rsidR="00010E3D" w:rsidRPr="00351BFA">
        <w:rPr>
          <w:rFonts w:ascii="Arial" w:hAnsi="Arial" w:cs="Arial"/>
          <w:b/>
          <w:lang w:val="fr-FR"/>
        </w:rPr>
        <w:t>s</w:t>
      </w:r>
      <w:r w:rsidR="0009003D" w:rsidRPr="00351BFA">
        <w:rPr>
          <w:rFonts w:ascii="Arial" w:hAnsi="Arial" w:cs="Arial"/>
          <w:b/>
          <w:lang w:val="fr-FR"/>
        </w:rPr>
        <w:t xml:space="preserve"> </w:t>
      </w:r>
      <w:r w:rsidR="00115B24">
        <w:rPr>
          <w:rFonts w:ascii="Arial" w:hAnsi="Arial" w:cs="Arial"/>
          <w:b/>
          <w:lang w:val="fr-FR"/>
        </w:rPr>
        <w:t>réchauds</w:t>
      </w:r>
      <w:r w:rsidR="0009003D" w:rsidRPr="00351BFA">
        <w:rPr>
          <w:rFonts w:ascii="Arial" w:hAnsi="Arial" w:cs="Arial"/>
          <w:b/>
          <w:lang w:val="fr-FR"/>
        </w:rPr>
        <w:t xml:space="preserve"> à combustibles renouvelables</w:t>
      </w:r>
      <w:r w:rsidR="00773249">
        <w:rPr>
          <w:rFonts w:ascii="Arial" w:hAnsi="Arial" w:cs="Arial"/>
          <w:b/>
          <w:lang w:val="fr-FR"/>
        </w:rPr>
        <w:t xml:space="preserve"> </w:t>
      </w:r>
      <w:r w:rsidR="00291FF4" w:rsidRPr="00351BFA">
        <w:rPr>
          <w:rFonts w:ascii="Arial" w:hAnsi="Arial" w:cs="Arial"/>
          <w:b/>
          <w:lang w:val="fr-FR"/>
        </w:rPr>
        <w:t>:</w:t>
      </w:r>
    </w:p>
    <w:p w14:paraId="22A491BB" w14:textId="77777777" w:rsidR="00110AF1" w:rsidRPr="003D764E" w:rsidRDefault="00110AF1" w:rsidP="00313B46">
      <w:pPr>
        <w:spacing w:after="0"/>
        <w:rPr>
          <w:rFonts w:eastAsiaTheme="minorEastAsia"/>
          <w:b/>
          <w:bCs/>
          <w:sz w:val="20"/>
          <w:szCs w:val="20"/>
          <w:lang w:val="fr-FR"/>
        </w:rPr>
      </w:pPr>
    </w:p>
    <w:p w14:paraId="22A491BC" w14:textId="77777777" w:rsidR="0009003D" w:rsidRDefault="0009003D" w:rsidP="0018724D">
      <w:pPr>
        <w:spacing w:after="0"/>
        <w:rPr>
          <w:rFonts w:eastAsiaTheme="minorEastAsia"/>
          <w:b/>
          <w:bCs/>
          <w:sz w:val="20"/>
          <w:szCs w:val="20"/>
          <w:lang w:val="fr-FR"/>
        </w:rPr>
      </w:pPr>
      <w:r w:rsidRPr="003D764E">
        <w:rPr>
          <w:rFonts w:eastAsiaTheme="minorEastAsia"/>
          <w:b/>
          <w:bCs/>
          <w:sz w:val="20"/>
          <w:szCs w:val="20"/>
          <w:lang w:val="fr-FR"/>
        </w:rPr>
        <w:t>Option 1 : sur la base du nombre de ménages servis et de la consommation moyenne avant et après la mise en œuvre de l'activité</w:t>
      </w:r>
    </w:p>
    <w:p w14:paraId="06FE813E" w14:textId="77777777" w:rsidR="009D5421" w:rsidRPr="003D764E" w:rsidRDefault="009D5421" w:rsidP="00313B46">
      <w:pPr>
        <w:spacing w:after="0"/>
        <w:ind w:left="708"/>
        <w:rPr>
          <w:rFonts w:eastAsiaTheme="minorEastAsia"/>
          <w:b/>
          <w:bCs/>
          <w:sz w:val="20"/>
          <w:szCs w:val="20"/>
          <w:lang w:val="fr-FR"/>
        </w:rPr>
      </w:pPr>
    </w:p>
    <w:p w14:paraId="22A491BD" w14:textId="5735F6E0" w:rsidR="00CB4007" w:rsidRPr="0018724D" w:rsidRDefault="003D764E" w:rsidP="0018724D">
      <w:pPr>
        <w:spacing w:after="0"/>
        <w:rPr>
          <w:rFonts w:eastAsiaTheme="minorEastAsia"/>
          <w:sz w:val="20"/>
          <w:szCs w:val="20"/>
          <w:lang w:val="fr-FR"/>
        </w:rPr>
      </w:pPr>
      <w:r w:rsidRPr="0018724D">
        <w:rPr>
          <w:rFonts w:ascii="Cambria Math" w:hAnsi="Cambria Math"/>
          <w:i/>
          <w:sz w:val="20"/>
          <w:szCs w:val="20"/>
          <w:lang w:val="fr-FR"/>
        </w:rPr>
        <w:t>B</w:t>
      </w:r>
      <w:r w:rsidRPr="0018724D">
        <w:rPr>
          <w:rFonts w:ascii="Cambria Math" w:hAnsi="Cambria Math"/>
          <w:i/>
          <w:sz w:val="20"/>
          <w:szCs w:val="20"/>
          <w:vertAlign w:val="subscript"/>
          <w:lang w:val="fr-FR"/>
        </w:rPr>
        <w:t xml:space="preserve">y </w:t>
      </w:r>
      <w:r w:rsidR="009D5421" w:rsidRPr="0018724D">
        <w:rPr>
          <w:rFonts w:ascii="Cambria Math" w:hAnsi="Cambria Math"/>
          <w:i/>
          <w:sz w:val="20"/>
          <w:szCs w:val="20"/>
          <w:vertAlign w:val="subscript"/>
          <w:lang w:val="fr-FR"/>
        </w:rPr>
        <w:t xml:space="preserve"> </w:t>
      </w:r>
      <w:r w:rsidR="007D3197" w:rsidRPr="0018724D">
        <w:rPr>
          <w:rFonts w:ascii="Cambria Math" w:hAnsi="Cambria Math"/>
          <w:i/>
          <w:sz w:val="20"/>
          <w:szCs w:val="20"/>
          <w:vertAlign w:val="subscript"/>
          <w:lang w:val="fr-FR"/>
        </w:rPr>
        <w:t xml:space="preserve"> </w:t>
      </w:r>
      <w:r w:rsidRPr="0018724D">
        <w:rPr>
          <w:rFonts w:ascii="Arial" w:hAnsi="Arial" w:cs="Arial"/>
          <w:iCs/>
          <w:sz w:val="20"/>
          <w:szCs w:val="20"/>
          <w:lang w:val="fr-FR"/>
        </w:rPr>
        <w:t>est</w:t>
      </w:r>
      <w:r w:rsidR="0009003D" w:rsidRPr="0018724D">
        <w:rPr>
          <w:rFonts w:ascii="Arial" w:hAnsi="Arial" w:cs="Arial"/>
          <w:iCs/>
          <w:sz w:val="20"/>
          <w:szCs w:val="20"/>
          <w:lang w:val="fr-FR"/>
        </w:rPr>
        <w:t xml:space="preserve"> le produit du nombre de ménages utilisant des </w:t>
      </w:r>
      <w:r w:rsidR="00115B24" w:rsidRPr="0018724D">
        <w:rPr>
          <w:rFonts w:ascii="Arial" w:hAnsi="Arial" w:cs="Arial"/>
          <w:iCs/>
          <w:sz w:val="20"/>
          <w:szCs w:val="20"/>
          <w:lang w:val="fr-FR"/>
        </w:rPr>
        <w:t>réchauds</w:t>
      </w:r>
      <w:r w:rsidR="0009003D" w:rsidRPr="0018724D">
        <w:rPr>
          <w:rFonts w:ascii="Arial" w:hAnsi="Arial" w:cs="Arial"/>
          <w:iCs/>
          <w:sz w:val="20"/>
          <w:szCs w:val="20"/>
          <w:lang w:val="fr-FR"/>
        </w:rPr>
        <w:t xml:space="preserve"> distribués dans le cadre de l'activité multiplié par l'estimation de la consommation annuelle moyenne de biomasse ligneuse par ménage déplacé par l'activité</w:t>
      </w:r>
      <w:r w:rsidR="00773249" w:rsidRPr="0018724D">
        <w:rPr>
          <w:rFonts w:ascii="Arial" w:hAnsi="Arial" w:cs="Arial"/>
          <w:iCs/>
          <w:sz w:val="20"/>
          <w:szCs w:val="20"/>
          <w:lang w:val="fr-FR"/>
        </w:rPr>
        <w:t xml:space="preserve"> </w:t>
      </w:r>
      <w:r w:rsidR="00CB4007" w:rsidRPr="0018724D">
        <w:rPr>
          <w:sz w:val="20"/>
          <w:szCs w:val="20"/>
          <w:lang w:val="fr-FR"/>
        </w:rPr>
        <w:t>:</w:t>
      </w:r>
    </w:p>
    <w:p w14:paraId="22A491BE" w14:textId="77777777" w:rsidR="00850680" w:rsidRPr="003D764E" w:rsidRDefault="00850680" w:rsidP="00313B46">
      <w:pPr>
        <w:spacing w:after="0"/>
        <w:rPr>
          <w:rFonts w:eastAsiaTheme="minorEastAsia"/>
          <w:sz w:val="20"/>
          <w:szCs w:val="20"/>
          <w:lang w:val="fr-FR"/>
        </w:rPr>
      </w:pPr>
    </w:p>
    <w:p w14:paraId="22A491BF" w14:textId="6F57E379" w:rsidR="003929E1" w:rsidRDefault="00FF6CC8" w:rsidP="00A4032F">
      <w:pPr>
        <w:tabs>
          <w:tab w:val="left" w:pos="7655"/>
        </w:tabs>
        <w:spacing w:after="0"/>
        <w:rPr>
          <w:rFonts w:eastAsiaTheme="minorEastAsia"/>
          <w:i/>
          <w:sz w:val="20"/>
          <w:szCs w:val="20"/>
          <w:lang w:val="en-US"/>
        </w:rPr>
      </w:pPr>
      <m:oMath>
        <m:sSub>
          <m:sSubPr>
            <m:ctrlPr>
              <w:rPr>
                <w:rFonts w:ascii="Cambria Math" w:hAnsi="Cambria Math"/>
                <w:i/>
                <w:sz w:val="20"/>
                <w:szCs w:val="20"/>
                <w:lang w:val="fr-FR"/>
              </w:rPr>
            </m:ctrlPr>
          </m:sSubPr>
          <m:e>
            <m:r>
              <w:rPr>
                <w:rFonts w:ascii="Cambria Math" w:hAnsi="Cambria Math"/>
                <w:sz w:val="20"/>
                <w:szCs w:val="20"/>
                <w:lang w:val="fr-FR"/>
              </w:rPr>
              <m:t>B</m:t>
            </m:r>
          </m:e>
          <m:sub>
            <m:r>
              <w:rPr>
                <w:rFonts w:ascii="Cambria Math" w:hAnsi="Cambria Math"/>
                <w:sz w:val="20"/>
                <w:szCs w:val="20"/>
                <w:lang w:val="fr-FR"/>
              </w:rPr>
              <m:t>y</m:t>
            </m:r>
          </m:sub>
        </m:sSub>
        <m:r>
          <w:rPr>
            <w:rFonts w:ascii="Cambria Math" w:hAnsi="Cambria Math"/>
            <w:sz w:val="20"/>
            <w:szCs w:val="20"/>
            <w:lang w:val="en-US"/>
          </w:rPr>
          <m:t xml:space="preserve"> = </m:t>
        </m:r>
        <m:nary>
          <m:naryPr>
            <m:chr m:val="∑"/>
            <m:limLoc m:val="undOvr"/>
            <m:supHide m:val="1"/>
            <m:ctrlPr>
              <w:rPr>
                <w:rFonts w:ascii="Cambria Math" w:hAnsi="Cambria Math"/>
                <w:i/>
              </w:rPr>
            </m:ctrlPr>
          </m:naryPr>
          <m:sub>
            <m:r>
              <w:rPr>
                <w:rFonts w:ascii="Cambria Math" w:hAnsi="Cambria Math"/>
              </w:rPr>
              <m:t>j</m:t>
            </m:r>
            <m:r>
              <w:rPr>
                <w:rFonts w:ascii="Cambria Math" w:hAnsi="Cambria Math"/>
              </w:rPr>
              <m:t>,</m:t>
            </m:r>
            <m:r>
              <w:rPr>
                <w:rFonts w:ascii="Cambria Math" w:hAnsi="Cambria Math"/>
              </w:rPr>
              <m:t>f</m:t>
            </m:r>
          </m:sub>
          <m:sup/>
          <m:e>
            <m:sSub>
              <m:sSubPr>
                <m:ctrlPr>
                  <w:rPr>
                    <w:rFonts w:ascii="Cambria Math" w:hAnsi="Cambria Math"/>
                    <w:i/>
                  </w:rPr>
                </m:ctrlPr>
              </m:sSubPr>
              <m:e>
                <m:r>
                  <w:rPr>
                    <w:rFonts w:ascii="Cambria Math" w:hAnsi="Cambria Math"/>
                  </w:rPr>
                  <m:t xml:space="preserve"> </m:t>
                </m:r>
                <m:r>
                  <w:rPr>
                    <w:rFonts w:ascii="Cambria Math" w:hAnsi="Cambria Math"/>
                  </w:rPr>
                  <m:t>N</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y</m:t>
                </m:r>
                <m:r>
                  <w:rPr>
                    <w:rFonts w:ascii="Cambria Math" w:hAnsi="Cambria Math"/>
                  </w:rPr>
                  <m:t>,</m:t>
                </m:r>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BL</m:t>
                </m:r>
                <m:r>
                  <w:rPr>
                    <w:rFonts w:ascii="Cambria Math" w:hAnsi="Cambria Math"/>
                  </w:rPr>
                  <m:t>,</m:t>
                </m:r>
                <m:r>
                  <w:rPr>
                    <w:rFonts w:ascii="Cambria Math" w:hAnsi="Cambria Math"/>
                  </w:rPr>
                  <m:t>HH</m:t>
                </m:r>
                <m:r>
                  <w:rPr>
                    <w:rFonts w:ascii="Cambria Math" w:hAnsi="Cambria Math"/>
                  </w:rPr>
                  <m:t>,</m:t>
                </m:r>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e>
        </m:nary>
      </m:oMath>
      <w:r w:rsidR="003929E1" w:rsidRPr="007D3197">
        <w:rPr>
          <w:rFonts w:eastAsiaTheme="minorEastAsia"/>
          <w:i/>
          <w:sz w:val="20"/>
          <w:szCs w:val="20"/>
          <w:vertAlign w:val="subscript"/>
          <w:lang w:val="en-US"/>
        </w:rPr>
        <w:tab/>
      </w:r>
      <w:r w:rsidR="003929E1" w:rsidRPr="007D3197">
        <w:rPr>
          <w:rFonts w:eastAsiaTheme="minorEastAsia"/>
          <w:i/>
          <w:sz w:val="20"/>
          <w:szCs w:val="20"/>
          <w:lang w:val="en-US"/>
        </w:rPr>
        <w:t xml:space="preserve">Equation </w:t>
      </w:r>
      <w:r w:rsidR="002C0773" w:rsidRPr="007D3197">
        <w:rPr>
          <w:rFonts w:eastAsiaTheme="minorEastAsia"/>
          <w:i/>
          <w:sz w:val="20"/>
          <w:szCs w:val="20"/>
          <w:lang w:val="en-US"/>
        </w:rPr>
        <w:t>3</w:t>
      </w:r>
    </w:p>
    <w:p w14:paraId="1B0EA932" w14:textId="77777777" w:rsidR="00A4032F" w:rsidRPr="007D3197" w:rsidRDefault="00A4032F" w:rsidP="00313B46">
      <w:pPr>
        <w:tabs>
          <w:tab w:val="left" w:pos="7655"/>
        </w:tabs>
        <w:spacing w:after="0"/>
        <w:rPr>
          <w:rFonts w:eastAsiaTheme="minorEastAsia"/>
          <w:i/>
          <w:sz w:val="20"/>
          <w:szCs w:val="20"/>
          <w:lang w:val="en-US"/>
        </w:rPr>
      </w:pPr>
    </w:p>
    <w:p w14:paraId="22A491C0" w14:textId="301FC21A" w:rsidR="00CB4007" w:rsidRPr="00A4032F" w:rsidRDefault="00033C78" w:rsidP="00313B46">
      <w:pPr>
        <w:spacing w:after="0"/>
        <w:rPr>
          <w:rFonts w:eastAsiaTheme="minorEastAsia" w:cstheme="minorHAnsi"/>
          <w:sz w:val="20"/>
          <w:szCs w:val="20"/>
          <w:lang w:val="fr-FR"/>
        </w:rPr>
      </w:pPr>
      <w:r w:rsidRPr="00A4032F">
        <w:rPr>
          <w:rFonts w:eastAsiaTheme="minorEastAsia" w:cstheme="minorHAnsi"/>
          <w:sz w:val="20"/>
          <w:szCs w:val="20"/>
          <w:lang w:val="fr-FR"/>
        </w:rPr>
        <w:t>Avec</w:t>
      </w:r>
      <w:r w:rsidR="00773249">
        <w:rPr>
          <w:rFonts w:eastAsiaTheme="minorEastAsia" w:cstheme="minorHAnsi"/>
          <w:sz w:val="20"/>
          <w:szCs w:val="20"/>
          <w:lang w:val="fr-FR"/>
        </w:rPr>
        <w:t xml:space="preserve"> </w:t>
      </w:r>
      <w:r w:rsidR="00CB4007" w:rsidRPr="00A4032F">
        <w:rPr>
          <w:rFonts w:eastAsiaTheme="minorEastAsia" w:cstheme="minorHAnsi"/>
          <w:sz w:val="20"/>
          <w:szCs w:val="20"/>
          <w:lang w:val="fr-FR"/>
        </w:rPr>
        <w:t>:</w:t>
      </w:r>
    </w:p>
    <w:p w14:paraId="53F4A47D" w14:textId="77777777" w:rsidR="00A4032F" w:rsidRPr="00A4032F" w:rsidRDefault="00A4032F" w:rsidP="00313B46">
      <w:pPr>
        <w:spacing w:after="0"/>
        <w:rPr>
          <w:rFonts w:eastAsiaTheme="minorEastAsia" w:cstheme="minorHAnsi"/>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0"/>
        <w:gridCol w:w="404"/>
        <w:gridCol w:w="6493"/>
        <w:gridCol w:w="72"/>
      </w:tblGrid>
      <w:tr w:rsidR="00CB4007" w:rsidRPr="00FF6CC8" w14:paraId="22A491C4" w14:textId="77777777" w:rsidTr="00A24CBB">
        <w:tc>
          <w:tcPr>
            <w:tcW w:w="2130" w:type="dxa"/>
          </w:tcPr>
          <w:p w14:paraId="22A491C1" w14:textId="77777777" w:rsidR="00CB4007" w:rsidRPr="00A4032F" w:rsidRDefault="00FF6CC8" w:rsidP="00313B46">
            <w:pPr>
              <w:spacing w:after="0" w:line="276" w:lineRule="auto"/>
              <w:rPr>
                <w:rFonts w:eastAsiaTheme="minorEastAsia"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N</m:t>
                    </m:r>
                  </m:e>
                  <m:sub>
                    <m:r>
                      <w:rPr>
                        <w:rFonts w:ascii="Cambria Math" w:hAnsi="Cambria Math" w:cstheme="minorHAnsi"/>
                        <w:sz w:val="20"/>
                        <w:szCs w:val="20"/>
                        <w:lang w:val="fr-FR"/>
                      </w:rPr>
                      <m:t>y</m:t>
                    </m:r>
                    <m:r>
                      <w:rPr>
                        <w:rFonts w:ascii="Cambria Math" w:hAnsi="Cambria Math" w:cstheme="minorHAnsi"/>
                        <w:sz w:val="20"/>
                        <w:szCs w:val="20"/>
                        <w:lang w:val="fr-FR"/>
                      </w:rPr>
                      <m:t>,</m:t>
                    </m:r>
                    <m:r>
                      <w:rPr>
                        <w:rFonts w:ascii="Cambria Math" w:hAnsi="Cambria Math" w:cstheme="minorHAnsi"/>
                        <w:sz w:val="20"/>
                        <w:szCs w:val="20"/>
                        <w:lang w:val="fr-FR"/>
                      </w:rPr>
                      <m:t>j</m:t>
                    </m:r>
                  </m:sub>
                </m:sSub>
              </m:oMath>
            </m:oMathPara>
          </w:p>
        </w:tc>
        <w:tc>
          <w:tcPr>
            <w:tcW w:w="404" w:type="dxa"/>
          </w:tcPr>
          <w:p w14:paraId="22A491C2" w14:textId="77777777" w:rsidR="00CB4007" w:rsidRPr="00A4032F" w:rsidRDefault="00CB4007" w:rsidP="00313B46">
            <w:pPr>
              <w:spacing w:after="0" w:line="276" w:lineRule="auto"/>
              <w:rPr>
                <w:rFonts w:eastAsiaTheme="minorEastAsia" w:cstheme="minorHAnsi"/>
                <w:sz w:val="20"/>
                <w:szCs w:val="20"/>
                <w:lang w:val="fr-FR"/>
              </w:rPr>
            </w:pPr>
            <w:r w:rsidRPr="00A4032F">
              <w:rPr>
                <w:rFonts w:eastAsiaTheme="minorEastAsia" w:cstheme="minorHAnsi"/>
                <w:sz w:val="20"/>
                <w:szCs w:val="20"/>
                <w:lang w:val="fr-FR"/>
              </w:rPr>
              <w:t>=</w:t>
            </w:r>
          </w:p>
        </w:tc>
        <w:tc>
          <w:tcPr>
            <w:tcW w:w="6565" w:type="dxa"/>
            <w:gridSpan w:val="2"/>
          </w:tcPr>
          <w:p w14:paraId="22A491C3" w14:textId="77777777" w:rsidR="002708E1" w:rsidRPr="00322C56" w:rsidRDefault="002708E1" w:rsidP="00773249">
            <w:pPr>
              <w:rPr>
                <w:rFonts w:eastAsia="Times New Roman" w:cstheme="minorHAnsi"/>
                <w:sz w:val="21"/>
                <w:szCs w:val="21"/>
                <w:lang w:val="fr-FR"/>
              </w:rPr>
            </w:pPr>
            <w:r w:rsidRPr="00322C56">
              <w:rPr>
                <w:rFonts w:eastAsia="Times New Roman" w:cstheme="minorHAnsi"/>
                <w:sz w:val="21"/>
                <w:szCs w:val="21"/>
                <w:lang w:val="fr-FR"/>
              </w:rPr>
              <w:t xml:space="preserve">Nombre </w:t>
            </w:r>
            <w:r w:rsidR="00033C78" w:rsidRPr="00322C56">
              <w:rPr>
                <w:rFonts w:eastAsia="Times New Roman" w:cstheme="minorHAnsi"/>
                <w:sz w:val="21"/>
                <w:szCs w:val="21"/>
                <w:lang w:val="fr-FR"/>
              </w:rPr>
              <w:t>total</w:t>
            </w:r>
            <w:r w:rsidRPr="00322C56">
              <w:rPr>
                <w:rFonts w:eastAsia="Times New Roman" w:cstheme="minorHAnsi"/>
                <w:sz w:val="21"/>
                <w:szCs w:val="21"/>
                <w:lang w:val="fr-FR"/>
              </w:rPr>
              <w:t xml:space="preserve"> de dispositifs d</w:t>
            </w:r>
            <w:r w:rsidR="00033C78" w:rsidRPr="00322C56">
              <w:rPr>
                <w:rFonts w:eastAsia="Times New Roman" w:cstheme="minorHAnsi"/>
                <w:sz w:val="21"/>
                <w:szCs w:val="21"/>
                <w:lang w:val="fr-FR"/>
              </w:rPr>
              <w:t>e l</w:t>
            </w:r>
            <w:r w:rsidRPr="00322C56">
              <w:rPr>
                <w:rFonts w:eastAsia="Times New Roman" w:cstheme="minorHAnsi"/>
                <w:sz w:val="21"/>
                <w:szCs w:val="21"/>
                <w:lang w:val="fr-FR"/>
              </w:rPr>
              <w:t>'activité du lot j enregistrés dans le cadre de l'activité (nombre)</w:t>
            </w:r>
          </w:p>
        </w:tc>
      </w:tr>
      <w:tr w:rsidR="00475270" w:rsidRPr="00FF6CC8" w14:paraId="22A491C8" w14:textId="77777777" w:rsidTr="00A24CBB">
        <w:trPr>
          <w:gridAfter w:val="1"/>
          <w:wAfter w:w="72" w:type="dxa"/>
        </w:trPr>
        <w:tc>
          <w:tcPr>
            <w:tcW w:w="2130" w:type="dxa"/>
          </w:tcPr>
          <w:p w14:paraId="22A491C5" w14:textId="77777777" w:rsidR="00BF52A4" w:rsidRPr="00A4032F" w:rsidRDefault="00FF6CC8" w:rsidP="00313B46">
            <w:pPr>
              <w:spacing w:after="0"/>
              <w:ind w:left="-2835"/>
              <w:rPr>
                <w:rFonts w:eastAsia="MS PGothic" w:cstheme="minorHAnsi"/>
                <w:sz w:val="20"/>
                <w:szCs w:val="20"/>
                <w:lang w:val="fr-FR"/>
              </w:rPr>
            </w:pPr>
            <m:oMathPara>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S</m:t>
                    </m:r>
                  </m:e>
                  <m:sub>
                    <m:r>
                      <w:rPr>
                        <w:rFonts w:ascii="Cambria Math" w:hAnsi="Cambria Math" w:cstheme="minorHAnsi"/>
                        <w:sz w:val="20"/>
                        <w:szCs w:val="20"/>
                        <w:lang w:val="fr-FR"/>
                      </w:rPr>
                      <m:t xml:space="preserve"> </m:t>
                    </m:r>
                    <m:r>
                      <w:rPr>
                        <w:rFonts w:ascii="Cambria Math" w:hAnsi="Cambria Math" w:cstheme="minorHAnsi"/>
                        <w:sz w:val="20"/>
                        <w:szCs w:val="20"/>
                        <w:lang w:val="fr-FR"/>
                      </w:rPr>
                      <m:t>y</m:t>
                    </m:r>
                    <m:r>
                      <w:rPr>
                        <w:rFonts w:ascii="Cambria Math" w:hAnsi="Cambria Math" w:cstheme="minorHAnsi"/>
                        <w:sz w:val="20"/>
                        <w:szCs w:val="20"/>
                        <w:lang w:val="fr-FR"/>
                      </w:rPr>
                      <m:t>,</m:t>
                    </m:r>
                    <m:r>
                      <w:rPr>
                        <w:rFonts w:ascii="Cambria Math" w:hAnsi="Cambria Math" w:cstheme="minorHAnsi"/>
                        <w:sz w:val="20"/>
                        <w:szCs w:val="20"/>
                        <w:lang w:val="fr-FR"/>
                      </w:rPr>
                      <m:t>j</m:t>
                    </m:r>
                  </m:sub>
                </m:sSub>
              </m:oMath>
            </m:oMathPara>
          </w:p>
        </w:tc>
        <w:tc>
          <w:tcPr>
            <w:tcW w:w="404" w:type="dxa"/>
          </w:tcPr>
          <w:p w14:paraId="22A491C6" w14:textId="77777777" w:rsidR="00BF52A4" w:rsidRPr="00A4032F" w:rsidRDefault="00BF52A4" w:rsidP="00313B46">
            <w:pPr>
              <w:spacing w:after="0"/>
              <w:rPr>
                <w:rFonts w:eastAsiaTheme="minorEastAsia" w:cstheme="minorHAnsi"/>
                <w:sz w:val="20"/>
                <w:szCs w:val="20"/>
                <w:lang w:val="fr-FR"/>
              </w:rPr>
            </w:pPr>
            <w:r w:rsidRPr="00A4032F">
              <w:rPr>
                <w:rFonts w:eastAsiaTheme="minorEastAsia" w:cstheme="minorHAnsi"/>
                <w:sz w:val="20"/>
                <w:szCs w:val="20"/>
                <w:lang w:val="fr-FR"/>
              </w:rPr>
              <w:t>=</w:t>
            </w:r>
          </w:p>
        </w:tc>
        <w:tc>
          <w:tcPr>
            <w:tcW w:w="6493" w:type="dxa"/>
          </w:tcPr>
          <w:p w14:paraId="22A491C7" w14:textId="77777777" w:rsidR="002708E1" w:rsidRPr="00322C56" w:rsidRDefault="002708E1" w:rsidP="00773249">
            <w:pPr>
              <w:rPr>
                <w:rFonts w:eastAsia="Times New Roman" w:cstheme="minorHAnsi"/>
                <w:sz w:val="21"/>
                <w:szCs w:val="21"/>
                <w:lang w:val="fr-FR"/>
              </w:rPr>
            </w:pPr>
            <w:r w:rsidRPr="00322C56">
              <w:rPr>
                <w:rFonts w:eastAsia="Times New Roman" w:cstheme="minorHAnsi"/>
                <w:sz w:val="21"/>
                <w:szCs w:val="21"/>
                <w:lang w:val="fr-FR"/>
              </w:rPr>
              <w:t>P</w:t>
            </w:r>
            <w:r w:rsidR="00033C78" w:rsidRPr="00322C56">
              <w:rPr>
                <w:rFonts w:eastAsia="Times New Roman" w:cstheme="minorHAnsi"/>
                <w:sz w:val="21"/>
                <w:szCs w:val="21"/>
                <w:lang w:val="fr-FR"/>
              </w:rPr>
              <w:t>roportion</w:t>
            </w:r>
            <w:r w:rsidRPr="00322C56">
              <w:rPr>
                <w:rFonts w:eastAsia="Times New Roman" w:cstheme="minorHAnsi"/>
                <w:sz w:val="21"/>
                <w:szCs w:val="21"/>
                <w:lang w:val="fr-FR"/>
              </w:rPr>
              <w:t xml:space="preserve"> des dispositifs d'activité du lot j fonctionnant au cours de l'année y (pourcentage)</w:t>
            </w:r>
          </w:p>
        </w:tc>
      </w:tr>
      <w:tr w:rsidR="00CB4007" w:rsidRPr="00FF6CC8" w14:paraId="22A491CC" w14:textId="77777777" w:rsidTr="00A24CBB">
        <w:tc>
          <w:tcPr>
            <w:tcW w:w="2130" w:type="dxa"/>
          </w:tcPr>
          <w:p w14:paraId="22A491C9" w14:textId="77777777" w:rsidR="00CB4007" w:rsidRPr="00A4032F" w:rsidRDefault="00FF6CC8" w:rsidP="00313B46">
            <w:pPr>
              <w:spacing w:after="0" w:line="276" w:lineRule="auto"/>
              <w:rPr>
                <w:rFonts w:eastAsiaTheme="minorEastAsia" w:cstheme="minorHAnsi"/>
                <w:sz w:val="20"/>
                <w:szCs w:val="20"/>
                <w:lang w:val="fr-FR"/>
              </w:rPr>
            </w:p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B</m:t>
                  </m:r>
                </m:e>
                <m:sub>
                  <m:r>
                    <w:rPr>
                      <w:rFonts w:ascii="Cambria Math" w:hAnsi="Cambria Math" w:cstheme="minorHAnsi"/>
                      <w:sz w:val="20"/>
                      <w:szCs w:val="20"/>
                      <w:lang w:val="fr-FR"/>
                    </w:rPr>
                    <m:t>BL</m:t>
                  </m:r>
                  <m:r>
                    <w:rPr>
                      <w:rFonts w:ascii="Cambria Math" w:hAnsi="Cambria Math" w:cstheme="minorHAnsi"/>
                      <w:sz w:val="20"/>
                      <w:szCs w:val="20"/>
                      <w:lang w:val="fr-FR"/>
                    </w:rPr>
                    <m:t>,</m:t>
                  </m:r>
                  <m:r>
                    <w:rPr>
                      <w:rFonts w:ascii="Cambria Math" w:hAnsi="Cambria Math" w:cstheme="minorHAnsi"/>
                      <w:sz w:val="20"/>
                      <w:szCs w:val="20"/>
                      <w:lang w:val="fr-FR"/>
                    </w:rPr>
                    <m:t>HH</m:t>
                  </m:r>
                </m:sub>
              </m:sSub>
            </m:oMath>
            <w:r w:rsidR="00CB4007" w:rsidRPr="00A4032F">
              <w:rPr>
                <w:rFonts w:eastAsiaTheme="minorEastAsia" w:cstheme="minorHAnsi"/>
                <w:sz w:val="20"/>
                <w:szCs w:val="20"/>
                <w:lang w:val="fr-FR"/>
              </w:rPr>
              <w:tab/>
            </w:r>
          </w:p>
        </w:tc>
        <w:tc>
          <w:tcPr>
            <w:tcW w:w="404" w:type="dxa"/>
          </w:tcPr>
          <w:p w14:paraId="22A491CA" w14:textId="77777777" w:rsidR="00CB4007" w:rsidRPr="00A4032F" w:rsidRDefault="00CB4007" w:rsidP="00313B46">
            <w:pPr>
              <w:spacing w:after="0" w:line="276" w:lineRule="auto"/>
              <w:rPr>
                <w:rFonts w:eastAsiaTheme="minorEastAsia" w:cstheme="minorHAnsi"/>
                <w:sz w:val="20"/>
                <w:szCs w:val="20"/>
                <w:lang w:val="fr-FR"/>
              </w:rPr>
            </w:pPr>
            <w:r w:rsidRPr="00A4032F">
              <w:rPr>
                <w:rFonts w:eastAsiaTheme="minorEastAsia" w:cstheme="minorHAnsi"/>
                <w:sz w:val="20"/>
                <w:szCs w:val="20"/>
                <w:lang w:val="fr-FR"/>
              </w:rPr>
              <w:t>=</w:t>
            </w:r>
          </w:p>
        </w:tc>
        <w:tc>
          <w:tcPr>
            <w:tcW w:w="6565" w:type="dxa"/>
            <w:gridSpan w:val="2"/>
          </w:tcPr>
          <w:p w14:paraId="22A491CB" w14:textId="19BE836F" w:rsidR="00A4032F" w:rsidRPr="00322C56" w:rsidRDefault="002708E1" w:rsidP="00773249">
            <w:pPr>
              <w:rPr>
                <w:rFonts w:eastAsia="Times New Roman" w:cstheme="minorHAnsi"/>
                <w:sz w:val="21"/>
                <w:szCs w:val="21"/>
                <w:lang w:val="fr-FR"/>
              </w:rPr>
            </w:pPr>
            <w:r w:rsidRPr="00322C56">
              <w:rPr>
                <w:rFonts w:eastAsia="Times New Roman" w:cstheme="minorHAnsi"/>
                <w:sz w:val="21"/>
                <w:szCs w:val="21"/>
                <w:lang w:val="fr-FR"/>
              </w:rPr>
              <w:t xml:space="preserve">Consommation annuelle moyenne de biomasse ligneuse par ménage avant le début de l'activité ou au </w:t>
            </w:r>
            <w:r w:rsidR="003162FA" w:rsidRPr="00322C56">
              <w:rPr>
                <w:rFonts w:eastAsia="Times New Roman" w:cstheme="minorHAnsi"/>
                <w:sz w:val="21"/>
                <w:szCs w:val="21"/>
                <w:lang w:val="fr-FR"/>
              </w:rPr>
              <w:t>début</w:t>
            </w:r>
            <w:r w:rsidRPr="00322C56">
              <w:rPr>
                <w:rFonts w:eastAsia="Times New Roman" w:cstheme="minorHAnsi"/>
                <w:sz w:val="21"/>
                <w:szCs w:val="21"/>
                <w:lang w:val="fr-FR"/>
              </w:rPr>
              <w:t xml:space="preserve"> de chaque </w:t>
            </w:r>
            <w:r w:rsidR="003162FA" w:rsidRPr="00322C56">
              <w:rPr>
                <w:rFonts w:eastAsia="Times New Roman" w:cstheme="minorHAnsi"/>
                <w:sz w:val="21"/>
                <w:szCs w:val="21"/>
                <w:lang w:val="fr-FR"/>
              </w:rPr>
              <w:t xml:space="preserve">nouvelle </w:t>
            </w:r>
            <w:r w:rsidRPr="00322C56">
              <w:rPr>
                <w:rFonts w:eastAsia="Times New Roman" w:cstheme="minorHAnsi"/>
                <w:sz w:val="21"/>
                <w:szCs w:val="21"/>
                <w:lang w:val="fr-FR"/>
              </w:rPr>
              <w:t>période de comptabilisation, la date la plus tardive étant retenue (tonnes/ménage/an).</w:t>
            </w:r>
          </w:p>
        </w:tc>
      </w:tr>
      <w:tr w:rsidR="004654F1" w:rsidRPr="00FF6CC8" w14:paraId="076E9317" w14:textId="77777777" w:rsidTr="00A24CBB">
        <w:tc>
          <w:tcPr>
            <w:tcW w:w="2130" w:type="dxa"/>
          </w:tcPr>
          <w:p w14:paraId="6E4F67AD" w14:textId="4833CD39" w:rsidR="004654F1" w:rsidRPr="00607B91" w:rsidRDefault="00FF6CC8" w:rsidP="00313B46">
            <w:pPr>
              <w:spacing w:after="0"/>
              <w:rPr>
                <w:rFonts w:ascii="Arial" w:eastAsia="Arial" w:hAnsi="Arial" w:cs="Times New Roman"/>
                <w:sz w:val="20"/>
                <w:szCs w:val="20"/>
                <w:lang w:val="fr-FR"/>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baseline</m:t>
                    </m:r>
                    <m:r>
                      <w:rPr>
                        <w:rFonts w:ascii="Cambria Math" w:hAnsi="Cambria Math"/>
                      </w:rPr>
                      <m:t>,</m:t>
                    </m:r>
                    <m:r>
                      <w:rPr>
                        <w:rFonts w:ascii="Cambria Math" w:hAnsi="Cambria Math"/>
                      </w:rPr>
                      <m:t>f</m:t>
                    </m:r>
                  </m:sub>
                </m:sSub>
              </m:oMath>
            </m:oMathPara>
          </w:p>
        </w:tc>
        <w:tc>
          <w:tcPr>
            <w:tcW w:w="404" w:type="dxa"/>
          </w:tcPr>
          <w:p w14:paraId="774955F3" w14:textId="2DCFF647" w:rsidR="004654F1" w:rsidRPr="00A4032F" w:rsidRDefault="0013359D" w:rsidP="00313B46">
            <w:pPr>
              <w:spacing w:after="0"/>
              <w:rPr>
                <w:rFonts w:eastAsiaTheme="minorEastAsia" w:cstheme="minorHAnsi"/>
                <w:sz w:val="20"/>
                <w:szCs w:val="20"/>
                <w:lang w:val="fr-FR"/>
              </w:rPr>
            </w:pPr>
            <w:r>
              <w:rPr>
                <w:rFonts w:eastAsiaTheme="minorEastAsia" w:cstheme="minorHAnsi"/>
                <w:sz w:val="20"/>
                <w:szCs w:val="20"/>
                <w:lang w:val="fr-FR"/>
              </w:rPr>
              <w:t>=</w:t>
            </w:r>
          </w:p>
        </w:tc>
        <w:tc>
          <w:tcPr>
            <w:tcW w:w="6565" w:type="dxa"/>
            <w:gridSpan w:val="2"/>
          </w:tcPr>
          <w:p w14:paraId="53734017" w14:textId="1215FAEE" w:rsidR="004654F1" w:rsidRPr="00322C56" w:rsidRDefault="0013359D" w:rsidP="00773249">
            <w:pPr>
              <w:rPr>
                <w:rFonts w:eastAsia="Times New Roman" w:cstheme="minorHAnsi"/>
                <w:sz w:val="21"/>
                <w:szCs w:val="21"/>
                <w:lang w:val="fr-FR"/>
              </w:rPr>
            </w:pPr>
            <w:r w:rsidRPr="0013359D">
              <w:rPr>
                <w:rFonts w:eastAsia="Times New Roman" w:cstheme="minorHAnsi"/>
                <w:sz w:val="21"/>
                <w:szCs w:val="21"/>
                <w:lang w:val="fr-FR"/>
              </w:rPr>
              <w:t>Part des ménages utilisant des combustibles (bois de feu ou charbon de bois) dans le scénario de référence (en pourcentage). Une valeur par défaut de 30 % est appliquée pour le charbon de bois et une valeur par défaut de 70 % est appliquée pour le bois de chauffage.</w:t>
            </w:r>
          </w:p>
        </w:tc>
      </w:tr>
    </w:tbl>
    <w:p w14:paraId="22A491E3" w14:textId="77777777" w:rsidR="00DC2515" w:rsidRPr="003D764E" w:rsidRDefault="00DC2515" w:rsidP="00313B46">
      <w:pPr>
        <w:spacing w:after="0"/>
        <w:rPr>
          <w:rFonts w:eastAsiaTheme="minorEastAsia"/>
          <w:b/>
          <w:sz w:val="20"/>
          <w:szCs w:val="20"/>
          <w:lang w:val="fr-FR"/>
        </w:rPr>
      </w:pPr>
    </w:p>
    <w:p w14:paraId="22A491E4" w14:textId="4B26B07F" w:rsidR="008E7338" w:rsidRDefault="009454FC" w:rsidP="0018724D">
      <w:pPr>
        <w:spacing w:after="0"/>
        <w:rPr>
          <w:rFonts w:eastAsiaTheme="minorEastAsia"/>
          <w:b/>
          <w:sz w:val="20"/>
          <w:szCs w:val="20"/>
          <w:lang w:val="fr-FR"/>
        </w:rPr>
      </w:pPr>
      <w:r w:rsidRPr="003D764E">
        <w:rPr>
          <w:rFonts w:eastAsiaTheme="minorEastAsia"/>
          <w:b/>
          <w:sz w:val="20"/>
          <w:szCs w:val="20"/>
          <w:lang w:val="fr-FR"/>
        </w:rPr>
        <w:t xml:space="preserve">Option </w:t>
      </w:r>
      <w:r w:rsidR="009C456E">
        <w:rPr>
          <w:rFonts w:eastAsiaTheme="minorEastAsia"/>
          <w:b/>
          <w:sz w:val="20"/>
          <w:szCs w:val="20"/>
          <w:lang w:val="fr-FR"/>
        </w:rPr>
        <w:t>2</w:t>
      </w:r>
      <w:r w:rsidRPr="003D764E">
        <w:rPr>
          <w:rFonts w:eastAsiaTheme="minorEastAsia"/>
          <w:b/>
          <w:sz w:val="20"/>
          <w:szCs w:val="20"/>
          <w:lang w:val="fr-FR"/>
        </w:rPr>
        <w:t xml:space="preserve"> : </w:t>
      </w:r>
      <w:r w:rsidR="00DF41BF" w:rsidRPr="003D764E">
        <w:rPr>
          <w:rFonts w:eastAsiaTheme="minorEastAsia"/>
          <w:b/>
          <w:sz w:val="20"/>
          <w:szCs w:val="20"/>
          <w:lang w:val="fr-FR"/>
        </w:rPr>
        <w:t xml:space="preserve">sur la </w:t>
      </w:r>
      <w:r w:rsidRPr="003D764E">
        <w:rPr>
          <w:rFonts w:eastAsiaTheme="minorEastAsia"/>
          <w:b/>
          <w:sz w:val="20"/>
          <w:szCs w:val="20"/>
          <w:lang w:val="fr-FR"/>
        </w:rPr>
        <w:t>bas</w:t>
      </w:r>
      <w:r w:rsidR="00DF41BF" w:rsidRPr="003D764E">
        <w:rPr>
          <w:rFonts w:eastAsiaTheme="minorEastAsia"/>
          <w:b/>
          <w:sz w:val="20"/>
          <w:szCs w:val="20"/>
          <w:lang w:val="fr-FR"/>
        </w:rPr>
        <w:t xml:space="preserve">e de </w:t>
      </w:r>
      <w:r w:rsidRPr="003D764E">
        <w:rPr>
          <w:rFonts w:eastAsiaTheme="minorEastAsia"/>
          <w:b/>
          <w:sz w:val="20"/>
          <w:szCs w:val="20"/>
          <w:lang w:val="fr-FR"/>
        </w:rPr>
        <w:t xml:space="preserve">l'efficacité énergétique thermique des </w:t>
      </w:r>
      <w:r w:rsidR="00115B24">
        <w:rPr>
          <w:rFonts w:eastAsiaTheme="minorEastAsia"/>
          <w:b/>
          <w:sz w:val="20"/>
          <w:szCs w:val="20"/>
          <w:lang w:val="fr-FR"/>
        </w:rPr>
        <w:t>réchauds</w:t>
      </w:r>
      <w:r w:rsidR="00F03762" w:rsidRPr="003D764E">
        <w:rPr>
          <w:rFonts w:eastAsiaTheme="minorEastAsia"/>
          <w:b/>
          <w:sz w:val="20"/>
          <w:szCs w:val="20"/>
          <w:lang w:val="fr-FR"/>
        </w:rPr>
        <w:t>.</w:t>
      </w:r>
    </w:p>
    <w:p w14:paraId="43B26F55" w14:textId="77777777" w:rsidR="00A4032F" w:rsidRPr="003D764E" w:rsidRDefault="00A4032F" w:rsidP="00DF41BF">
      <w:pPr>
        <w:spacing w:after="0"/>
        <w:ind w:firstLine="708"/>
        <w:rPr>
          <w:rFonts w:eastAsiaTheme="minorEastAsia"/>
          <w:b/>
          <w:sz w:val="20"/>
          <w:szCs w:val="20"/>
          <w:lang w:val="fr-FR"/>
        </w:rPr>
      </w:pPr>
    </w:p>
    <w:p w14:paraId="22A491E5" w14:textId="77777777" w:rsidR="0049790D" w:rsidRPr="0018724D" w:rsidRDefault="0049790D" w:rsidP="0018724D">
      <w:pPr>
        <w:spacing w:after="0"/>
        <w:rPr>
          <w:rFonts w:eastAsiaTheme="minorEastAsia"/>
          <w:sz w:val="20"/>
          <w:szCs w:val="20"/>
          <w:lang w:val="fr-FR"/>
        </w:rPr>
      </w:pPr>
      <w:r w:rsidRPr="0018724D">
        <w:rPr>
          <w:rFonts w:eastAsiaTheme="minorEastAsia"/>
          <w:sz w:val="20"/>
          <w:szCs w:val="20"/>
          <w:lang w:val="fr-FR"/>
        </w:rPr>
        <w:t>Calculé à partir de l'énergie thermique générée par l'activité :</w:t>
      </w:r>
    </w:p>
    <w:p w14:paraId="22A491E6" w14:textId="77777777" w:rsidR="00F84201" w:rsidRPr="003D764E" w:rsidRDefault="00F84201" w:rsidP="00313B46">
      <w:pPr>
        <w:spacing w:after="0"/>
        <w:rPr>
          <w:rFonts w:eastAsiaTheme="minorEastAsia"/>
          <w:bCs/>
          <w:sz w:val="20"/>
          <w:szCs w:val="20"/>
          <w:lang w:val="fr-FR"/>
        </w:rPr>
      </w:pPr>
    </w:p>
    <w:p w14:paraId="22A491E7" w14:textId="264DC4B7" w:rsidR="006C54CD" w:rsidRPr="007D3197" w:rsidRDefault="00FF6CC8" w:rsidP="00313B46">
      <w:pPr>
        <w:spacing w:after="0"/>
        <w:rPr>
          <w:rFonts w:eastAsiaTheme="minorEastAsia"/>
          <w:sz w:val="20"/>
          <w:szCs w:val="20"/>
          <w:lang w:val="en-US"/>
        </w:rPr>
      </w:pPr>
      <m:oMath>
        <m:sSub>
          <m:sSubPr>
            <m:ctrlPr>
              <w:rPr>
                <w:rFonts w:ascii="Cambria Math" w:hAnsi="Cambria Math"/>
                <w:i/>
                <w:sz w:val="20"/>
                <w:szCs w:val="20"/>
                <w:lang w:val="fr-FR"/>
              </w:rPr>
            </m:ctrlPr>
          </m:sSubPr>
          <m:e>
            <m:r>
              <w:rPr>
                <w:rFonts w:ascii="Cambria Math" w:hAnsi="Cambria Math"/>
                <w:sz w:val="20"/>
                <w:szCs w:val="20"/>
                <w:lang w:val="fr-FR"/>
              </w:rPr>
              <m:t>B</m:t>
            </m:r>
          </m:e>
          <m:sub>
            <m:r>
              <w:rPr>
                <w:rFonts w:ascii="Cambria Math" w:hAnsi="Cambria Math"/>
                <w:sz w:val="20"/>
                <w:szCs w:val="20"/>
                <w:lang w:val="fr-FR"/>
              </w:rPr>
              <m:t>y</m:t>
            </m:r>
          </m:sub>
        </m:sSub>
        <m:r>
          <w:rPr>
            <w:rFonts w:ascii="Cambria Math" w:hAnsi="Cambria Math"/>
            <w:sz w:val="20"/>
            <w:szCs w:val="20"/>
            <w:lang w:val="en-US"/>
          </w:rPr>
          <m:t xml:space="preserve"> = </m:t>
        </m:r>
        <m:nary>
          <m:naryPr>
            <m:chr m:val="∑"/>
            <m:limLoc m:val="undOvr"/>
            <m:supHide m:val="1"/>
            <m:ctrlPr>
              <w:rPr>
                <w:rFonts w:ascii="Cambria Math" w:hAnsi="Cambria Math"/>
                <w:i/>
                <w:sz w:val="20"/>
                <w:szCs w:val="20"/>
                <w:lang w:val="fr-FR"/>
              </w:rPr>
            </m:ctrlPr>
          </m:naryPr>
          <m:sub>
            <m:r>
              <w:rPr>
                <w:rFonts w:ascii="Cambria Math" w:hAnsi="Cambria Math"/>
                <w:sz w:val="20"/>
                <w:szCs w:val="20"/>
                <w:lang w:val="fr-FR"/>
              </w:rPr>
              <m:t>f</m:t>
            </m:r>
          </m:sub>
          <m:sup/>
          <m:e>
            <m:f>
              <m:fPr>
                <m:ctrlPr>
                  <w:rPr>
                    <w:rFonts w:ascii="Cambria Math" w:hAnsi="Cambria Math"/>
                    <w:i/>
                    <w:sz w:val="20"/>
                    <w:szCs w:val="20"/>
                    <w:lang w:val="fr-FR"/>
                  </w:rPr>
                </m:ctrlPr>
              </m:fPr>
              <m:num>
                <m:sSub>
                  <m:sSubPr>
                    <m:ctrlPr>
                      <w:rPr>
                        <w:rFonts w:ascii="Cambria Math" w:hAnsi="Cambria Math"/>
                        <w:i/>
                        <w:sz w:val="20"/>
                        <w:szCs w:val="20"/>
                        <w:lang w:val="fr-FR"/>
                      </w:rPr>
                    </m:ctrlPr>
                  </m:sSubPr>
                  <m:e>
                    <m:r>
                      <w:rPr>
                        <w:rFonts w:ascii="Cambria Math" w:hAnsi="Cambria Math"/>
                        <w:sz w:val="20"/>
                        <w:szCs w:val="20"/>
                        <w:lang w:val="fr-FR"/>
                      </w:rPr>
                      <m:t>HG</m:t>
                    </m:r>
                  </m:e>
                  <m:sub>
                    <m:r>
                      <w:rPr>
                        <w:rFonts w:ascii="Cambria Math" w:hAnsi="Cambria Math"/>
                        <w:sz w:val="20"/>
                        <w:szCs w:val="20"/>
                        <w:lang w:val="fr-FR"/>
                      </w:rPr>
                      <m:t>y</m:t>
                    </m:r>
                  </m:sub>
                </m:sSub>
              </m:num>
              <m:den>
                <m:d>
                  <m:dPr>
                    <m:ctrlPr>
                      <w:rPr>
                        <w:rFonts w:ascii="Cambria Math" w:hAnsi="Cambria Math"/>
                        <w:i/>
                        <w:sz w:val="20"/>
                        <w:szCs w:val="20"/>
                        <w:lang w:val="fr-FR"/>
                      </w:rPr>
                    </m:ctrlPr>
                  </m:dPr>
                  <m:e>
                    <m:sSub>
                      <m:sSubPr>
                        <m:ctrlPr>
                          <w:rPr>
                            <w:rFonts w:ascii="Cambria Math" w:hAnsi="Cambria Math"/>
                            <w:i/>
                            <w:sz w:val="20"/>
                            <w:szCs w:val="20"/>
                            <w:lang w:val="fr-FR"/>
                          </w:rPr>
                        </m:ctrlPr>
                      </m:sSubPr>
                      <m:e>
                        <m:r>
                          <w:rPr>
                            <w:rFonts w:ascii="Cambria Math" w:hAnsi="Cambria Math"/>
                            <w:sz w:val="20"/>
                            <w:szCs w:val="20"/>
                            <w:lang w:val="fr-FR"/>
                          </w:rPr>
                          <m:t>NCV</m:t>
                        </m:r>
                      </m:e>
                      <m:sub>
                        <m:r>
                          <w:rPr>
                            <w:rFonts w:ascii="Cambria Math" w:hAnsi="Cambria Math"/>
                            <w:sz w:val="20"/>
                            <w:szCs w:val="20"/>
                            <w:lang w:val="fr-FR"/>
                          </w:rPr>
                          <m:t>f</m:t>
                        </m:r>
                      </m:sub>
                    </m:sSub>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η</m:t>
                        </m:r>
                      </m:e>
                      <m:sub>
                        <m:r>
                          <w:rPr>
                            <w:rFonts w:ascii="Cambria Math" w:hAnsi="Cambria Math"/>
                            <w:sz w:val="20"/>
                            <w:szCs w:val="20"/>
                            <w:lang w:val="fr-FR"/>
                          </w:rPr>
                          <m:t>f</m:t>
                        </m:r>
                        <m:r>
                          <w:rPr>
                            <w:rFonts w:ascii="Cambria Math" w:hAnsi="Cambria Math"/>
                            <w:sz w:val="20"/>
                            <w:szCs w:val="20"/>
                            <w:lang w:val="en-US"/>
                          </w:rPr>
                          <m:t xml:space="preserve">, </m:t>
                        </m:r>
                        <m:r>
                          <w:rPr>
                            <w:rFonts w:ascii="Cambria Math" w:hAnsi="Cambria Math"/>
                            <w:sz w:val="20"/>
                            <w:szCs w:val="20"/>
                            <w:lang w:val="fr-FR"/>
                          </w:rPr>
                          <m:t>BL</m:t>
                        </m:r>
                      </m:sub>
                    </m:sSub>
                  </m:e>
                </m:d>
              </m:den>
            </m:f>
          </m:e>
        </m:nary>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en-US"/>
              </w:rPr>
              <m:t xml:space="preserve"> </m:t>
            </m:r>
            <m:r>
              <w:rPr>
                <w:rFonts w:ascii="Cambria Math" w:hAnsi="Cambria Math"/>
                <w:sz w:val="20"/>
                <w:szCs w:val="20"/>
                <w:lang w:val="fr-FR"/>
              </w:rPr>
              <m:t>S</m:t>
            </m:r>
          </m:e>
          <m:sub>
            <m:r>
              <w:rPr>
                <w:rFonts w:ascii="Cambria Math" w:hAnsi="Cambria Math"/>
                <w:sz w:val="20"/>
                <w:szCs w:val="20"/>
                <w:lang w:val="fr-FR"/>
              </w:rPr>
              <m:t>baseline</m:t>
            </m:r>
            <m:r>
              <w:rPr>
                <w:rFonts w:ascii="Cambria Math" w:hAnsi="Cambria Math"/>
                <w:sz w:val="20"/>
                <w:szCs w:val="20"/>
                <w:lang w:val="en-US"/>
              </w:rPr>
              <m:t>,</m:t>
            </m:r>
            <m:r>
              <w:rPr>
                <w:rFonts w:ascii="Cambria Math" w:hAnsi="Cambria Math"/>
                <w:sz w:val="20"/>
                <w:szCs w:val="20"/>
                <w:lang w:val="fr-FR"/>
              </w:rPr>
              <m:t>f</m:t>
            </m:r>
          </m:sub>
        </m:sSub>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CF</m:t>
            </m:r>
          </m:e>
          <m:sub>
            <m:r>
              <w:rPr>
                <w:rFonts w:ascii="Cambria Math" w:hAnsi="Cambria Math"/>
                <w:sz w:val="20"/>
                <w:szCs w:val="20"/>
                <w:lang w:val="fr-FR"/>
              </w:rPr>
              <m:t>f</m:t>
            </m:r>
          </m:sub>
        </m:sSub>
      </m:oMath>
      <w:r w:rsidR="006457D7" w:rsidRPr="007D3197">
        <w:rPr>
          <w:rFonts w:eastAsiaTheme="minorEastAsia"/>
          <w:sz w:val="20"/>
          <w:szCs w:val="20"/>
          <w:lang w:val="en-US"/>
        </w:rPr>
        <w:tab/>
      </w:r>
      <w:r w:rsidR="006457D7" w:rsidRPr="007D3197">
        <w:rPr>
          <w:rFonts w:eastAsiaTheme="minorEastAsia"/>
          <w:sz w:val="20"/>
          <w:szCs w:val="20"/>
          <w:lang w:val="en-US"/>
        </w:rPr>
        <w:tab/>
      </w:r>
      <w:r w:rsidR="006457D7" w:rsidRPr="007D3197">
        <w:rPr>
          <w:rFonts w:eastAsiaTheme="minorEastAsia"/>
          <w:sz w:val="20"/>
          <w:szCs w:val="20"/>
          <w:lang w:val="en-US"/>
        </w:rPr>
        <w:tab/>
      </w:r>
      <w:r w:rsidR="00A4032F">
        <w:rPr>
          <w:rFonts w:eastAsiaTheme="minorEastAsia"/>
          <w:sz w:val="20"/>
          <w:szCs w:val="20"/>
          <w:lang w:val="en-US"/>
        </w:rPr>
        <w:tab/>
      </w:r>
      <w:r w:rsidR="00A4032F">
        <w:rPr>
          <w:rFonts w:eastAsiaTheme="minorEastAsia"/>
          <w:sz w:val="20"/>
          <w:szCs w:val="20"/>
          <w:lang w:val="en-US"/>
        </w:rPr>
        <w:tab/>
      </w:r>
      <w:r w:rsidR="00A4032F">
        <w:rPr>
          <w:rFonts w:eastAsiaTheme="minorEastAsia"/>
          <w:sz w:val="20"/>
          <w:szCs w:val="20"/>
          <w:lang w:val="en-US"/>
        </w:rPr>
        <w:tab/>
      </w:r>
      <w:r w:rsidR="008E54CE">
        <w:rPr>
          <w:rFonts w:eastAsiaTheme="minorEastAsia"/>
          <w:sz w:val="20"/>
          <w:szCs w:val="20"/>
          <w:lang w:val="en-US"/>
        </w:rPr>
        <w:tab/>
      </w:r>
      <w:r w:rsidR="001C33BE" w:rsidRPr="007D3197">
        <w:rPr>
          <w:rFonts w:eastAsiaTheme="minorEastAsia"/>
          <w:i/>
          <w:sz w:val="20"/>
          <w:szCs w:val="20"/>
          <w:lang w:val="en-US"/>
        </w:rPr>
        <w:t xml:space="preserve">Equation </w:t>
      </w:r>
      <w:r w:rsidR="00CA710A">
        <w:rPr>
          <w:rFonts w:eastAsiaTheme="minorEastAsia"/>
          <w:i/>
          <w:sz w:val="20"/>
          <w:szCs w:val="20"/>
          <w:lang w:val="en-US"/>
        </w:rPr>
        <w:t>4</w:t>
      </w:r>
    </w:p>
    <w:p w14:paraId="6CF82FC5" w14:textId="77777777" w:rsidR="009A2CA6" w:rsidRPr="00322C56" w:rsidRDefault="009A2CA6" w:rsidP="00313B46">
      <w:pPr>
        <w:spacing w:after="0"/>
        <w:rPr>
          <w:rFonts w:eastAsiaTheme="minorEastAsia"/>
          <w:sz w:val="20"/>
          <w:szCs w:val="20"/>
          <w:lang w:val="en-US"/>
        </w:rPr>
      </w:pPr>
    </w:p>
    <w:p w14:paraId="22A491E8" w14:textId="22B642DA" w:rsidR="009F15EE" w:rsidRDefault="0074444E" w:rsidP="00313B46">
      <w:pPr>
        <w:spacing w:after="0"/>
        <w:rPr>
          <w:rFonts w:eastAsiaTheme="minorEastAsia"/>
          <w:bCs/>
          <w:sz w:val="20"/>
          <w:szCs w:val="20"/>
          <w:lang w:val="fr-FR"/>
        </w:rPr>
      </w:pPr>
      <w:r w:rsidRPr="003D764E">
        <w:rPr>
          <w:rFonts w:eastAsiaTheme="minorEastAsia"/>
          <w:sz w:val="20"/>
          <w:szCs w:val="20"/>
          <w:lang w:val="fr-FR"/>
        </w:rPr>
        <w:t>Avec</w:t>
      </w:r>
      <w:r w:rsidR="008E54CE">
        <w:rPr>
          <w:rFonts w:eastAsiaTheme="minorEastAsia"/>
          <w:sz w:val="20"/>
          <w:szCs w:val="20"/>
          <w:lang w:val="fr-FR"/>
        </w:rPr>
        <w:t xml:space="preserve"> </w:t>
      </w:r>
      <w:r w:rsidR="0049790D" w:rsidRPr="003D764E">
        <w:rPr>
          <w:rFonts w:eastAsiaTheme="minorEastAsia"/>
          <w:bCs/>
          <w:sz w:val="20"/>
          <w:szCs w:val="20"/>
          <w:lang w:val="fr-FR"/>
        </w:rPr>
        <w:t>:</w:t>
      </w:r>
    </w:p>
    <w:p w14:paraId="23B6D1A5" w14:textId="77777777" w:rsidR="009A2CA6" w:rsidRPr="003D764E" w:rsidRDefault="009A2CA6" w:rsidP="00313B46">
      <w:pPr>
        <w:spacing w:after="0"/>
        <w:rPr>
          <w:rFonts w:eastAsiaTheme="minorEastAsia"/>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405"/>
        <w:gridCol w:w="6542"/>
      </w:tblGrid>
      <w:tr w:rsidR="004F0407" w:rsidRPr="00FF6CC8" w14:paraId="22A491EC" w14:textId="77777777">
        <w:tc>
          <w:tcPr>
            <w:tcW w:w="2142" w:type="dxa"/>
          </w:tcPr>
          <w:p w14:paraId="22A491E9" w14:textId="77777777" w:rsidR="004F0407" w:rsidRPr="003D764E" w:rsidRDefault="004D4F9B" w:rsidP="00313B46">
            <w:pPr>
              <w:spacing w:after="0"/>
              <w:rPr>
                <w:rFonts w:ascii="Arial" w:eastAsia="MS PGothic" w:hAnsi="Arial" w:cs="Arial"/>
                <w:i/>
                <w:sz w:val="20"/>
                <w:szCs w:val="20"/>
                <w:lang w:val="fr-FR"/>
              </w:rPr>
            </w:pPr>
            <w:proofErr w:type="gramStart"/>
            <w:r w:rsidRPr="003D764E">
              <w:rPr>
                <w:rFonts w:ascii="Arial" w:eastAsia="MS PGothic" w:hAnsi="Arial" w:cs="Arial"/>
                <w:i/>
                <w:sz w:val="20"/>
                <w:szCs w:val="20"/>
                <w:lang w:val="fr-FR"/>
              </w:rPr>
              <w:t>f</w:t>
            </w:r>
            <w:proofErr w:type="gramEnd"/>
          </w:p>
        </w:tc>
        <w:tc>
          <w:tcPr>
            <w:tcW w:w="405" w:type="dxa"/>
          </w:tcPr>
          <w:p w14:paraId="22A491EA" w14:textId="77777777" w:rsidR="004F0407" w:rsidRPr="003D764E" w:rsidRDefault="004F0407"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tcPr>
          <w:p w14:paraId="22A491EB" w14:textId="77777777" w:rsidR="0049790D" w:rsidRPr="00322C56" w:rsidRDefault="0049790D" w:rsidP="008E54CE">
            <w:pPr>
              <w:rPr>
                <w:rFonts w:eastAsia="Times New Roman" w:cstheme="minorHAnsi"/>
                <w:sz w:val="21"/>
                <w:szCs w:val="21"/>
                <w:lang w:val="fr-FR"/>
              </w:rPr>
            </w:pPr>
            <w:r w:rsidRPr="00322C56">
              <w:rPr>
                <w:rFonts w:eastAsia="Times New Roman" w:cstheme="minorHAnsi"/>
                <w:sz w:val="21"/>
                <w:szCs w:val="21"/>
                <w:lang w:val="fr-FR"/>
              </w:rPr>
              <w:t>Combustible utilisé dans le scénario de référence (bois de chauffage ou charbon de bois).</w:t>
            </w:r>
          </w:p>
        </w:tc>
      </w:tr>
      <w:tr w:rsidR="00852C5D" w:rsidRPr="00FF6CC8" w14:paraId="22A491F0" w14:textId="77777777">
        <w:tc>
          <w:tcPr>
            <w:tcW w:w="2142" w:type="dxa"/>
          </w:tcPr>
          <w:p w14:paraId="22A491ED" w14:textId="77777777" w:rsidR="009F15EE" w:rsidRPr="003D764E"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HG</m:t>
                    </m:r>
                  </m:e>
                  <m:sub>
                    <m:r>
                      <w:rPr>
                        <w:rFonts w:ascii="Cambria Math" w:hAnsi="Cambria Math"/>
                        <w:sz w:val="20"/>
                        <w:szCs w:val="20"/>
                        <w:lang w:val="fr-FR"/>
                      </w:rPr>
                      <m:t>y</m:t>
                    </m:r>
                  </m:sub>
                </m:sSub>
              </m:oMath>
            </m:oMathPara>
          </w:p>
        </w:tc>
        <w:tc>
          <w:tcPr>
            <w:tcW w:w="405" w:type="dxa"/>
          </w:tcPr>
          <w:p w14:paraId="22A491EE" w14:textId="77777777" w:rsidR="009F15EE" w:rsidRPr="003D764E" w:rsidRDefault="009F15EE"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tcPr>
          <w:p w14:paraId="22A491EF" w14:textId="77777777" w:rsidR="0049790D" w:rsidRPr="00322C56" w:rsidRDefault="0049790D" w:rsidP="008E54CE">
            <w:pPr>
              <w:rPr>
                <w:rFonts w:eastAsia="Times New Roman" w:cstheme="minorHAnsi"/>
                <w:sz w:val="21"/>
                <w:szCs w:val="21"/>
                <w:lang w:val="fr-FR"/>
              </w:rPr>
            </w:pPr>
            <w:r w:rsidRPr="00322C56">
              <w:rPr>
                <w:rFonts w:eastAsia="Times New Roman" w:cstheme="minorHAnsi"/>
                <w:sz w:val="21"/>
                <w:szCs w:val="21"/>
                <w:lang w:val="fr-FR"/>
              </w:rPr>
              <w:t>Énergie thermique générée par la nouvelle technologie d'énergie renouvelable au cours de l'année y (TJ).</w:t>
            </w:r>
          </w:p>
        </w:tc>
      </w:tr>
      <w:tr w:rsidR="00852C5D" w:rsidRPr="00FF6CC8" w14:paraId="22A491F4" w14:textId="77777777">
        <w:tc>
          <w:tcPr>
            <w:tcW w:w="2142" w:type="dxa"/>
          </w:tcPr>
          <w:p w14:paraId="22A491F1" w14:textId="77777777" w:rsidR="009F15EE" w:rsidRPr="003D764E" w:rsidRDefault="00FF6CC8" w:rsidP="00313B46">
            <w:pPr>
              <w:spacing w:after="0"/>
              <w:rPr>
                <w:rFonts w:ascii="Arial" w:eastAsia="MS PGothic"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NCV</m:t>
                    </m:r>
                  </m:e>
                  <m:sub>
                    <m:r>
                      <w:rPr>
                        <w:rFonts w:ascii="Cambria Math" w:hAnsi="Cambria Math"/>
                        <w:sz w:val="20"/>
                        <w:szCs w:val="20"/>
                        <w:lang w:val="fr-FR"/>
                      </w:rPr>
                      <m:t>f</m:t>
                    </m:r>
                  </m:sub>
                </m:sSub>
              </m:oMath>
            </m:oMathPara>
          </w:p>
        </w:tc>
        <w:tc>
          <w:tcPr>
            <w:tcW w:w="405" w:type="dxa"/>
          </w:tcPr>
          <w:p w14:paraId="22A491F2" w14:textId="77777777" w:rsidR="009F15EE" w:rsidRPr="003D764E" w:rsidRDefault="009F15EE"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tcPr>
          <w:p w14:paraId="22A491F3" w14:textId="77777777" w:rsidR="0049790D" w:rsidRPr="00322C56" w:rsidRDefault="0049790D" w:rsidP="008E54CE">
            <w:pPr>
              <w:rPr>
                <w:rFonts w:eastAsia="Times New Roman" w:cstheme="minorHAnsi"/>
                <w:sz w:val="21"/>
                <w:szCs w:val="21"/>
                <w:lang w:val="fr-FR"/>
              </w:rPr>
            </w:pPr>
            <w:r w:rsidRPr="00322C56">
              <w:rPr>
                <w:rFonts w:eastAsia="Times New Roman" w:cstheme="minorHAnsi"/>
                <w:sz w:val="21"/>
                <w:szCs w:val="21"/>
                <w:lang w:val="fr-FR"/>
              </w:rPr>
              <w:t>Pouvoir calorifique inférieur de la biomasse ligneuse non renouvelable remplacée (TJ/tonne).</w:t>
            </w:r>
          </w:p>
        </w:tc>
      </w:tr>
      <w:tr w:rsidR="00852C5D" w:rsidRPr="00FF6CC8" w14:paraId="22A491F8" w14:textId="77777777">
        <w:tc>
          <w:tcPr>
            <w:tcW w:w="2142" w:type="dxa"/>
          </w:tcPr>
          <w:p w14:paraId="22A491F5" w14:textId="77777777" w:rsidR="009F15EE" w:rsidRPr="003D764E"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η</m:t>
                    </m:r>
                  </m:e>
                  <m:sub>
                    <m:r>
                      <w:rPr>
                        <w:rFonts w:ascii="Cambria Math" w:hAnsi="Cambria Math"/>
                        <w:sz w:val="20"/>
                        <w:szCs w:val="20"/>
                        <w:lang w:val="fr-FR"/>
                      </w:rPr>
                      <m:t>f</m:t>
                    </m:r>
                    <m:r>
                      <w:rPr>
                        <w:rFonts w:ascii="Cambria Math" w:hAnsi="Cambria Math"/>
                        <w:sz w:val="20"/>
                        <w:szCs w:val="20"/>
                        <w:lang w:val="fr-FR"/>
                      </w:rPr>
                      <m:t>,</m:t>
                    </m:r>
                    <m:r>
                      <w:rPr>
                        <w:rFonts w:ascii="Cambria Math" w:hAnsi="Cambria Math"/>
                        <w:sz w:val="20"/>
                        <w:szCs w:val="20"/>
                        <w:lang w:val="fr-FR"/>
                      </w:rPr>
                      <m:t>BL</m:t>
                    </m:r>
                  </m:sub>
                </m:sSub>
              </m:oMath>
            </m:oMathPara>
          </w:p>
        </w:tc>
        <w:tc>
          <w:tcPr>
            <w:tcW w:w="405" w:type="dxa"/>
          </w:tcPr>
          <w:p w14:paraId="22A491F6" w14:textId="77777777" w:rsidR="009F15EE" w:rsidRPr="003D764E" w:rsidRDefault="009F15EE"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tcPr>
          <w:p w14:paraId="22A491F7" w14:textId="77777777" w:rsidR="0049790D" w:rsidRPr="00322C56" w:rsidRDefault="0049790D" w:rsidP="008E54CE">
            <w:pPr>
              <w:rPr>
                <w:rFonts w:eastAsia="Times New Roman" w:cstheme="minorHAnsi"/>
                <w:sz w:val="21"/>
                <w:szCs w:val="21"/>
                <w:lang w:val="fr-FR"/>
              </w:rPr>
            </w:pPr>
            <w:r w:rsidRPr="00322C56">
              <w:rPr>
                <w:rFonts w:eastAsia="Times New Roman" w:cstheme="minorHAnsi"/>
                <w:sz w:val="21"/>
                <w:szCs w:val="21"/>
                <w:lang w:val="fr-FR"/>
              </w:rPr>
              <w:t xml:space="preserve">Efficacité des dispositifs de </w:t>
            </w:r>
            <w:r w:rsidR="0074444E" w:rsidRPr="00322C56">
              <w:rPr>
                <w:rFonts w:eastAsia="Times New Roman" w:cstheme="minorHAnsi"/>
                <w:sz w:val="21"/>
                <w:szCs w:val="21"/>
                <w:lang w:val="fr-FR"/>
              </w:rPr>
              <w:t xml:space="preserve">la période </w:t>
            </w:r>
            <w:r w:rsidR="003C3E10" w:rsidRPr="00322C56">
              <w:rPr>
                <w:rFonts w:eastAsia="Times New Roman" w:cstheme="minorHAnsi"/>
                <w:sz w:val="21"/>
                <w:szCs w:val="21"/>
                <w:lang w:val="fr-FR"/>
              </w:rPr>
              <w:t>antérieure à</w:t>
            </w:r>
            <w:r w:rsidR="0074444E" w:rsidRPr="00322C56">
              <w:rPr>
                <w:rFonts w:eastAsia="Times New Roman" w:cstheme="minorHAnsi"/>
                <w:sz w:val="21"/>
                <w:szCs w:val="21"/>
                <w:lang w:val="fr-FR"/>
              </w:rPr>
              <w:t xml:space="preserve"> l’</w:t>
            </w:r>
            <w:r w:rsidRPr="00322C56">
              <w:rPr>
                <w:rFonts w:eastAsia="Times New Roman" w:cstheme="minorHAnsi"/>
                <w:sz w:val="21"/>
                <w:szCs w:val="21"/>
                <w:lang w:val="fr-FR"/>
              </w:rPr>
              <w:t>activité (en pourcentage).</w:t>
            </w:r>
          </w:p>
        </w:tc>
      </w:tr>
      <w:tr w:rsidR="00B74F88" w:rsidRPr="00FF6CC8" w14:paraId="22A491FC" w14:textId="77777777">
        <w:tc>
          <w:tcPr>
            <w:tcW w:w="2142" w:type="dxa"/>
          </w:tcPr>
          <w:p w14:paraId="22A491F9" w14:textId="77777777" w:rsidR="00B74F88" w:rsidRPr="003D764E" w:rsidRDefault="00FF6CC8" w:rsidP="00313B46">
            <w:pPr>
              <w:spacing w:after="0"/>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S</m:t>
                    </m:r>
                  </m:e>
                  <m:sub>
                    <m:r>
                      <w:rPr>
                        <w:rFonts w:ascii="Cambria Math" w:hAnsi="Cambria Math"/>
                        <w:sz w:val="20"/>
                        <w:szCs w:val="20"/>
                        <w:lang w:val="fr-FR"/>
                      </w:rPr>
                      <m:t>baseline</m:t>
                    </m:r>
                    <m:r>
                      <w:rPr>
                        <w:rFonts w:ascii="Cambria Math" w:hAnsi="Cambria Math"/>
                        <w:sz w:val="20"/>
                        <w:szCs w:val="20"/>
                        <w:lang w:val="fr-FR"/>
                      </w:rPr>
                      <m:t>,</m:t>
                    </m:r>
                    <m:r>
                      <w:rPr>
                        <w:rFonts w:ascii="Cambria Math" w:hAnsi="Cambria Math"/>
                        <w:sz w:val="20"/>
                        <w:szCs w:val="20"/>
                        <w:lang w:val="fr-FR"/>
                      </w:rPr>
                      <m:t>f</m:t>
                    </m:r>
                  </m:sub>
                </m:sSub>
              </m:oMath>
            </m:oMathPara>
          </w:p>
        </w:tc>
        <w:tc>
          <w:tcPr>
            <w:tcW w:w="405" w:type="dxa"/>
          </w:tcPr>
          <w:p w14:paraId="22A491FA" w14:textId="77777777" w:rsidR="00B74F88" w:rsidRPr="003D764E" w:rsidRDefault="00B74F88"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tcPr>
          <w:p w14:paraId="22A491FB" w14:textId="63083197" w:rsidR="0049790D" w:rsidRPr="00322C56" w:rsidRDefault="00F921C0" w:rsidP="008E54CE">
            <w:pPr>
              <w:rPr>
                <w:rFonts w:eastAsia="Times New Roman" w:cstheme="minorHAnsi"/>
                <w:sz w:val="21"/>
                <w:szCs w:val="21"/>
                <w:lang w:val="fr-FR"/>
              </w:rPr>
            </w:pPr>
            <w:r w:rsidRPr="00F921C0">
              <w:rPr>
                <w:rFonts w:eastAsia="Times New Roman" w:cstheme="minorHAnsi"/>
                <w:sz w:val="21"/>
                <w:szCs w:val="21"/>
                <w:lang w:val="fr-FR"/>
              </w:rPr>
              <w:t>Part des ménages utilisant des combustibles (bois de feu ou charbon de bois) dans le scénario de référence (en pourcentage). Une valeur par défaut de 30 % est appliquée pour le charbon de bois et une valeur par défaut de 70 % est appliquée pour le bois de chauffage.</w:t>
            </w:r>
          </w:p>
        </w:tc>
      </w:tr>
    </w:tbl>
    <w:p w14:paraId="22A49201" w14:textId="77777777" w:rsidR="009F15EE" w:rsidRPr="003D764E" w:rsidRDefault="009F15EE" w:rsidP="00313B46">
      <w:pPr>
        <w:spacing w:after="0"/>
        <w:rPr>
          <w:rFonts w:eastAsiaTheme="minorEastAsia"/>
          <w:b/>
          <w:sz w:val="20"/>
          <w:szCs w:val="20"/>
          <w:lang w:val="fr-FR"/>
        </w:rPr>
      </w:pPr>
    </w:p>
    <w:p w14:paraId="22A49202" w14:textId="452F6E07" w:rsidR="00947AEA" w:rsidRPr="0018724D" w:rsidRDefault="00FF6CC8" w:rsidP="0018724D">
      <w:pPr>
        <w:spacing w:after="0"/>
        <w:rPr>
          <w:rFonts w:ascii="Arial" w:eastAsiaTheme="minorEastAsia" w:hAnsi="Arial" w:cs="Arial"/>
          <w:sz w:val="20"/>
          <w:szCs w:val="20"/>
          <w:lang w:val="fr-FR"/>
        </w:rPr>
      </w:pPr>
      <m:oMath>
        <m:sSub>
          <m:sSubPr>
            <m:ctrlPr>
              <w:rPr>
                <w:rFonts w:ascii="Cambria Math" w:hAnsi="Cambria Math" w:cs="Arial"/>
                <w:i/>
                <w:sz w:val="20"/>
                <w:szCs w:val="20"/>
                <w:lang w:val="fr-FR"/>
              </w:rPr>
            </m:ctrlPr>
          </m:sSubPr>
          <m:e>
            <m:r>
              <w:rPr>
                <w:rFonts w:ascii="Cambria Math" w:hAnsi="Cambria Math" w:cs="Arial"/>
                <w:sz w:val="20"/>
                <w:szCs w:val="20"/>
                <w:lang w:val="fr-FR"/>
              </w:rPr>
              <m:t>HG</m:t>
            </m:r>
          </m:e>
          <m:sub>
            <m:r>
              <w:rPr>
                <w:rFonts w:ascii="Cambria Math" w:hAnsi="Cambria Math" w:cs="Arial"/>
                <w:sz w:val="20"/>
                <w:szCs w:val="20"/>
                <w:lang w:val="fr-FR"/>
              </w:rPr>
              <m:t>y</m:t>
            </m:r>
            <m:r>
              <w:rPr>
                <w:rFonts w:ascii="Cambria Math" w:hAnsi="Cambria Math" w:cs="Arial"/>
                <w:sz w:val="20"/>
                <w:szCs w:val="20"/>
                <w:lang w:val="fr-FR"/>
              </w:rPr>
              <m:t xml:space="preserve"> </m:t>
            </m:r>
          </m:sub>
        </m:sSub>
      </m:oMath>
      <w:proofErr w:type="gramStart"/>
      <w:r w:rsidR="00964066" w:rsidRPr="0018724D">
        <w:rPr>
          <w:rFonts w:ascii="Arial" w:eastAsiaTheme="minorEastAsia" w:hAnsi="Arial" w:cs="Arial"/>
          <w:sz w:val="20"/>
          <w:szCs w:val="20"/>
          <w:lang w:val="fr-FR"/>
        </w:rPr>
        <w:t>est</w:t>
      </w:r>
      <w:proofErr w:type="gramEnd"/>
      <w:r w:rsidR="00964066" w:rsidRPr="0018724D">
        <w:rPr>
          <w:rFonts w:ascii="Arial" w:eastAsiaTheme="minorEastAsia" w:hAnsi="Arial" w:cs="Arial"/>
          <w:sz w:val="20"/>
          <w:szCs w:val="20"/>
          <w:lang w:val="fr-FR"/>
        </w:rPr>
        <w:t xml:space="preserve"> déterminée comme suit</w:t>
      </w:r>
      <w:r w:rsidR="008E54CE" w:rsidRPr="0018724D">
        <w:rPr>
          <w:rFonts w:ascii="Arial" w:eastAsiaTheme="minorEastAsia" w:hAnsi="Arial" w:cs="Arial"/>
          <w:sz w:val="20"/>
          <w:szCs w:val="20"/>
          <w:lang w:val="fr-FR"/>
        </w:rPr>
        <w:t xml:space="preserve"> </w:t>
      </w:r>
      <w:r w:rsidR="00947AEA" w:rsidRPr="0018724D">
        <w:rPr>
          <w:rFonts w:ascii="Arial" w:eastAsiaTheme="minorEastAsia" w:hAnsi="Arial" w:cs="Arial"/>
          <w:sz w:val="20"/>
          <w:szCs w:val="20"/>
          <w:lang w:val="fr-FR"/>
        </w:rPr>
        <w:t>:</w:t>
      </w:r>
    </w:p>
    <w:p w14:paraId="53B93270" w14:textId="77777777" w:rsidR="009A2CA6" w:rsidRPr="003D764E" w:rsidRDefault="009A2CA6" w:rsidP="009A2CA6">
      <w:pPr>
        <w:pStyle w:val="ListParagraph"/>
        <w:spacing w:after="0"/>
        <w:rPr>
          <w:rFonts w:eastAsiaTheme="minorEastAsia"/>
          <w:sz w:val="20"/>
          <w:szCs w:val="20"/>
          <w:lang w:val="fr-FR"/>
        </w:rPr>
      </w:pPr>
    </w:p>
    <w:p w14:paraId="22A49203" w14:textId="4C63697D" w:rsidR="00947AEA" w:rsidRDefault="00FF6CC8" w:rsidP="00313B46">
      <w:pPr>
        <w:spacing w:after="0"/>
        <w:rPr>
          <w:rFonts w:eastAsiaTheme="minorEastAsia"/>
          <w:i/>
          <w:sz w:val="20"/>
          <w:szCs w:val="20"/>
          <w:lang w:val="en-US"/>
        </w:rPr>
      </w:pPr>
      <m:oMath>
        <m:sSub>
          <m:sSubPr>
            <m:ctrlPr>
              <w:rPr>
                <w:rFonts w:ascii="Cambria Math" w:hAnsi="Cambria Math"/>
                <w:i/>
                <w:sz w:val="20"/>
                <w:szCs w:val="20"/>
                <w:lang w:val="fr-FR"/>
              </w:rPr>
            </m:ctrlPr>
          </m:sSubPr>
          <m:e>
            <m:r>
              <w:rPr>
                <w:rFonts w:ascii="Cambria Math" w:hAnsi="Cambria Math"/>
                <w:sz w:val="20"/>
                <w:szCs w:val="20"/>
                <w:lang w:val="fr-FR"/>
              </w:rPr>
              <m:t>HG</m:t>
            </m:r>
          </m:e>
          <m:sub>
            <m:r>
              <w:rPr>
                <w:rFonts w:ascii="Cambria Math" w:hAnsi="Cambria Math"/>
                <w:sz w:val="20"/>
                <w:szCs w:val="20"/>
                <w:lang w:val="fr-FR"/>
              </w:rPr>
              <m:t>y</m:t>
            </m:r>
          </m:sub>
        </m:sSub>
        <m:r>
          <w:rPr>
            <w:rFonts w:ascii="Cambria Math" w:hAnsi="Cambria Math"/>
            <w:sz w:val="20"/>
            <w:szCs w:val="20"/>
            <w:lang w:val="en-US"/>
          </w:rPr>
          <m:t xml:space="preserve"> = </m:t>
        </m:r>
        <m:nary>
          <m:naryPr>
            <m:chr m:val="∑"/>
            <m:limLoc m:val="undOvr"/>
            <m:supHide m:val="1"/>
            <m:ctrlPr>
              <w:rPr>
                <w:rFonts w:ascii="Cambria Math" w:hAnsi="Cambria Math"/>
                <w:i/>
                <w:sz w:val="20"/>
                <w:szCs w:val="20"/>
                <w:lang w:val="fr-FR"/>
              </w:rPr>
            </m:ctrlPr>
          </m:naryPr>
          <m:sub>
            <m:r>
              <w:rPr>
                <w:rFonts w:ascii="Cambria Math" w:hAnsi="Cambria Math"/>
                <w:sz w:val="20"/>
                <w:szCs w:val="20"/>
                <w:lang w:val="fr-FR"/>
              </w:rPr>
              <m:t>j</m:t>
            </m:r>
          </m:sub>
          <m:sup/>
          <m:e>
            <m:sSub>
              <m:sSubPr>
                <m:ctrlPr>
                  <w:rPr>
                    <w:rFonts w:ascii="Cambria Math" w:hAnsi="Cambria Math"/>
                    <w:i/>
                    <w:sz w:val="20"/>
                    <w:szCs w:val="20"/>
                    <w:lang w:val="fr-FR"/>
                  </w:rPr>
                </m:ctrlPr>
              </m:sSubPr>
              <m:e>
                <m:r>
                  <w:rPr>
                    <w:rFonts w:ascii="Cambria Math" w:hAnsi="Cambria Math"/>
                    <w:sz w:val="20"/>
                    <w:szCs w:val="20"/>
                    <w:lang w:val="fr-FR"/>
                  </w:rPr>
                  <m:t>NCV</m:t>
                </m:r>
              </m:e>
              <m:sub>
                <m:r>
                  <w:rPr>
                    <w:rFonts w:ascii="Cambria Math" w:hAnsi="Cambria Math"/>
                    <w:sz w:val="20"/>
                    <w:szCs w:val="20"/>
                    <w:lang w:val="fr-FR"/>
                  </w:rPr>
                  <m:t>et</m:t>
                </m:r>
                <m:r>
                  <w:rPr>
                    <w:rFonts w:ascii="Cambria Math" w:hAnsi="Cambria Math"/>
                    <w:sz w:val="20"/>
                    <w:szCs w:val="20"/>
                    <w:lang w:val="en-US"/>
                  </w:rPr>
                  <m:t>h</m:t>
                </m:r>
                <m:r>
                  <w:rPr>
                    <w:rFonts w:ascii="Cambria Math" w:hAnsi="Cambria Math"/>
                    <w:sz w:val="20"/>
                    <w:szCs w:val="20"/>
                    <w:lang w:val="fr-FR"/>
                  </w:rPr>
                  <m:t>anol</m:t>
                </m:r>
              </m:sub>
            </m:sSub>
            <m:r>
              <w:rPr>
                <w:rFonts w:ascii="Cambria Math" w:hAnsi="Cambria Math"/>
                <w:sz w:val="20"/>
                <w:szCs w:val="20"/>
                <w:lang w:val="en-US"/>
              </w:rPr>
              <m:t>×</m:t>
            </m:r>
            <m:f>
              <m:fPr>
                <m:ctrlPr>
                  <w:rPr>
                    <w:rFonts w:ascii="Cambria Math" w:hAnsi="Cambria Math"/>
                    <w:i/>
                    <w:sz w:val="20"/>
                    <w:szCs w:val="20"/>
                    <w:lang w:val="fr-FR"/>
                  </w:rPr>
                </m:ctrlPr>
              </m:fPr>
              <m:num>
                <m:sSub>
                  <m:sSubPr>
                    <m:ctrlPr>
                      <w:rPr>
                        <w:rFonts w:ascii="Cambria Math" w:hAnsi="Cambria Math"/>
                        <w:i/>
                        <w:sz w:val="20"/>
                        <w:szCs w:val="20"/>
                        <w:lang w:val="fr-FR"/>
                      </w:rPr>
                    </m:ctrlPr>
                  </m:sSubPr>
                  <m:e>
                    <m:r>
                      <w:rPr>
                        <w:rFonts w:ascii="Cambria Math" w:hAnsi="Cambria Math" w:cs="Arial"/>
                        <w:color w:val="202122"/>
                        <w:sz w:val="20"/>
                        <w:szCs w:val="20"/>
                        <w:shd w:val="clear" w:color="auto" w:fill="F8F9FA"/>
                        <w:lang w:val="fr-FR"/>
                      </w:rPr>
                      <m:t>L</m:t>
                    </m:r>
                  </m:e>
                  <m:sub>
                    <m:r>
                      <w:rPr>
                        <w:rFonts w:ascii="Cambria Math" w:hAnsi="Cambria Math"/>
                        <w:sz w:val="20"/>
                        <w:szCs w:val="20"/>
                        <w:lang w:val="fr-FR"/>
                      </w:rPr>
                      <m:t>y</m:t>
                    </m:r>
                    <m:r>
                      <w:rPr>
                        <w:rFonts w:ascii="Cambria Math" w:hAnsi="Cambria Math"/>
                        <w:sz w:val="20"/>
                        <w:szCs w:val="20"/>
                        <w:lang w:val="en-US"/>
                      </w:rPr>
                      <m:t>,</m:t>
                    </m:r>
                    <m:r>
                      <w:rPr>
                        <w:rFonts w:ascii="Cambria Math" w:hAnsi="Cambria Math"/>
                        <w:sz w:val="20"/>
                        <w:szCs w:val="20"/>
                        <w:lang w:val="fr-FR"/>
                      </w:rPr>
                      <m:t>j</m:t>
                    </m:r>
                  </m:sub>
                </m:sSub>
              </m:num>
              <m:den>
                <m:r>
                  <w:rPr>
                    <w:rFonts w:ascii="Cambria Math" w:hAnsi="Cambria Math"/>
                    <w:sz w:val="20"/>
                    <w:szCs w:val="20"/>
                    <w:lang w:val="en-US"/>
                  </w:rPr>
                  <m:t>1000</m:t>
                </m:r>
              </m:den>
            </m:f>
            <m:r>
              <w:rPr>
                <w:rFonts w:ascii="Cambria Math" w:hAnsi="Cambria Math"/>
                <w:sz w:val="20"/>
                <w:szCs w:val="20"/>
                <w:lang w:val="en-US"/>
              </w:rPr>
              <m:t xml:space="preserve">× </m:t>
            </m:r>
            <m:r>
              <w:rPr>
                <w:rFonts w:ascii="Cambria Math" w:hAnsi="Cambria Math" w:cs="Cambria Math"/>
                <w:position w:val="4"/>
                <w:sz w:val="20"/>
                <w:szCs w:val="20"/>
                <w:lang w:val="fr-FR"/>
              </w:rPr>
              <m:t>N</m:t>
            </m:r>
            <m:r>
              <w:rPr>
                <w:rFonts w:ascii="Cambria Math" w:hAnsi="Cambria Math" w:cs="Cambria Math"/>
                <w:sz w:val="20"/>
                <w:szCs w:val="20"/>
                <w:lang w:val="fr-FR"/>
              </w:rPr>
              <m:t>y</m:t>
            </m:r>
            <m:r>
              <w:rPr>
                <w:rFonts w:ascii="Cambria Math" w:hAnsi="Cambria Math" w:cs="Cambria Math"/>
                <w:sz w:val="20"/>
                <w:szCs w:val="20"/>
                <w:lang w:val="en-US"/>
              </w:rPr>
              <m:t>,</m:t>
            </m:r>
            <m:r>
              <w:rPr>
                <w:rFonts w:ascii="Cambria Math" w:hAnsi="Cambria Math" w:cs="Cambria Math"/>
                <w:sz w:val="20"/>
                <w:szCs w:val="20"/>
                <w:lang w:val="fr-FR"/>
              </w:rPr>
              <m:t>j</m:t>
            </m:r>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S</m:t>
                </m:r>
              </m:e>
              <m:sub>
                <m:r>
                  <w:rPr>
                    <w:rFonts w:ascii="Cambria Math" w:hAnsi="Cambria Math"/>
                    <w:sz w:val="20"/>
                    <w:szCs w:val="20"/>
                    <w:lang w:val="fr-FR"/>
                  </w:rPr>
                  <m:t>y</m:t>
                </m:r>
                <m:r>
                  <w:rPr>
                    <w:rFonts w:ascii="Cambria Math" w:hAnsi="Cambria Math"/>
                    <w:sz w:val="20"/>
                    <w:szCs w:val="20"/>
                    <w:lang w:val="en-US"/>
                  </w:rPr>
                  <m:t>,</m:t>
                </m:r>
                <m:r>
                  <w:rPr>
                    <w:rFonts w:ascii="Cambria Math" w:hAnsi="Cambria Math"/>
                    <w:sz w:val="20"/>
                    <w:szCs w:val="20"/>
                    <w:lang w:val="fr-FR"/>
                  </w:rPr>
                  <m:t>j</m:t>
                </m:r>
              </m:sub>
            </m:sSub>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η</m:t>
                </m:r>
              </m:e>
              <m:sub>
                <m:r>
                  <w:rPr>
                    <w:rFonts w:ascii="Cambria Math" w:hAnsi="Cambria Math"/>
                    <w:sz w:val="20"/>
                    <w:szCs w:val="20"/>
                    <w:lang w:val="fr-FR"/>
                  </w:rPr>
                  <m:t>PJ</m:t>
                </m:r>
              </m:sub>
            </m:sSub>
            <m:r>
              <w:rPr>
                <w:rFonts w:ascii="Cambria Math" w:hAnsi="Cambria Math"/>
                <w:sz w:val="20"/>
                <w:szCs w:val="20"/>
                <w:lang w:val="en-US"/>
              </w:rPr>
              <m:t>×365</m:t>
            </m:r>
          </m:e>
        </m:nary>
      </m:oMath>
      <w:r w:rsidR="00F41C9E" w:rsidRPr="007D3197">
        <w:rPr>
          <w:rFonts w:eastAsiaTheme="minorEastAsia"/>
          <w:sz w:val="20"/>
          <w:szCs w:val="20"/>
          <w:lang w:val="en-US"/>
        </w:rPr>
        <w:tab/>
      </w:r>
      <w:r w:rsidR="00F41C9E" w:rsidRPr="007D3197">
        <w:rPr>
          <w:rFonts w:eastAsiaTheme="minorEastAsia"/>
          <w:sz w:val="20"/>
          <w:szCs w:val="20"/>
          <w:lang w:val="en-US"/>
        </w:rPr>
        <w:tab/>
      </w:r>
      <w:r w:rsidR="00F41C9E" w:rsidRPr="007D3197">
        <w:rPr>
          <w:rFonts w:eastAsiaTheme="minorEastAsia"/>
          <w:sz w:val="20"/>
          <w:szCs w:val="20"/>
          <w:lang w:val="en-US"/>
        </w:rPr>
        <w:tab/>
      </w:r>
      <w:r w:rsidR="009A2CA6">
        <w:rPr>
          <w:rFonts w:eastAsiaTheme="minorEastAsia"/>
          <w:sz w:val="20"/>
          <w:szCs w:val="20"/>
          <w:lang w:val="en-US"/>
        </w:rPr>
        <w:tab/>
      </w:r>
      <w:r w:rsidR="009A2CA6">
        <w:rPr>
          <w:rFonts w:eastAsiaTheme="minorEastAsia"/>
          <w:sz w:val="20"/>
          <w:szCs w:val="20"/>
          <w:lang w:val="en-US"/>
        </w:rPr>
        <w:tab/>
      </w:r>
      <w:r w:rsidR="00F41C9E" w:rsidRPr="007D3197">
        <w:rPr>
          <w:rFonts w:eastAsiaTheme="minorEastAsia"/>
          <w:i/>
          <w:sz w:val="20"/>
          <w:szCs w:val="20"/>
          <w:lang w:val="en-US"/>
        </w:rPr>
        <w:t xml:space="preserve">Equation </w:t>
      </w:r>
      <w:r w:rsidR="00BC3180">
        <w:rPr>
          <w:rFonts w:eastAsiaTheme="minorEastAsia"/>
          <w:i/>
          <w:sz w:val="20"/>
          <w:szCs w:val="20"/>
          <w:lang w:val="en-US"/>
        </w:rPr>
        <w:t>5</w:t>
      </w:r>
    </w:p>
    <w:p w14:paraId="62D6811C" w14:textId="77777777" w:rsidR="009A2CA6" w:rsidRPr="007D3197" w:rsidRDefault="009A2CA6" w:rsidP="00313B46">
      <w:pPr>
        <w:spacing w:after="0"/>
        <w:rPr>
          <w:rFonts w:eastAsiaTheme="minorEastAsia"/>
          <w:b/>
          <w:sz w:val="20"/>
          <w:szCs w:val="20"/>
          <w:lang w:val="en-US"/>
        </w:rPr>
      </w:pPr>
    </w:p>
    <w:p w14:paraId="22A49204" w14:textId="479CCB4C" w:rsidR="00411B36" w:rsidRDefault="00964066" w:rsidP="00313B46">
      <w:pPr>
        <w:spacing w:after="0"/>
        <w:rPr>
          <w:rFonts w:eastAsiaTheme="minorEastAsia"/>
          <w:sz w:val="20"/>
          <w:szCs w:val="20"/>
          <w:lang w:val="fr-FR"/>
        </w:rPr>
      </w:pPr>
      <w:r w:rsidRPr="003D764E">
        <w:rPr>
          <w:rFonts w:eastAsiaTheme="minorEastAsia"/>
          <w:sz w:val="20"/>
          <w:szCs w:val="20"/>
          <w:lang w:val="fr-FR"/>
        </w:rPr>
        <w:t>Avec</w:t>
      </w:r>
      <w:r w:rsidR="008E54CE">
        <w:rPr>
          <w:rFonts w:eastAsiaTheme="minorEastAsia"/>
          <w:sz w:val="20"/>
          <w:szCs w:val="20"/>
          <w:lang w:val="fr-FR"/>
        </w:rPr>
        <w:t xml:space="preserve"> </w:t>
      </w:r>
      <w:r w:rsidR="0049790D" w:rsidRPr="003D764E">
        <w:rPr>
          <w:rFonts w:eastAsiaTheme="minorEastAsia"/>
          <w:sz w:val="20"/>
          <w:szCs w:val="20"/>
          <w:lang w:val="fr-FR"/>
        </w:rPr>
        <w:t>:</w:t>
      </w:r>
    </w:p>
    <w:p w14:paraId="3086548E" w14:textId="77777777" w:rsidR="009A2CA6" w:rsidRPr="003D764E" w:rsidRDefault="009A2CA6" w:rsidP="00313B46">
      <w:pPr>
        <w:spacing w:after="0"/>
        <w:rPr>
          <w:rFonts w:eastAsiaTheme="minorEastAsia"/>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2"/>
        <w:gridCol w:w="404"/>
        <w:gridCol w:w="6491"/>
        <w:gridCol w:w="72"/>
      </w:tblGrid>
      <w:tr w:rsidR="00411B36" w:rsidRPr="00FF6CC8" w14:paraId="22A49208" w14:textId="77777777">
        <w:tc>
          <w:tcPr>
            <w:tcW w:w="2142" w:type="dxa"/>
          </w:tcPr>
          <w:p w14:paraId="22A49205" w14:textId="77777777" w:rsidR="00411B36" w:rsidRPr="003D764E"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NCV</m:t>
                    </m:r>
                  </m:e>
                  <m:sub>
                    <m:r>
                      <w:rPr>
                        <w:rFonts w:ascii="Cambria Math" w:hAnsi="Cambria Math"/>
                        <w:sz w:val="20"/>
                        <w:szCs w:val="20"/>
                        <w:lang w:val="fr-FR"/>
                      </w:rPr>
                      <m:t>et</m:t>
                    </m:r>
                    <m:r>
                      <w:rPr>
                        <w:rFonts w:ascii="Cambria Math" w:hAnsi="Cambria Math"/>
                        <w:sz w:val="20"/>
                        <w:szCs w:val="20"/>
                        <w:lang w:val="fr-FR"/>
                      </w:rPr>
                      <m:t>h</m:t>
                    </m:r>
                    <m:r>
                      <w:rPr>
                        <w:rFonts w:ascii="Cambria Math" w:hAnsi="Cambria Math"/>
                        <w:sz w:val="20"/>
                        <w:szCs w:val="20"/>
                        <w:lang w:val="fr-FR"/>
                      </w:rPr>
                      <m:t>anol</m:t>
                    </m:r>
                  </m:sub>
                </m:sSub>
              </m:oMath>
            </m:oMathPara>
          </w:p>
        </w:tc>
        <w:tc>
          <w:tcPr>
            <w:tcW w:w="405" w:type="dxa"/>
          </w:tcPr>
          <w:p w14:paraId="22A49206" w14:textId="77777777" w:rsidR="00411B36" w:rsidRPr="003D764E" w:rsidRDefault="00411B36"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gridSpan w:val="2"/>
          </w:tcPr>
          <w:p w14:paraId="22A49207" w14:textId="77777777" w:rsidR="00F70DF8" w:rsidRPr="00322C56" w:rsidRDefault="00F70DF8" w:rsidP="008E54CE">
            <w:pPr>
              <w:rPr>
                <w:rFonts w:eastAsia="Times New Roman" w:cstheme="minorHAnsi"/>
                <w:sz w:val="21"/>
                <w:szCs w:val="21"/>
                <w:lang w:val="fr-FR"/>
              </w:rPr>
            </w:pPr>
            <w:r w:rsidRPr="00322C56">
              <w:rPr>
                <w:rFonts w:eastAsia="Times New Roman" w:cstheme="minorHAnsi"/>
                <w:sz w:val="21"/>
                <w:szCs w:val="21"/>
                <w:lang w:val="fr-FR"/>
              </w:rPr>
              <w:t>Pouvoir calorifique inférieur de l'éthanol (TJ/m3).</w:t>
            </w:r>
          </w:p>
        </w:tc>
      </w:tr>
      <w:tr w:rsidR="00411B36" w:rsidRPr="00FF6CC8" w14:paraId="22A4920C" w14:textId="77777777">
        <w:tc>
          <w:tcPr>
            <w:tcW w:w="2142" w:type="dxa"/>
          </w:tcPr>
          <w:p w14:paraId="22A49209" w14:textId="77777777" w:rsidR="00411B36" w:rsidRPr="003D764E" w:rsidRDefault="00FF6CC8" w:rsidP="00313B46">
            <w:pPr>
              <w:spacing w:after="0" w:line="276" w:lineRule="auto"/>
              <w:rPr>
                <w:rFonts w:eastAsiaTheme="minorEastAsia"/>
                <w:sz w:val="20"/>
                <w:szCs w:val="20"/>
                <w:highlight w:val="yellow"/>
                <w:lang w:val="fr-FR"/>
              </w:rPr>
            </w:pPr>
            <m:oMath>
              <m:sSub>
                <m:sSubPr>
                  <m:ctrlPr>
                    <w:rPr>
                      <w:rFonts w:ascii="Cambria Math" w:hAnsi="Cambria Math"/>
                      <w:i/>
                      <w:sz w:val="20"/>
                      <w:szCs w:val="20"/>
                      <w:lang w:val="fr-FR"/>
                    </w:rPr>
                  </m:ctrlPr>
                </m:sSubPr>
                <m:e>
                  <m:r>
                    <w:rPr>
                      <w:rFonts w:ascii="Cambria Math" w:hAnsi="Cambria Math"/>
                      <w:sz w:val="20"/>
                      <w:szCs w:val="20"/>
                      <w:lang w:val="fr-FR"/>
                    </w:rPr>
                    <m:t>L</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w:r w:rsidR="00411B36" w:rsidRPr="003D764E">
              <w:rPr>
                <w:rFonts w:ascii="Cambria Math" w:eastAsiaTheme="minorEastAsia" w:hAnsi="Cambria Math"/>
                <w:sz w:val="20"/>
                <w:szCs w:val="20"/>
                <w:lang w:val="fr-FR"/>
              </w:rPr>
              <w:tab/>
            </w:r>
          </w:p>
        </w:tc>
        <w:tc>
          <w:tcPr>
            <w:tcW w:w="405" w:type="dxa"/>
          </w:tcPr>
          <w:p w14:paraId="22A4920A" w14:textId="77777777" w:rsidR="00411B36" w:rsidRPr="003D764E" w:rsidRDefault="00411B36"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gridSpan w:val="2"/>
          </w:tcPr>
          <w:p w14:paraId="22A4920B" w14:textId="77777777" w:rsidR="00F70DF8" w:rsidRPr="00322C56" w:rsidRDefault="00F70DF8" w:rsidP="008E54CE">
            <w:pPr>
              <w:rPr>
                <w:rFonts w:eastAsia="Times New Roman" w:cstheme="minorHAnsi"/>
                <w:sz w:val="21"/>
                <w:szCs w:val="21"/>
                <w:lang w:val="fr-FR"/>
              </w:rPr>
            </w:pPr>
            <w:r w:rsidRPr="00322C56">
              <w:rPr>
                <w:rFonts w:eastAsia="Times New Roman" w:cstheme="minorHAnsi"/>
                <w:sz w:val="21"/>
                <w:szCs w:val="21"/>
                <w:lang w:val="fr-FR"/>
              </w:rPr>
              <w:t>Consommation quotidienne moyenne d'éthanol par les ménages participant à l'activité du lot j au cours de l'année y (en litres).</w:t>
            </w:r>
          </w:p>
        </w:tc>
      </w:tr>
      <w:tr w:rsidR="00411B36" w:rsidRPr="00FF6CC8" w14:paraId="22A49210" w14:textId="77777777">
        <w:tc>
          <w:tcPr>
            <w:tcW w:w="2142" w:type="dxa"/>
          </w:tcPr>
          <w:p w14:paraId="22A4920D" w14:textId="77777777" w:rsidR="00411B36" w:rsidRPr="003D764E"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m:oMathPara>
          </w:p>
        </w:tc>
        <w:tc>
          <w:tcPr>
            <w:tcW w:w="405" w:type="dxa"/>
          </w:tcPr>
          <w:p w14:paraId="22A4920E" w14:textId="77777777" w:rsidR="00411B36" w:rsidRPr="003D764E" w:rsidRDefault="00411B36"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gridSpan w:val="2"/>
          </w:tcPr>
          <w:p w14:paraId="22A4920F" w14:textId="77777777" w:rsidR="00F70DF8" w:rsidRPr="00322C56" w:rsidRDefault="00F70DF8" w:rsidP="008E54CE">
            <w:pPr>
              <w:rPr>
                <w:rFonts w:eastAsia="Times New Roman" w:cstheme="minorHAnsi"/>
                <w:sz w:val="21"/>
                <w:szCs w:val="21"/>
                <w:lang w:val="fr-FR"/>
              </w:rPr>
            </w:pPr>
            <w:r w:rsidRPr="00322C56">
              <w:rPr>
                <w:rFonts w:eastAsia="Times New Roman" w:cstheme="minorHAnsi"/>
                <w:sz w:val="21"/>
                <w:szCs w:val="21"/>
                <w:lang w:val="fr-FR"/>
              </w:rPr>
              <w:t xml:space="preserve">Nombre </w:t>
            </w:r>
            <w:r w:rsidR="001E4484" w:rsidRPr="00322C56">
              <w:rPr>
                <w:rFonts w:eastAsia="Times New Roman" w:cstheme="minorHAnsi"/>
                <w:sz w:val="21"/>
                <w:szCs w:val="21"/>
                <w:lang w:val="fr-FR"/>
              </w:rPr>
              <w:t>total</w:t>
            </w:r>
            <w:r w:rsidRPr="00322C56">
              <w:rPr>
                <w:rFonts w:eastAsia="Times New Roman" w:cstheme="minorHAnsi"/>
                <w:sz w:val="21"/>
                <w:szCs w:val="21"/>
                <w:lang w:val="fr-FR"/>
              </w:rPr>
              <w:t xml:space="preserve"> de dispositifs d'activité du lot j enregistrés dans le cadre de l'activité (nombre)</w:t>
            </w:r>
          </w:p>
        </w:tc>
      </w:tr>
      <w:tr w:rsidR="00475270" w:rsidRPr="00FF6CC8" w14:paraId="22A49214" w14:textId="77777777">
        <w:trPr>
          <w:gridAfter w:val="1"/>
          <w:wAfter w:w="73" w:type="dxa"/>
        </w:trPr>
        <w:tc>
          <w:tcPr>
            <w:tcW w:w="2142" w:type="dxa"/>
          </w:tcPr>
          <w:p w14:paraId="22A49211" w14:textId="77777777" w:rsidR="000C5820" w:rsidRPr="003D764E" w:rsidRDefault="00FF6CC8" w:rsidP="00313B46">
            <w:pPr>
              <w:spacing w:after="0"/>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S</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m:oMathPara>
          </w:p>
        </w:tc>
        <w:tc>
          <w:tcPr>
            <w:tcW w:w="405" w:type="dxa"/>
          </w:tcPr>
          <w:p w14:paraId="22A49212" w14:textId="77777777" w:rsidR="000C5820" w:rsidRPr="003D764E" w:rsidRDefault="000C5820"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tcPr>
          <w:p w14:paraId="22A49213" w14:textId="4ADB61BB" w:rsidR="00F70DF8" w:rsidRPr="00322C56" w:rsidRDefault="00F70DF8" w:rsidP="008E54CE">
            <w:pPr>
              <w:rPr>
                <w:rFonts w:eastAsia="Times New Roman" w:cstheme="minorHAnsi"/>
                <w:sz w:val="21"/>
                <w:szCs w:val="21"/>
                <w:lang w:val="fr-FR"/>
              </w:rPr>
            </w:pPr>
            <w:r w:rsidRPr="00322C56">
              <w:rPr>
                <w:rFonts w:eastAsia="Times New Roman" w:cstheme="minorHAnsi"/>
                <w:sz w:val="21"/>
                <w:szCs w:val="21"/>
                <w:lang w:val="fr-FR"/>
              </w:rPr>
              <w:t>P</w:t>
            </w:r>
            <w:r w:rsidR="001E4484" w:rsidRPr="00322C56">
              <w:rPr>
                <w:rFonts w:eastAsia="Times New Roman" w:cstheme="minorHAnsi"/>
                <w:sz w:val="21"/>
                <w:szCs w:val="21"/>
                <w:lang w:val="fr-FR"/>
              </w:rPr>
              <w:t>roportion</w:t>
            </w:r>
            <w:r w:rsidRPr="00322C56">
              <w:rPr>
                <w:rFonts w:eastAsia="Times New Roman" w:cstheme="minorHAnsi"/>
                <w:sz w:val="21"/>
                <w:szCs w:val="21"/>
                <w:lang w:val="fr-FR"/>
              </w:rPr>
              <w:t xml:space="preserve"> des </w:t>
            </w:r>
            <w:r w:rsidR="00115B24" w:rsidRPr="00322C56">
              <w:rPr>
                <w:rFonts w:eastAsia="Times New Roman" w:cstheme="minorHAnsi"/>
                <w:sz w:val="21"/>
                <w:szCs w:val="21"/>
                <w:lang w:val="fr-FR"/>
              </w:rPr>
              <w:t>réchauds</w:t>
            </w:r>
            <w:r w:rsidRPr="00322C56">
              <w:rPr>
                <w:rFonts w:eastAsia="Times New Roman" w:cstheme="minorHAnsi"/>
                <w:sz w:val="21"/>
                <w:szCs w:val="21"/>
                <w:lang w:val="fr-FR"/>
              </w:rPr>
              <w:t xml:space="preserve"> à l'éthanol du lot j fonctionnant au cours de l'année y (pourcentage).</w:t>
            </w:r>
          </w:p>
        </w:tc>
      </w:tr>
      <w:tr w:rsidR="000C5820" w:rsidRPr="00FF6CC8" w14:paraId="22A49218" w14:textId="77777777" w:rsidTr="00A85FE6">
        <w:trPr>
          <w:trHeight w:val="448"/>
        </w:trPr>
        <w:tc>
          <w:tcPr>
            <w:tcW w:w="2142" w:type="dxa"/>
          </w:tcPr>
          <w:p w14:paraId="22A49215" w14:textId="77777777" w:rsidR="000C5820" w:rsidRPr="003D764E" w:rsidRDefault="00FF6CC8" w:rsidP="00313B46">
            <w:pPr>
              <w:spacing w:after="0"/>
              <w:ind w:left="-284"/>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η</m:t>
                    </m:r>
                  </m:e>
                  <m:sub>
                    <m:r>
                      <w:rPr>
                        <w:rFonts w:ascii="Cambria Math" w:hAnsi="Cambria Math"/>
                        <w:sz w:val="20"/>
                        <w:szCs w:val="20"/>
                        <w:lang w:val="fr-FR"/>
                      </w:rPr>
                      <m:t>PJ</m:t>
                    </m:r>
                  </m:sub>
                </m:sSub>
              </m:oMath>
            </m:oMathPara>
          </w:p>
        </w:tc>
        <w:tc>
          <w:tcPr>
            <w:tcW w:w="405" w:type="dxa"/>
          </w:tcPr>
          <w:p w14:paraId="22A49216" w14:textId="77777777" w:rsidR="000C5820" w:rsidRPr="003D764E" w:rsidRDefault="000C5820"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42" w:type="dxa"/>
            <w:gridSpan w:val="2"/>
          </w:tcPr>
          <w:p w14:paraId="22A49217" w14:textId="254491C0" w:rsidR="00F70DF8" w:rsidRPr="00322C56" w:rsidRDefault="00F70DF8" w:rsidP="008E54CE">
            <w:pPr>
              <w:rPr>
                <w:rFonts w:eastAsia="Times New Roman" w:cstheme="minorHAnsi"/>
                <w:sz w:val="21"/>
                <w:szCs w:val="21"/>
                <w:lang w:val="fr-FR"/>
              </w:rPr>
            </w:pPr>
            <w:r w:rsidRPr="00322C56">
              <w:rPr>
                <w:rFonts w:eastAsia="Times New Roman" w:cstheme="minorHAnsi"/>
                <w:sz w:val="21"/>
                <w:szCs w:val="21"/>
                <w:lang w:val="fr-FR"/>
              </w:rPr>
              <w:t>Rendement thermique moyen d</w:t>
            </w:r>
            <w:r w:rsidR="001E4484" w:rsidRPr="00322C56">
              <w:rPr>
                <w:rFonts w:eastAsia="Times New Roman" w:cstheme="minorHAnsi"/>
                <w:sz w:val="21"/>
                <w:szCs w:val="21"/>
                <w:lang w:val="fr-FR"/>
              </w:rPr>
              <w:t xml:space="preserve">es </w:t>
            </w:r>
            <w:r w:rsidR="00115B24" w:rsidRPr="00322C56">
              <w:rPr>
                <w:rFonts w:eastAsia="Times New Roman" w:cstheme="minorHAnsi"/>
                <w:sz w:val="21"/>
                <w:szCs w:val="21"/>
                <w:lang w:val="fr-FR"/>
              </w:rPr>
              <w:t>réchauds</w:t>
            </w:r>
            <w:r w:rsidRPr="00322C56">
              <w:rPr>
                <w:rFonts w:eastAsia="Times New Roman" w:cstheme="minorHAnsi"/>
                <w:sz w:val="21"/>
                <w:szCs w:val="21"/>
                <w:lang w:val="fr-FR"/>
              </w:rPr>
              <w:t xml:space="preserve"> à l'éthanol utilisé par le</w:t>
            </w:r>
            <w:r w:rsidR="001E4484" w:rsidRPr="00322C56">
              <w:rPr>
                <w:rFonts w:eastAsia="Times New Roman" w:cstheme="minorHAnsi"/>
                <w:sz w:val="21"/>
                <w:szCs w:val="21"/>
                <w:lang w:val="fr-FR"/>
              </w:rPr>
              <w:t>s</w:t>
            </w:r>
            <w:r w:rsidRPr="00322C56">
              <w:rPr>
                <w:rFonts w:eastAsia="Times New Roman" w:cstheme="minorHAnsi"/>
                <w:sz w:val="21"/>
                <w:szCs w:val="21"/>
                <w:lang w:val="fr-FR"/>
              </w:rPr>
              <w:t xml:space="preserve"> ménage</w:t>
            </w:r>
            <w:r w:rsidR="001E4484" w:rsidRPr="00322C56">
              <w:rPr>
                <w:rFonts w:eastAsia="Times New Roman" w:cstheme="minorHAnsi"/>
                <w:sz w:val="21"/>
                <w:szCs w:val="21"/>
                <w:lang w:val="fr-FR"/>
              </w:rPr>
              <w:t>s</w:t>
            </w:r>
            <w:r w:rsidRPr="00322C56">
              <w:rPr>
                <w:rFonts w:eastAsia="Times New Roman" w:cstheme="minorHAnsi"/>
                <w:sz w:val="21"/>
                <w:szCs w:val="21"/>
                <w:lang w:val="fr-FR"/>
              </w:rPr>
              <w:t xml:space="preserve"> participant</w:t>
            </w:r>
            <w:r w:rsidR="001E4484" w:rsidRPr="00322C56">
              <w:rPr>
                <w:rFonts w:eastAsia="Times New Roman" w:cstheme="minorHAnsi"/>
                <w:sz w:val="21"/>
                <w:szCs w:val="21"/>
                <w:lang w:val="fr-FR"/>
              </w:rPr>
              <w:t>s</w:t>
            </w:r>
            <w:r w:rsidRPr="00322C56">
              <w:rPr>
                <w:rFonts w:eastAsia="Times New Roman" w:cstheme="minorHAnsi"/>
                <w:sz w:val="21"/>
                <w:szCs w:val="21"/>
                <w:lang w:val="fr-FR"/>
              </w:rPr>
              <w:t xml:space="preserve"> à l'activité (pourcentage).</w:t>
            </w:r>
          </w:p>
        </w:tc>
      </w:tr>
    </w:tbl>
    <w:p w14:paraId="22A49219" w14:textId="77777777" w:rsidR="009E29E4" w:rsidRPr="003D764E" w:rsidRDefault="009E29E4" w:rsidP="005B0A81">
      <w:pPr>
        <w:autoSpaceDE w:val="0"/>
        <w:autoSpaceDN w:val="0"/>
        <w:adjustRightInd w:val="0"/>
        <w:spacing w:after="0" w:line="240" w:lineRule="auto"/>
        <w:rPr>
          <w:rFonts w:ascii="Arial" w:hAnsi="Arial" w:cs="Arial"/>
          <w:sz w:val="20"/>
          <w:szCs w:val="20"/>
          <w:highlight w:val="yellow"/>
          <w:lang w:val="fr-FR"/>
        </w:rPr>
      </w:pPr>
    </w:p>
    <w:p w14:paraId="22A4921A" w14:textId="77777777" w:rsidR="00F70DF8" w:rsidRPr="003D764E" w:rsidRDefault="00F70DF8" w:rsidP="004D1186">
      <w:pPr>
        <w:pStyle w:val="ListParagraph"/>
        <w:numPr>
          <w:ilvl w:val="1"/>
          <w:numId w:val="18"/>
        </w:numPr>
        <w:spacing w:after="0"/>
        <w:rPr>
          <w:rFonts w:eastAsiaTheme="minorEastAsia"/>
          <w:b/>
          <w:sz w:val="20"/>
          <w:szCs w:val="20"/>
          <w:lang w:val="fr-FR"/>
        </w:rPr>
      </w:pPr>
      <w:r w:rsidRPr="003D764E">
        <w:rPr>
          <w:rFonts w:eastAsiaTheme="minorEastAsia"/>
          <w:b/>
          <w:sz w:val="20"/>
          <w:szCs w:val="20"/>
          <w:lang w:val="fr-FR"/>
        </w:rPr>
        <w:t xml:space="preserve">Quelle que soit l'option choisie pour le calcul de </w:t>
      </w:r>
      <w:r w:rsidR="001E4484" w:rsidRPr="003D764E">
        <w:rPr>
          <w:i/>
          <w:sz w:val="20"/>
          <w:szCs w:val="20"/>
          <w:lang w:val="fr-FR"/>
        </w:rPr>
        <w:t>B</w:t>
      </w:r>
      <w:r w:rsidR="001E4484" w:rsidRPr="003D764E">
        <w:rPr>
          <w:i/>
          <w:sz w:val="20"/>
          <w:szCs w:val="20"/>
          <w:vertAlign w:val="subscript"/>
          <w:lang w:val="fr-FR"/>
        </w:rPr>
        <w:t>y</w:t>
      </w:r>
      <w:r w:rsidRPr="003D764E">
        <w:rPr>
          <w:rFonts w:eastAsiaTheme="minorEastAsia"/>
          <w:b/>
          <w:sz w:val="20"/>
          <w:szCs w:val="20"/>
          <w:lang w:val="fr-FR"/>
        </w:rPr>
        <w:t>, les conditions suivantes s'appliquent :</w:t>
      </w:r>
    </w:p>
    <w:p w14:paraId="22A4921B" w14:textId="77777777" w:rsidR="00395D48" w:rsidRPr="003D764E" w:rsidRDefault="00395D48" w:rsidP="00313B46">
      <w:pPr>
        <w:pStyle w:val="ListParagraph"/>
        <w:spacing w:after="0"/>
        <w:rPr>
          <w:rFonts w:eastAsiaTheme="minorEastAsia"/>
          <w:b/>
          <w:sz w:val="20"/>
          <w:szCs w:val="20"/>
          <w:lang w:val="fr-FR"/>
        </w:rPr>
      </w:pPr>
    </w:p>
    <w:p w14:paraId="32772B04" w14:textId="13C6482B" w:rsidR="006709F7" w:rsidRDefault="00F70DF8" w:rsidP="0018724D">
      <w:pPr>
        <w:pStyle w:val="NormalWeb"/>
        <w:spacing w:before="0" w:beforeAutospacing="0" w:after="0" w:afterAutospacing="0" w:line="276" w:lineRule="auto"/>
        <w:rPr>
          <w:rFonts w:ascii="ArialMT" w:hAnsi="ArialMT"/>
          <w:sz w:val="20"/>
          <w:szCs w:val="20"/>
          <w:lang w:val="fr-FR"/>
        </w:rPr>
      </w:pPr>
      <w:r w:rsidRPr="003D764E">
        <w:rPr>
          <w:rFonts w:ascii="ArialMT" w:hAnsi="ArialMT"/>
          <w:sz w:val="20"/>
          <w:szCs w:val="20"/>
          <w:lang w:val="fr-FR"/>
        </w:rPr>
        <w:t xml:space="preserve">La </w:t>
      </w:r>
      <w:r w:rsidRPr="003D764E">
        <w:rPr>
          <w:rFonts w:ascii="ArialMT" w:hAnsi="ArialMT"/>
          <w:b/>
          <w:bCs/>
          <w:sz w:val="20"/>
          <w:szCs w:val="20"/>
          <w:lang w:val="fr-FR"/>
        </w:rPr>
        <w:t>durée de vie de chaque type de dispositif d</w:t>
      </w:r>
      <w:r w:rsidR="00AD4A50" w:rsidRPr="003D764E">
        <w:rPr>
          <w:rFonts w:ascii="ArialMT" w:hAnsi="ArialMT"/>
          <w:b/>
          <w:bCs/>
          <w:sz w:val="20"/>
          <w:szCs w:val="20"/>
          <w:lang w:val="fr-FR"/>
        </w:rPr>
        <w:t>e l</w:t>
      </w:r>
      <w:r w:rsidRPr="003D764E">
        <w:rPr>
          <w:rFonts w:ascii="ArialMT" w:hAnsi="ArialMT"/>
          <w:b/>
          <w:bCs/>
          <w:sz w:val="20"/>
          <w:szCs w:val="20"/>
          <w:lang w:val="fr-FR"/>
        </w:rPr>
        <w:t>'activité</w:t>
      </w:r>
      <w:r w:rsidRPr="003D764E">
        <w:rPr>
          <w:rFonts w:ascii="ArialMT" w:hAnsi="ArialMT"/>
          <w:sz w:val="20"/>
          <w:szCs w:val="20"/>
          <w:lang w:val="fr-FR"/>
        </w:rPr>
        <w:t xml:space="preserve"> doit être </w:t>
      </w:r>
      <w:r w:rsidRPr="001738E0">
        <w:rPr>
          <w:rFonts w:ascii="ArialMT" w:hAnsi="ArialMT"/>
          <w:sz w:val="20"/>
          <w:szCs w:val="20"/>
          <w:lang w:val="fr-FR"/>
        </w:rPr>
        <w:t>documentée</w:t>
      </w:r>
      <w:r w:rsidRPr="003D764E">
        <w:rPr>
          <w:rFonts w:ascii="ArialMT" w:hAnsi="ArialMT"/>
          <w:sz w:val="20"/>
          <w:szCs w:val="20"/>
          <w:lang w:val="fr-FR"/>
        </w:rPr>
        <w:t xml:space="preserve"> sur la base des spécifications du fabricant. Si la durée de vie des dispositifs est inférieure à la période de comptabilisation, il doit être démontré que les dispositifs </w:t>
      </w:r>
      <w:r w:rsidR="00B92CF6">
        <w:rPr>
          <w:rFonts w:ascii="ArialMT" w:hAnsi="ArialMT"/>
          <w:sz w:val="20"/>
          <w:szCs w:val="20"/>
          <w:lang w:val="fr-FR"/>
        </w:rPr>
        <w:t>sont</w:t>
      </w:r>
      <w:r w:rsidR="00B92CF6" w:rsidRPr="003D764E">
        <w:rPr>
          <w:rFonts w:ascii="ArialMT" w:hAnsi="ArialMT"/>
          <w:sz w:val="20"/>
          <w:szCs w:val="20"/>
          <w:lang w:val="fr-FR"/>
        </w:rPr>
        <w:t xml:space="preserve"> </w:t>
      </w:r>
      <w:r w:rsidRPr="003D764E">
        <w:rPr>
          <w:rFonts w:ascii="ArialMT" w:hAnsi="ArialMT"/>
          <w:sz w:val="20"/>
          <w:szCs w:val="20"/>
          <w:lang w:val="fr-FR"/>
        </w:rPr>
        <w:t xml:space="preserve">remplacés </w:t>
      </w:r>
      <w:r w:rsidR="00AD4A50" w:rsidRPr="003D764E">
        <w:rPr>
          <w:rFonts w:ascii="ArialMT" w:hAnsi="ArialMT"/>
          <w:sz w:val="20"/>
          <w:szCs w:val="20"/>
          <w:lang w:val="fr-FR"/>
        </w:rPr>
        <w:t>à</w:t>
      </w:r>
      <w:r w:rsidRPr="003D764E">
        <w:rPr>
          <w:rFonts w:ascii="ArialMT" w:hAnsi="ArialMT"/>
          <w:sz w:val="20"/>
          <w:szCs w:val="20"/>
          <w:lang w:val="fr-FR"/>
        </w:rPr>
        <w:t xml:space="preserve"> la fin de leur durée de vie. S'il n'est pas possible de démontrer que les dispositifs d</w:t>
      </w:r>
      <w:r w:rsidR="00AD4A50" w:rsidRPr="003D764E">
        <w:rPr>
          <w:rFonts w:ascii="ArialMT" w:hAnsi="ArialMT"/>
          <w:sz w:val="20"/>
          <w:szCs w:val="20"/>
          <w:lang w:val="fr-FR"/>
        </w:rPr>
        <w:t>e l</w:t>
      </w:r>
      <w:r w:rsidRPr="003D764E">
        <w:rPr>
          <w:rFonts w:ascii="ArialMT" w:hAnsi="ArialMT"/>
          <w:sz w:val="20"/>
          <w:szCs w:val="20"/>
          <w:lang w:val="fr-FR"/>
        </w:rPr>
        <w:t>'activité seront remplacés par de nouveaux dispositifs, aucune réduction d'émission ne peut être revendiquée au-delà de la durée de vie des dispositifs d</w:t>
      </w:r>
      <w:r w:rsidR="00AD4A50" w:rsidRPr="003D764E">
        <w:rPr>
          <w:rFonts w:ascii="ArialMT" w:hAnsi="ArialMT"/>
          <w:sz w:val="20"/>
          <w:szCs w:val="20"/>
          <w:lang w:val="fr-FR"/>
        </w:rPr>
        <w:t>e l</w:t>
      </w:r>
      <w:r w:rsidRPr="003D764E">
        <w:rPr>
          <w:rFonts w:ascii="ArialMT" w:hAnsi="ArialMT"/>
          <w:sz w:val="20"/>
          <w:szCs w:val="20"/>
          <w:lang w:val="fr-FR"/>
        </w:rPr>
        <w:t>'activité</w:t>
      </w:r>
      <w:r w:rsidR="003A42D0" w:rsidRPr="003D764E">
        <w:rPr>
          <w:rFonts w:ascii="ArialMT" w:hAnsi="ArialMT"/>
          <w:sz w:val="20"/>
          <w:szCs w:val="20"/>
          <w:lang w:val="fr-FR"/>
        </w:rPr>
        <w:t>.</w:t>
      </w:r>
      <w:r w:rsidR="00697F60" w:rsidRPr="0018724D">
        <w:rPr>
          <w:lang w:val="fr-FR"/>
        </w:rPr>
        <w:t xml:space="preserve"> </w:t>
      </w:r>
      <w:r w:rsidR="00697F60" w:rsidRPr="00697F60">
        <w:rPr>
          <w:rFonts w:ascii="ArialMT" w:hAnsi="ArialMT"/>
          <w:sz w:val="20"/>
          <w:szCs w:val="20"/>
          <w:lang w:val="fr-FR"/>
        </w:rPr>
        <w:t>L'achat/la réception de nouveaux appareils par les ménages dans le cadre de l'activité pour lesquels les poêles d'origine ont dépassé leur durée de vie opérationnelle sera suivi dans la base de données de suivi. Cette méthode est considérée comme la seule démonstration appropriée du remplacement des appareils.</w:t>
      </w:r>
    </w:p>
    <w:p w14:paraId="071DC53F" w14:textId="77777777" w:rsidR="006709F7" w:rsidRPr="003D764E" w:rsidRDefault="006709F7" w:rsidP="006709F7">
      <w:pPr>
        <w:pStyle w:val="NormalWeb"/>
        <w:spacing w:before="0" w:beforeAutospacing="0" w:after="0" w:afterAutospacing="0" w:line="276" w:lineRule="auto"/>
        <w:ind w:left="720"/>
        <w:rPr>
          <w:rFonts w:ascii="ArialMT" w:hAnsi="ArialMT"/>
          <w:sz w:val="20"/>
          <w:szCs w:val="20"/>
          <w:lang w:val="fr-FR"/>
        </w:rPr>
      </w:pPr>
    </w:p>
    <w:p w14:paraId="473A635D" w14:textId="7E30324A" w:rsidR="006709F7" w:rsidRDefault="00A33F87" w:rsidP="0018724D">
      <w:pPr>
        <w:pStyle w:val="NormalWeb"/>
        <w:spacing w:before="0" w:beforeAutospacing="0" w:after="0" w:afterAutospacing="0" w:line="276" w:lineRule="auto"/>
        <w:rPr>
          <w:rFonts w:ascii="ArialMT" w:hAnsi="ArialMT"/>
          <w:sz w:val="20"/>
          <w:szCs w:val="20"/>
          <w:lang w:val="fr-FR"/>
        </w:rPr>
      </w:pPr>
      <w:r w:rsidRPr="003D764E">
        <w:rPr>
          <w:rFonts w:ascii="ArialMT" w:hAnsi="ArialMT"/>
          <w:sz w:val="20"/>
          <w:szCs w:val="20"/>
          <w:lang w:val="fr-FR"/>
        </w:rPr>
        <w:t xml:space="preserve">Les émissions </w:t>
      </w:r>
      <w:r w:rsidR="003D764E" w:rsidRPr="003D764E">
        <w:rPr>
          <w:rFonts w:ascii="Arial" w:hAnsi="Arial" w:cs="Arial"/>
          <w:sz w:val="20"/>
          <w:szCs w:val="20"/>
          <w:lang w:val="fr-FR"/>
        </w:rPr>
        <w:t>fugitives</w:t>
      </w:r>
      <w:r w:rsidR="003D764E" w:rsidRPr="003D764E">
        <w:rPr>
          <w:rFonts w:ascii="ArialMT" w:hAnsi="ArialMT"/>
          <w:sz w:val="20"/>
          <w:szCs w:val="20"/>
          <w:lang w:val="fr-FR"/>
        </w:rPr>
        <w:t xml:space="preserve"> de</w:t>
      </w:r>
      <w:r w:rsidRPr="003D764E">
        <w:rPr>
          <w:rFonts w:ascii="ArialMT" w:hAnsi="ArialMT"/>
          <w:sz w:val="20"/>
          <w:szCs w:val="20"/>
          <w:lang w:val="fr-FR"/>
        </w:rPr>
        <w:t xml:space="preserve"> biomasse ligneuse non renouvelable économisée par l'activité d</w:t>
      </w:r>
      <w:r w:rsidR="005F2EA9" w:rsidRPr="003D764E">
        <w:rPr>
          <w:rFonts w:ascii="ArialMT" w:hAnsi="ArialMT"/>
          <w:sz w:val="20"/>
          <w:szCs w:val="20"/>
          <w:lang w:val="fr-FR"/>
        </w:rPr>
        <w:t>u</w:t>
      </w:r>
      <w:r w:rsidRPr="003D764E">
        <w:rPr>
          <w:rFonts w:ascii="ArialMT" w:hAnsi="ArialMT"/>
          <w:sz w:val="20"/>
          <w:szCs w:val="20"/>
          <w:lang w:val="fr-FR"/>
        </w:rPr>
        <w:t xml:space="preserve"> projet sont prises en compte en multipliant </w:t>
      </w:r>
      <w:r w:rsidR="003D764E" w:rsidRPr="003D764E">
        <w:rPr>
          <w:i/>
          <w:sz w:val="20"/>
          <w:szCs w:val="20"/>
          <w:lang w:val="fr-FR"/>
        </w:rPr>
        <w:t>B</w:t>
      </w:r>
      <w:r w:rsidR="003D764E" w:rsidRPr="003D764E">
        <w:rPr>
          <w:i/>
          <w:sz w:val="20"/>
          <w:szCs w:val="20"/>
          <w:vertAlign w:val="subscript"/>
          <w:lang w:val="fr-FR"/>
        </w:rPr>
        <w:t>y</w:t>
      </w:r>
      <w:r w:rsidR="008E54CE">
        <w:rPr>
          <w:i/>
          <w:sz w:val="20"/>
          <w:szCs w:val="20"/>
          <w:vertAlign w:val="subscript"/>
          <w:lang w:val="fr-FR"/>
        </w:rPr>
        <w:t xml:space="preserve"> </w:t>
      </w:r>
      <w:r w:rsidR="003D764E" w:rsidRPr="003D764E">
        <w:rPr>
          <w:rFonts w:ascii="ArialMT" w:hAnsi="ArialMT"/>
          <w:sz w:val="20"/>
          <w:szCs w:val="20"/>
          <w:lang w:val="fr-FR"/>
        </w:rPr>
        <w:t>par</w:t>
      </w:r>
      <w:r w:rsidRPr="003D764E">
        <w:rPr>
          <w:rFonts w:ascii="ArialMT" w:hAnsi="ArialMT"/>
          <w:sz w:val="20"/>
          <w:szCs w:val="20"/>
          <w:lang w:val="fr-FR"/>
        </w:rPr>
        <w:t xml:space="preserve"> un facteur d'ajustement net/brut de 0,95. Ce facteur est basé sur la valeur standard par défaut pour tenir compte de cette source de fuite</w:t>
      </w:r>
      <w:r w:rsidR="005F2EA9" w:rsidRPr="003D764E">
        <w:rPr>
          <w:rFonts w:ascii="ArialMT" w:hAnsi="ArialMT"/>
          <w:sz w:val="20"/>
          <w:szCs w:val="20"/>
          <w:lang w:val="fr-FR"/>
        </w:rPr>
        <w:t>s</w:t>
      </w:r>
      <w:r w:rsidRPr="003D764E">
        <w:rPr>
          <w:rFonts w:ascii="ArialMT" w:hAnsi="ArialMT"/>
          <w:sz w:val="20"/>
          <w:szCs w:val="20"/>
          <w:lang w:val="fr-FR"/>
        </w:rPr>
        <w:t xml:space="preserve"> </w:t>
      </w:r>
    </w:p>
    <w:p w14:paraId="22A49222" w14:textId="111F709F" w:rsidR="003E7C86" w:rsidRDefault="00A33F87" w:rsidP="0018724D">
      <w:pPr>
        <w:pStyle w:val="NormalWeb"/>
        <w:spacing w:before="0" w:beforeAutospacing="0" w:after="0" w:afterAutospacing="0" w:line="276" w:lineRule="auto"/>
        <w:rPr>
          <w:rFonts w:ascii="ArialMT" w:hAnsi="ArialMT"/>
          <w:sz w:val="20"/>
          <w:szCs w:val="20"/>
          <w:lang w:val="fr-FR"/>
        </w:rPr>
      </w:pPr>
      <w:proofErr w:type="gramStart"/>
      <w:r w:rsidRPr="003D764E">
        <w:rPr>
          <w:rFonts w:ascii="ArialMT" w:hAnsi="ArialMT"/>
          <w:sz w:val="20"/>
          <w:szCs w:val="20"/>
          <w:lang w:val="fr-FR"/>
        </w:rPr>
        <w:t>dans</w:t>
      </w:r>
      <w:proofErr w:type="gramEnd"/>
      <w:r w:rsidRPr="003D764E">
        <w:rPr>
          <w:rFonts w:ascii="ArialMT" w:hAnsi="ArialMT"/>
          <w:sz w:val="20"/>
          <w:szCs w:val="20"/>
          <w:lang w:val="fr-FR"/>
        </w:rPr>
        <w:t xml:space="preserve"> le cadre du MDP et est déjà inclus dans l'</w:t>
      </w:r>
      <w:r w:rsidR="008E54CE" w:rsidRPr="003D764E">
        <w:rPr>
          <w:rFonts w:ascii="ArialMT" w:hAnsi="ArialMT"/>
          <w:sz w:val="20"/>
          <w:szCs w:val="20"/>
          <w:lang w:val="fr-FR"/>
        </w:rPr>
        <w:t>Équation</w:t>
      </w:r>
      <w:r w:rsidRPr="003D764E">
        <w:rPr>
          <w:rFonts w:ascii="ArialMT" w:hAnsi="ArialMT"/>
          <w:sz w:val="20"/>
          <w:szCs w:val="20"/>
          <w:lang w:val="fr-FR"/>
        </w:rPr>
        <w:t xml:space="preserve"> 2</w:t>
      </w:r>
      <w:r w:rsidR="004F2F64" w:rsidRPr="003D764E">
        <w:rPr>
          <w:rFonts w:ascii="ArialMT" w:hAnsi="ArialMT"/>
          <w:sz w:val="20"/>
          <w:szCs w:val="20"/>
          <w:lang w:val="fr-FR"/>
        </w:rPr>
        <w:t>.</w:t>
      </w:r>
    </w:p>
    <w:p w14:paraId="0E838CAA" w14:textId="77777777" w:rsidR="006709F7" w:rsidRPr="003D764E" w:rsidRDefault="006709F7" w:rsidP="006709F7">
      <w:pPr>
        <w:pStyle w:val="NormalWeb"/>
        <w:spacing w:before="0" w:beforeAutospacing="0" w:after="0" w:afterAutospacing="0" w:line="276" w:lineRule="auto"/>
        <w:ind w:left="720"/>
        <w:rPr>
          <w:rFonts w:ascii="ArialMT" w:hAnsi="ArialMT"/>
          <w:sz w:val="20"/>
          <w:szCs w:val="20"/>
          <w:lang w:val="fr-FR"/>
        </w:rPr>
      </w:pPr>
    </w:p>
    <w:p w14:paraId="18BD4630" w14:textId="27CFE280" w:rsidR="006709F7" w:rsidRPr="00781B9A" w:rsidRDefault="00A33F87" w:rsidP="0018724D">
      <w:pPr>
        <w:pStyle w:val="Templateheading1"/>
        <w:numPr>
          <w:ilvl w:val="0"/>
          <w:numId w:val="18"/>
        </w:numPr>
        <w:spacing w:before="120"/>
        <w:rPr>
          <w:sz w:val="20"/>
          <w:szCs w:val="20"/>
          <w:lang w:val="fr-FR"/>
        </w:rPr>
      </w:pPr>
      <w:proofErr w:type="spellStart"/>
      <w:r w:rsidRPr="00801200">
        <w:rPr>
          <w:lang w:val="en-GB"/>
        </w:rPr>
        <w:t>Émissions</w:t>
      </w:r>
      <w:proofErr w:type="spellEnd"/>
      <w:r w:rsidRPr="00801200">
        <w:rPr>
          <w:lang w:val="en-GB"/>
        </w:rPr>
        <w:t xml:space="preserve"> de </w:t>
      </w:r>
      <w:proofErr w:type="spellStart"/>
      <w:r w:rsidRPr="00801200">
        <w:rPr>
          <w:lang w:val="en-GB"/>
        </w:rPr>
        <w:t>l'activité</w:t>
      </w:r>
      <w:proofErr w:type="spellEnd"/>
    </w:p>
    <w:p w14:paraId="22A49225" w14:textId="384D157E" w:rsidR="006075D7" w:rsidRDefault="00A33F87" w:rsidP="00CD2232">
      <w:pPr>
        <w:rPr>
          <w:sz w:val="20"/>
          <w:szCs w:val="20"/>
          <w:lang w:val="fr-FR"/>
        </w:rPr>
      </w:pPr>
      <w:r w:rsidRPr="0018724D">
        <w:rPr>
          <w:sz w:val="20"/>
          <w:szCs w:val="20"/>
          <w:lang w:val="fr-FR"/>
        </w:rPr>
        <w:t xml:space="preserve">Pour les activités </w:t>
      </w:r>
      <w:r w:rsidR="00424D20" w:rsidRPr="0018724D">
        <w:rPr>
          <w:sz w:val="20"/>
          <w:szCs w:val="20"/>
          <w:lang w:val="fr-FR"/>
        </w:rPr>
        <w:t>utilisant</w:t>
      </w:r>
      <w:r w:rsidRPr="0018724D">
        <w:rPr>
          <w:sz w:val="20"/>
          <w:szCs w:val="20"/>
          <w:lang w:val="fr-FR"/>
        </w:rPr>
        <w:t xml:space="preserve"> des </w:t>
      </w:r>
      <w:r w:rsidR="00115B24" w:rsidRPr="0018724D">
        <w:rPr>
          <w:sz w:val="20"/>
          <w:szCs w:val="20"/>
          <w:lang w:val="fr-FR"/>
        </w:rPr>
        <w:t>réchauds</w:t>
      </w:r>
      <w:r w:rsidRPr="0018724D">
        <w:rPr>
          <w:sz w:val="20"/>
          <w:szCs w:val="20"/>
          <w:lang w:val="fr-FR"/>
        </w:rPr>
        <w:t xml:space="preserve"> à l'éthanol, les émissions de l'activité peuvent être considérées comme nulles</w:t>
      </w:r>
      <w:r w:rsidR="002057A3" w:rsidRPr="0018724D">
        <w:rPr>
          <w:sz w:val="20"/>
          <w:szCs w:val="20"/>
          <w:lang w:val="fr-FR"/>
        </w:rPr>
        <w:t xml:space="preserve">. </w:t>
      </w:r>
    </w:p>
    <w:p w14:paraId="6680DA56" w14:textId="77777777" w:rsidR="00CD2232" w:rsidRPr="0018724D" w:rsidRDefault="00CD2232" w:rsidP="0018724D">
      <w:pPr>
        <w:rPr>
          <w:sz w:val="20"/>
          <w:szCs w:val="20"/>
          <w:lang w:val="fr-FR"/>
        </w:rPr>
      </w:pPr>
    </w:p>
    <w:p w14:paraId="22A49226" w14:textId="5DABF1FD" w:rsidR="00391027" w:rsidRPr="008B69EE" w:rsidRDefault="00A33F87" w:rsidP="0018724D">
      <w:pPr>
        <w:pStyle w:val="Templateheading1"/>
        <w:numPr>
          <w:ilvl w:val="0"/>
          <w:numId w:val="18"/>
        </w:numPr>
        <w:spacing w:before="120"/>
        <w:rPr>
          <w:lang w:val="en-GB"/>
        </w:rPr>
      </w:pPr>
      <w:proofErr w:type="spellStart"/>
      <w:r w:rsidRPr="00CB34D9">
        <w:rPr>
          <w:lang w:val="en-GB"/>
        </w:rPr>
        <w:t>Émissions</w:t>
      </w:r>
      <w:proofErr w:type="spellEnd"/>
      <w:r w:rsidRPr="00CB34D9">
        <w:rPr>
          <w:lang w:val="en-GB"/>
        </w:rPr>
        <w:t xml:space="preserve"> </w:t>
      </w:r>
      <w:r w:rsidR="00A83992" w:rsidRPr="00CB34D9">
        <w:rPr>
          <w:lang w:val="en-GB"/>
        </w:rPr>
        <w:t>fugitives</w:t>
      </w:r>
    </w:p>
    <w:p w14:paraId="22A49227" w14:textId="7BF38147" w:rsidR="00AB3DC5" w:rsidRPr="00CD2232" w:rsidRDefault="00A33F87" w:rsidP="0018724D">
      <w:pPr>
        <w:spacing w:after="0"/>
        <w:rPr>
          <w:rStyle w:val="Heading2Char"/>
          <w:b w:val="0"/>
          <w:bCs w:val="0"/>
          <w:color w:val="auto"/>
          <w:sz w:val="20"/>
          <w:szCs w:val="20"/>
          <w:lang w:val="fr-FR"/>
        </w:rPr>
      </w:pPr>
      <w:r w:rsidRPr="00CD2232">
        <w:rPr>
          <w:rStyle w:val="Heading2Char"/>
          <w:b w:val="0"/>
          <w:bCs w:val="0"/>
          <w:color w:val="auto"/>
          <w:sz w:val="20"/>
          <w:szCs w:val="20"/>
          <w:lang w:val="fr-FR"/>
        </w:rPr>
        <w:t>Les trois sources de fuite</w:t>
      </w:r>
      <w:r w:rsidR="00112B5E" w:rsidRPr="00CD2232">
        <w:rPr>
          <w:rStyle w:val="Heading2Char"/>
          <w:b w:val="0"/>
          <w:bCs w:val="0"/>
          <w:color w:val="auto"/>
          <w:sz w:val="20"/>
          <w:szCs w:val="20"/>
          <w:lang w:val="fr-FR"/>
        </w:rPr>
        <w:t>s</w:t>
      </w:r>
      <w:r w:rsidRPr="00CD2232">
        <w:rPr>
          <w:rStyle w:val="Heading2Char"/>
          <w:b w:val="0"/>
          <w:bCs w:val="0"/>
          <w:color w:val="auto"/>
          <w:sz w:val="20"/>
          <w:szCs w:val="20"/>
          <w:lang w:val="fr-FR"/>
        </w:rPr>
        <w:t xml:space="preserve"> suivantes doivent être calculées et incluses</w:t>
      </w:r>
      <w:r w:rsidR="00B918E0" w:rsidRPr="00CD2232">
        <w:rPr>
          <w:rStyle w:val="Heading2Char"/>
          <w:b w:val="0"/>
          <w:bCs w:val="0"/>
          <w:color w:val="auto"/>
          <w:sz w:val="20"/>
          <w:szCs w:val="20"/>
          <w:lang w:val="fr-FR"/>
        </w:rPr>
        <w:t xml:space="preserve"> </w:t>
      </w:r>
      <w:r w:rsidR="00AB3DC5" w:rsidRPr="00CD2232">
        <w:rPr>
          <w:rStyle w:val="Heading2Char"/>
          <w:b w:val="0"/>
          <w:bCs w:val="0"/>
          <w:color w:val="auto"/>
          <w:sz w:val="20"/>
          <w:szCs w:val="20"/>
          <w:lang w:val="fr-FR"/>
        </w:rPr>
        <w:t>:</w:t>
      </w:r>
    </w:p>
    <w:p w14:paraId="22A49228" w14:textId="77777777" w:rsidR="00A871F2" w:rsidRPr="003D764E" w:rsidRDefault="00A871F2" w:rsidP="00313B46">
      <w:pPr>
        <w:pStyle w:val="ListParagraph"/>
        <w:spacing w:after="0"/>
        <w:rPr>
          <w:rStyle w:val="Heading2Char"/>
          <w:b w:val="0"/>
          <w:bCs w:val="0"/>
          <w:color w:val="auto"/>
          <w:sz w:val="20"/>
          <w:szCs w:val="20"/>
          <w:lang w:val="fr-FR"/>
        </w:rPr>
      </w:pPr>
    </w:p>
    <w:p w14:paraId="22A49229" w14:textId="6972FAF1" w:rsidR="00A871F2" w:rsidRPr="007D3197" w:rsidRDefault="00FF6CC8" w:rsidP="00313B46">
      <w:pPr>
        <w:spacing w:after="0"/>
        <w:rPr>
          <w:rStyle w:val="Heading2Char"/>
          <w:b w:val="0"/>
          <w:color w:val="auto"/>
          <w:sz w:val="20"/>
          <w:szCs w:val="20"/>
        </w:rPr>
      </w:pPr>
      <m:oMath>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y</m:t>
            </m:r>
          </m:sub>
        </m:sSub>
        <m:r>
          <w:rPr>
            <w:rFonts w:ascii="Cambria Math" w:hAnsi="Cambria Math"/>
            <w:sz w:val="20"/>
            <w:szCs w:val="20"/>
            <w:lang w:val="en-US"/>
          </w:rPr>
          <m:t xml:space="preserve">= </m:t>
        </m:r>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BR</m:t>
            </m:r>
            <m:r>
              <w:rPr>
                <w:rFonts w:ascii="Cambria Math" w:hAnsi="Cambria Math"/>
                <w:sz w:val="20"/>
                <w:szCs w:val="20"/>
                <w:lang w:val="en-US"/>
              </w:rPr>
              <m:t>,</m:t>
            </m:r>
            <m:r>
              <w:rPr>
                <w:rFonts w:ascii="Cambria Math" w:hAnsi="Cambria Math"/>
                <w:sz w:val="20"/>
                <w:szCs w:val="20"/>
                <w:lang w:val="fr-FR"/>
              </w:rPr>
              <m:t>Div</m:t>
            </m:r>
            <m:r>
              <w:rPr>
                <w:rFonts w:ascii="Cambria Math" w:hAnsi="Cambria Math"/>
                <w:sz w:val="20"/>
                <w:szCs w:val="20"/>
                <w:lang w:val="en-US"/>
              </w:rPr>
              <m:t>,</m:t>
            </m:r>
            <m:r>
              <w:rPr>
                <w:rFonts w:ascii="Cambria Math" w:hAnsi="Cambria Math"/>
                <w:sz w:val="20"/>
                <w:szCs w:val="20"/>
                <w:lang w:val="fr-FR"/>
              </w:rPr>
              <m:t>y</m:t>
            </m:r>
          </m:sub>
        </m:sSub>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BRT</m:t>
            </m:r>
            <m:r>
              <w:rPr>
                <w:rFonts w:ascii="Cambria Math" w:hAnsi="Cambria Math"/>
                <w:sz w:val="20"/>
                <w:szCs w:val="20"/>
                <w:lang w:val="en-US"/>
              </w:rPr>
              <m:t>,</m:t>
            </m:r>
            <m:r>
              <w:rPr>
                <w:rFonts w:ascii="Cambria Math" w:hAnsi="Cambria Math"/>
                <w:sz w:val="20"/>
                <w:szCs w:val="20"/>
                <w:lang w:val="fr-FR"/>
              </w:rPr>
              <m:t>y</m:t>
            </m:r>
          </m:sub>
        </m:sSub>
        <m:r>
          <w:rPr>
            <w:rFonts w:ascii="Cambria Math" w:hAnsi="Cambria Math"/>
            <w:sz w:val="20"/>
            <w:szCs w:val="20"/>
            <w:lang w:val="en-US"/>
          </w:rPr>
          <m:t>+</m:t>
        </m:r>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BRP</m:t>
            </m:r>
            <m:r>
              <w:rPr>
                <w:rFonts w:ascii="Cambria Math" w:hAnsi="Cambria Math"/>
                <w:sz w:val="20"/>
                <w:szCs w:val="20"/>
                <w:lang w:val="en-US"/>
              </w:rPr>
              <m:t>,</m:t>
            </m:r>
            <m:r>
              <w:rPr>
                <w:rFonts w:ascii="Cambria Math" w:hAnsi="Cambria Math"/>
                <w:sz w:val="20"/>
                <w:szCs w:val="20"/>
                <w:lang w:val="fr-FR"/>
              </w:rPr>
              <m:t>y</m:t>
            </m:r>
          </m:sub>
        </m:sSub>
      </m:oMath>
      <w:r w:rsidR="001C4BF7" w:rsidRPr="007D3197">
        <w:rPr>
          <w:rFonts w:asciiTheme="majorHAnsi" w:eastAsiaTheme="majorEastAsia" w:hAnsiTheme="majorHAnsi" w:cstheme="majorBidi"/>
          <w:sz w:val="20"/>
          <w:szCs w:val="20"/>
          <w:lang w:val="en-US"/>
        </w:rPr>
        <w:tab/>
      </w:r>
      <w:r w:rsidR="00CB34D9">
        <w:rPr>
          <w:rFonts w:asciiTheme="majorHAnsi" w:eastAsiaTheme="majorEastAsia" w:hAnsiTheme="majorHAnsi" w:cstheme="majorBidi"/>
          <w:sz w:val="20"/>
          <w:szCs w:val="20"/>
          <w:lang w:val="en-US"/>
        </w:rPr>
        <w:tab/>
      </w:r>
      <w:r w:rsidR="00CB34D9">
        <w:rPr>
          <w:rFonts w:asciiTheme="majorHAnsi" w:eastAsiaTheme="majorEastAsia" w:hAnsiTheme="majorHAnsi" w:cstheme="majorBidi"/>
          <w:sz w:val="20"/>
          <w:szCs w:val="20"/>
          <w:lang w:val="en-US"/>
        </w:rPr>
        <w:tab/>
      </w:r>
      <w:r w:rsidR="00CB34D9">
        <w:rPr>
          <w:rFonts w:asciiTheme="majorHAnsi" w:eastAsiaTheme="majorEastAsia" w:hAnsiTheme="majorHAnsi" w:cstheme="majorBidi"/>
          <w:sz w:val="20"/>
          <w:szCs w:val="20"/>
          <w:lang w:val="en-US"/>
        </w:rPr>
        <w:tab/>
      </w:r>
      <w:r w:rsidR="00CB34D9">
        <w:rPr>
          <w:rFonts w:asciiTheme="majorHAnsi" w:eastAsiaTheme="majorEastAsia" w:hAnsiTheme="majorHAnsi" w:cstheme="majorBidi"/>
          <w:sz w:val="20"/>
          <w:szCs w:val="20"/>
          <w:lang w:val="en-US"/>
        </w:rPr>
        <w:tab/>
      </w:r>
      <w:r w:rsidR="00F3694A" w:rsidRPr="007D3197">
        <w:rPr>
          <w:rFonts w:eastAsiaTheme="minorEastAsia"/>
          <w:i/>
          <w:sz w:val="20"/>
          <w:szCs w:val="20"/>
          <w:lang w:val="en-US"/>
        </w:rPr>
        <w:t xml:space="preserve">Equation </w:t>
      </w:r>
      <w:r w:rsidR="00E022E2">
        <w:rPr>
          <w:rFonts w:eastAsiaTheme="minorEastAsia"/>
          <w:i/>
          <w:sz w:val="20"/>
          <w:szCs w:val="20"/>
          <w:lang w:val="en-US"/>
        </w:rPr>
        <w:t>6</w:t>
      </w:r>
    </w:p>
    <w:p w14:paraId="4587AEB3" w14:textId="77777777" w:rsidR="00CB34D9" w:rsidRDefault="00CB34D9" w:rsidP="00313B46">
      <w:pPr>
        <w:spacing w:after="0"/>
        <w:rPr>
          <w:rStyle w:val="Heading2Char"/>
          <w:b w:val="0"/>
          <w:bCs w:val="0"/>
          <w:color w:val="auto"/>
          <w:sz w:val="20"/>
          <w:szCs w:val="20"/>
        </w:rPr>
      </w:pPr>
    </w:p>
    <w:p w14:paraId="22A4922A" w14:textId="6386CD87" w:rsidR="00481A88" w:rsidRPr="00CB34D9" w:rsidRDefault="00112B5E" w:rsidP="00313B46">
      <w:pPr>
        <w:spacing w:after="0"/>
        <w:rPr>
          <w:rStyle w:val="Heading2Char"/>
          <w:rFonts w:asciiTheme="minorHAnsi" w:hAnsiTheme="minorHAnsi" w:cstheme="minorHAnsi"/>
          <w:b w:val="0"/>
          <w:bCs w:val="0"/>
          <w:color w:val="auto"/>
          <w:sz w:val="20"/>
          <w:szCs w:val="20"/>
          <w:lang w:val="fr-FR"/>
        </w:rPr>
      </w:pPr>
      <w:proofErr w:type="gramStart"/>
      <w:r w:rsidRPr="00CB34D9">
        <w:rPr>
          <w:rStyle w:val="Heading2Char"/>
          <w:rFonts w:asciiTheme="minorHAnsi" w:hAnsiTheme="minorHAnsi" w:cstheme="minorHAnsi"/>
          <w:b w:val="0"/>
          <w:bCs w:val="0"/>
          <w:color w:val="auto"/>
          <w:sz w:val="20"/>
          <w:szCs w:val="20"/>
          <w:lang w:val="fr-FR"/>
        </w:rPr>
        <w:t>Avec:</w:t>
      </w:r>
      <w:proofErr w:type="gramEnd"/>
    </w:p>
    <w:p w14:paraId="7319F96D" w14:textId="77777777" w:rsidR="00CB34D9" w:rsidRPr="00CB34D9" w:rsidRDefault="00CB34D9" w:rsidP="00313B46">
      <w:pPr>
        <w:spacing w:after="0"/>
        <w:rPr>
          <w:rStyle w:val="Heading2Char"/>
          <w:rFonts w:asciiTheme="minorHAnsi" w:hAnsiTheme="minorHAnsi" w:cstheme="minorHAnsi"/>
          <w:b w:val="0"/>
          <w:bCs w:val="0"/>
          <w:color w:val="auto"/>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425"/>
        <w:gridCol w:w="7246"/>
      </w:tblGrid>
      <w:tr w:rsidR="0068392C" w:rsidRPr="00FF6CC8" w14:paraId="22A49232" w14:textId="77777777" w:rsidTr="0055510F">
        <w:tc>
          <w:tcPr>
            <w:tcW w:w="1418" w:type="dxa"/>
          </w:tcPr>
          <w:p w14:paraId="22A4922F" w14:textId="77777777" w:rsidR="0068392C" w:rsidRPr="00CB34D9" w:rsidRDefault="00FF6CC8" w:rsidP="00313B46">
            <w:pPr>
              <w:spacing w:after="0" w:line="276" w:lineRule="auto"/>
              <w:rPr>
                <w:rFonts w:eastAsiaTheme="minorEastAsia"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LE</m:t>
                    </m:r>
                  </m:e>
                  <m:sub>
                    <m:r>
                      <w:rPr>
                        <w:rFonts w:ascii="Cambria Math" w:hAnsi="Cambria Math" w:cstheme="minorHAnsi"/>
                        <w:sz w:val="20"/>
                        <w:szCs w:val="20"/>
                        <w:lang w:val="fr-FR"/>
                      </w:rPr>
                      <m:t>BR</m:t>
                    </m:r>
                    <m:r>
                      <w:rPr>
                        <w:rFonts w:ascii="Cambria Math" w:hAnsi="Cambria Math" w:cstheme="minorHAnsi"/>
                        <w:sz w:val="20"/>
                        <w:szCs w:val="20"/>
                        <w:lang w:val="fr-FR"/>
                      </w:rPr>
                      <m:t>,</m:t>
                    </m:r>
                    <m:r>
                      <w:rPr>
                        <w:rFonts w:ascii="Cambria Math" w:hAnsi="Cambria Math" w:cstheme="minorHAnsi"/>
                        <w:sz w:val="20"/>
                        <w:szCs w:val="20"/>
                        <w:lang w:val="fr-FR"/>
                      </w:rPr>
                      <m:t>Div</m:t>
                    </m:r>
                    <m:r>
                      <w:rPr>
                        <w:rFonts w:ascii="Cambria Math" w:hAnsi="Cambria Math" w:cstheme="minorHAnsi"/>
                        <w:sz w:val="20"/>
                        <w:szCs w:val="20"/>
                        <w:lang w:val="fr-FR"/>
                      </w:rPr>
                      <m:t>,</m:t>
                    </m:r>
                    <m:r>
                      <w:rPr>
                        <w:rFonts w:ascii="Cambria Math" w:hAnsi="Cambria Math" w:cstheme="minorHAnsi"/>
                        <w:sz w:val="20"/>
                        <w:szCs w:val="20"/>
                        <w:lang w:val="fr-FR"/>
                      </w:rPr>
                      <m:t>y</m:t>
                    </m:r>
                  </m:sub>
                </m:sSub>
              </m:oMath>
            </m:oMathPara>
          </w:p>
        </w:tc>
        <w:tc>
          <w:tcPr>
            <w:tcW w:w="425" w:type="dxa"/>
          </w:tcPr>
          <w:p w14:paraId="22A49230" w14:textId="77777777" w:rsidR="0068392C" w:rsidRPr="00CB34D9" w:rsidRDefault="0068392C" w:rsidP="00313B46">
            <w:pPr>
              <w:spacing w:after="0" w:line="276" w:lineRule="auto"/>
              <w:rPr>
                <w:rFonts w:eastAsiaTheme="minorEastAsia" w:cstheme="minorHAnsi"/>
                <w:sz w:val="20"/>
                <w:szCs w:val="20"/>
                <w:lang w:val="fr-FR"/>
              </w:rPr>
            </w:pPr>
            <w:r w:rsidRPr="00CB34D9">
              <w:rPr>
                <w:rFonts w:eastAsiaTheme="minorEastAsia" w:cstheme="minorHAnsi"/>
                <w:sz w:val="20"/>
                <w:szCs w:val="20"/>
                <w:lang w:val="fr-FR"/>
              </w:rPr>
              <w:t>=</w:t>
            </w:r>
          </w:p>
        </w:tc>
        <w:tc>
          <w:tcPr>
            <w:tcW w:w="7246" w:type="dxa"/>
          </w:tcPr>
          <w:p w14:paraId="22A49231" w14:textId="77777777" w:rsidR="0068392C" w:rsidRPr="00322C56" w:rsidRDefault="00112B5E" w:rsidP="008E54CE">
            <w:pPr>
              <w:rPr>
                <w:rFonts w:eastAsia="Times New Roman" w:cstheme="minorHAnsi"/>
                <w:sz w:val="21"/>
                <w:szCs w:val="21"/>
                <w:lang w:val="fr-FR"/>
              </w:rPr>
            </w:pPr>
            <w:r w:rsidRPr="00322C56">
              <w:rPr>
                <w:rFonts w:eastAsia="Times New Roman" w:cstheme="minorHAnsi"/>
                <w:sz w:val="21"/>
                <w:szCs w:val="21"/>
                <w:lang w:val="fr-FR"/>
              </w:rPr>
              <w:t xml:space="preserve">Fuites dues au détournement des résidus de biomasse </w:t>
            </w:r>
            <w:r w:rsidR="003D764E" w:rsidRPr="00322C56">
              <w:rPr>
                <w:rFonts w:eastAsia="Times New Roman" w:cstheme="minorHAnsi"/>
                <w:sz w:val="21"/>
                <w:szCs w:val="21"/>
                <w:lang w:val="fr-FR"/>
              </w:rPr>
              <w:t>provenant d’autres</w:t>
            </w:r>
            <w:r w:rsidRPr="00322C56">
              <w:rPr>
                <w:rFonts w:eastAsia="Times New Roman" w:cstheme="minorHAnsi"/>
                <w:sz w:val="21"/>
                <w:szCs w:val="21"/>
                <w:lang w:val="fr-FR"/>
              </w:rPr>
              <w:t xml:space="preserve"> applications au cours de l'année y.</w:t>
            </w:r>
          </w:p>
        </w:tc>
      </w:tr>
      <w:tr w:rsidR="0068392C" w:rsidRPr="00FF6CC8" w14:paraId="22A49236" w14:textId="77777777" w:rsidTr="0055510F">
        <w:tc>
          <w:tcPr>
            <w:tcW w:w="1418" w:type="dxa"/>
          </w:tcPr>
          <w:p w14:paraId="22A49233" w14:textId="77777777" w:rsidR="0068392C" w:rsidRPr="00CB34D9" w:rsidRDefault="00FF6CC8" w:rsidP="00313B46">
            <w:pPr>
              <w:spacing w:after="0" w:line="276" w:lineRule="auto"/>
              <w:rPr>
                <w:rFonts w:eastAsiaTheme="minorEastAsia" w:cstheme="minorHAnsi"/>
                <w:sz w:val="20"/>
                <w:szCs w:val="20"/>
                <w:lang w:val="fr-FR"/>
              </w:rPr>
            </w:p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LE</m:t>
                  </m:r>
                </m:e>
                <m:sub>
                  <m:r>
                    <w:rPr>
                      <w:rFonts w:ascii="Cambria Math" w:hAnsi="Cambria Math" w:cstheme="minorHAnsi"/>
                      <w:sz w:val="20"/>
                      <w:szCs w:val="20"/>
                      <w:lang w:val="fr-FR"/>
                    </w:rPr>
                    <m:t>BRT</m:t>
                  </m:r>
                  <m:r>
                    <w:rPr>
                      <w:rFonts w:ascii="Cambria Math" w:hAnsi="Cambria Math" w:cstheme="minorHAnsi"/>
                      <w:sz w:val="20"/>
                      <w:szCs w:val="20"/>
                      <w:lang w:val="fr-FR"/>
                    </w:rPr>
                    <m:t>,</m:t>
                  </m:r>
                  <m:r>
                    <w:rPr>
                      <w:rFonts w:ascii="Cambria Math" w:hAnsi="Cambria Math" w:cstheme="minorHAnsi"/>
                      <w:sz w:val="20"/>
                      <w:szCs w:val="20"/>
                      <w:lang w:val="fr-FR"/>
                    </w:rPr>
                    <m:t>y</m:t>
                  </m:r>
                </m:sub>
              </m:sSub>
            </m:oMath>
            <w:r w:rsidR="0068392C" w:rsidRPr="00CB34D9">
              <w:rPr>
                <w:rFonts w:eastAsiaTheme="minorEastAsia" w:cstheme="minorHAnsi"/>
                <w:sz w:val="20"/>
                <w:szCs w:val="20"/>
                <w:lang w:val="fr-FR"/>
              </w:rPr>
              <w:tab/>
            </w:r>
          </w:p>
        </w:tc>
        <w:tc>
          <w:tcPr>
            <w:tcW w:w="425" w:type="dxa"/>
          </w:tcPr>
          <w:p w14:paraId="22A49234" w14:textId="77777777" w:rsidR="0068392C" w:rsidRPr="00CB34D9" w:rsidRDefault="0068392C" w:rsidP="00313B46">
            <w:pPr>
              <w:spacing w:after="0" w:line="276" w:lineRule="auto"/>
              <w:rPr>
                <w:rFonts w:eastAsiaTheme="minorEastAsia" w:cstheme="minorHAnsi"/>
                <w:sz w:val="20"/>
                <w:szCs w:val="20"/>
                <w:lang w:val="fr-FR"/>
              </w:rPr>
            </w:pPr>
            <w:r w:rsidRPr="00CB34D9">
              <w:rPr>
                <w:rFonts w:eastAsiaTheme="minorEastAsia" w:cstheme="minorHAnsi"/>
                <w:sz w:val="20"/>
                <w:szCs w:val="20"/>
                <w:lang w:val="fr-FR"/>
              </w:rPr>
              <w:t>=</w:t>
            </w:r>
          </w:p>
        </w:tc>
        <w:tc>
          <w:tcPr>
            <w:tcW w:w="7246" w:type="dxa"/>
          </w:tcPr>
          <w:p w14:paraId="22A49235" w14:textId="77777777" w:rsidR="00B51240" w:rsidRPr="00322C56" w:rsidRDefault="00112B5E" w:rsidP="008E54CE">
            <w:pPr>
              <w:rPr>
                <w:rFonts w:eastAsia="Times New Roman" w:cstheme="minorHAnsi"/>
                <w:sz w:val="21"/>
                <w:szCs w:val="21"/>
                <w:lang w:val="fr-FR"/>
              </w:rPr>
            </w:pPr>
            <w:r w:rsidRPr="00322C56">
              <w:rPr>
                <w:rFonts w:eastAsia="Times New Roman" w:cstheme="minorHAnsi"/>
                <w:sz w:val="21"/>
                <w:szCs w:val="21"/>
                <w:lang w:val="fr-FR"/>
              </w:rPr>
              <w:t>F</w:t>
            </w:r>
            <w:r w:rsidR="00B51240" w:rsidRPr="00322C56">
              <w:rPr>
                <w:rFonts w:eastAsia="Times New Roman" w:cstheme="minorHAnsi"/>
                <w:sz w:val="21"/>
                <w:szCs w:val="21"/>
                <w:lang w:val="fr-FR"/>
              </w:rPr>
              <w:t>uite</w:t>
            </w:r>
            <w:r w:rsidRPr="00322C56">
              <w:rPr>
                <w:rFonts w:eastAsia="Times New Roman" w:cstheme="minorHAnsi"/>
                <w:sz w:val="21"/>
                <w:szCs w:val="21"/>
                <w:lang w:val="fr-FR"/>
              </w:rPr>
              <w:t>s</w:t>
            </w:r>
            <w:r w:rsidR="00B51240" w:rsidRPr="00322C56">
              <w:rPr>
                <w:rFonts w:eastAsia="Times New Roman" w:cstheme="minorHAnsi"/>
                <w:sz w:val="21"/>
                <w:szCs w:val="21"/>
                <w:lang w:val="fr-FR"/>
              </w:rPr>
              <w:t xml:space="preserve"> due</w:t>
            </w:r>
            <w:r w:rsidRPr="00322C56">
              <w:rPr>
                <w:rFonts w:eastAsia="Times New Roman" w:cstheme="minorHAnsi"/>
                <w:sz w:val="21"/>
                <w:szCs w:val="21"/>
                <w:lang w:val="fr-FR"/>
              </w:rPr>
              <w:t>s</w:t>
            </w:r>
            <w:r w:rsidR="00B51240" w:rsidRPr="00322C56">
              <w:rPr>
                <w:rFonts w:eastAsia="Times New Roman" w:cstheme="minorHAnsi"/>
                <w:sz w:val="21"/>
                <w:szCs w:val="21"/>
                <w:lang w:val="fr-FR"/>
              </w:rPr>
              <w:t xml:space="preserve"> au transport de résidus de biomasse en dehors du périmètre de l'activité au cours de l'année y.</w:t>
            </w:r>
          </w:p>
        </w:tc>
      </w:tr>
      <w:tr w:rsidR="0068392C" w:rsidRPr="00FF6CC8" w14:paraId="22A4923A" w14:textId="77777777" w:rsidTr="0055510F">
        <w:tc>
          <w:tcPr>
            <w:tcW w:w="1418" w:type="dxa"/>
          </w:tcPr>
          <w:p w14:paraId="22A49237" w14:textId="77777777" w:rsidR="0068392C" w:rsidRPr="00CB34D9" w:rsidRDefault="00FF6CC8" w:rsidP="00313B46">
            <w:pPr>
              <w:spacing w:after="0" w:line="276" w:lineRule="auto"/>
              <w:rPr>
                <w:rFonts w:eastAsiaTheme="minorEastAsia"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LE</m:t>
                    </m:r>
                  </m:e>
                  <m:sub>
                    <m:r>
                      <w:rPr>
                        <w:rFonts w:ascii="Cambria Math" w:hAnsi="Cambria Math" w:cstheme="minorHAnsi"/>
                        <w:sz w:val="20"/>
                        <w:szCs w:val="20"/>
                        <w:lang w:val="fr-FR"/>
                      </w:rPr>
                      <m:t>BRP</m:t>
                    </m:r>
                    <m:r>
                      <w:rPr>
                        <w:rFonts w:ascii="Cambria Math" w:hAnsi="Cambria Math" w:cstheme="minorHAnsi"/>
                        <w:sz w:val="20"/>
                        <w:szCs w:val="20"/>
                        <w:lang w:val="fr-FR"/>
                      </w:rPr>
                      <m:t>,</m:t>
                    </m:r>
                    <m:r>
                      <w:rPr>
                        <w:rFonts w:ascii="Cambria Math" w:hAnsi="Cambria Math" w:cstheme="minorHAnsi"/>
                        <w:sz w:val="20"/>
                        <w:szCs w:val="20"/>
                        <w:lang w:val="fr-FR"/>
                      </w:rPr>
                      <m:t>y</m:t>
                    </m:r>
                  </m:sub>
                </m:sSub>
              </m:oMath>
            </m:oMathPara>
          </w:p>
        </w:tc>
        <w:tc>
          <w:tcPr>
            <w:tcW w:w="425" w:type="dxa"/>
          </w:tcPr>
          <w:p w14:paraId="22A49238" w14:textId="77777777" w:rsidR="0068392C" w:rsidRPr="00CB34D9" w:rsidRDefault="0068392C" w:rsidP="00313B46">
            <w:pPr>
              <w:spacing w:after="0" w:line="276" w:lineRule="auto"/>
              <w:rPr>
                <w:rFonts w:eastAsiaTheme="minorEastAsia" w:cstheme="minorHAnsi"/>
                <w:sz w:val="20"/>
                <w:szCs w:val="20"/>
                <w:lang w:val="fr-FR"/>
              </w:rPr>
            </w:pPr>
            <w:r w:rsidRPr="00CB34D9">
              <w:rPr>
                <w:rFonts w:eastAsiaTheme="minorEastAsia" w:cstheme="minorHAnsi"/>
                <w:sz w:val="20"/>
                <w:szCs w:val="20"/>
                <w:lang w:val="fr-FR"/>
              </w:rPr>
              <w:t>=</w:t>
            </w:r>
          </w:p>
        </w:tc>
        <w:tc>
          <w:tcPr>
            <w:tcW w:w="7246" w:type="dxa"/>
          </w:tcPr>
          <w:p w14:paraId="22A49239" w14:textId="77777777" w:rsidR="00B51240" w:rsidRPr="00322C56" w:rsidRDefault="00B51240" w:rsidP="008E54CE">
            <w:pPr>
              <w:rPr>
                <w:rFonts w:eastAsia="Times New Roman" w:cstheme="minorHAnsi"/>
                <w:sz w:val="21"/>
                <w:szCs w:val="21"/>
                <w:lang w:val="fr-FR"/>
              </w:rPr>
            </w:pPr>
            <w:r w:rsidRPr="00322C56">
              <w:rPr>
                <w:rFonts w:eastAsia="Times New Roman" w:cstheme="minorHAnsi"/>
                <w:sz w:val="21"/>
                <w:szCs w:val="21"/>
                <w:lang w:val="fr-FR"/>
              </w:rPr>
              <w:t>Fuite due</w:t>
            </w:r>
            <w:r w:rsidR="00112B5E" w:rsidRPr="00322C56">
              <w:rPr>
                <w:rFonts w:eastAsia="Times New Roman" w:cstheme="minorHAnsi"/>
                <w:sz w:val="21"/>
                <w:szCs w:val="21"/>
                <w:lang w:val="fr-FR"/>
              </w:rPr>
              <w:t>s</w:t>
            </w:r>
            <w:r w:rsidRPr="00322C56">
              <w:rPr>
                <w:rFonts w:eastAsia="Times New Roman" w:cstheme="minorHAnsi"/>
                <w:sz w:val="21"/>
                <w:szCs w:val="21"/>
                <w:lang w:val="fr-FR"/>
              </w:rPr>
              <w:t xml:space="preserve"> à la transformation de résidus de biomasse en dehors du périmètre de l'activité au cours de l'année y.</w:t>
            </w:r>
          </w:p>
        </w:tc>
      </w:tr>
    </w:tbl>
    <w:p w14:paraId="22A4923B" w14:textId="77777777" w:rsidR="002D51E0" w:rsidRPr="003D764E" w:rsidRDefault="002D51E0" w:rsidP="00313B46">
      <w:pPr>
        <w:spacing w:after="0"/>
        <w:rPr>
          <w:rStyle w:val="Heading2Char"/>
          <w:b w:val="0"/>
          <w:bCs w:val="0"/>
          <w:color w:val="auto"/>
          <w:sz w:val="20"/>
          <w:szCs w:val="20"/>
          <w:lang w:val="fr-FR"/>
        </w:rPr>
      </w:pPr>
    </w:p>
    <w:p w14:paraId="22A4923C" w14:textId="77777777" w:rsidR="00B51240" w:rsidRPr="00322C56" w:rsidRDefault="00255D0C" w:rsidP="00F546AE">
      <w:pPr>
        <w:rPr>
          <w:rStyle w:val="Heading2Char"/>
          <w:color w:val="auto"/>
          <w:lang w:val="fr-FR"/>
        </w:rPr>
      </w:pPr>
      <w:r w:rsidRPr="00322C56">
        <w:rPr>
          <w:rStyle w:val="Heading2Char"/>
          <w:color w:val="auto"/>
          <w:lang w:val="fr-FR"/>
        </w:rPr>
        <w:t>9</w:t>
      </w:r>
      <w:r w:rsidR="000367E9" w:rsidRPr="00322C56">
        <w:rPr>
          <w:rStyle w:val="Heading2Char"/>
          <w:color w:val="auto"/>
          <w:lang w:val="fr-FR"/>
        </w:rPr>
        <w:t>.</w:t>
      </w:r>
      <w:r w:rsidR="00AB3DC5" w:rsidRPr="00322C56">
        <w:rPr>
          <w:rStyle w:val="Heading2Char"/>
          <w:color w:val="auto"/>
          <w:lang w:val="fr-FR"/>
        </w:rPr>
        <w:t>1</w:t>
      </w:r>
      <w:r w:rsidR="000367E9" w:rsidRPr="00322C56">
        <w:rPr>
          <w:rStyle w:val="Heading2Char"/>
          <w:color w:val="auto"/>
          <w:lang w:val="fr-FR"/>
        </w:rPr>
        <w:t xml:space="preserve">. </w:t>
      </w:r>
      <w:r w:rsidR="00B51240" w:rsidRPr="00322C56">
        <w:rPr>
          <w:rStyle w:val="Heading2Char"/>
          <w:color w:val="auto"/>
          <w:lang w:val="fr-FR"/>
        </w:rPr>
        <w:t xml:space="preserve">Fuites dues au détournement des résidus de biomasse </w:t>
      </w:r>
      <w:r w:rsidR="003D764E" w:rsidRPr="00322C56">
        <w:rPr>
          <w:rStyle w:val="Heading2Char"/>
          <w:color w:val="auto"/>
          <w:lang w:val="fr-FR"/>
        </w:rPr>
        <w:t>provenant d’autres</w:t>
      </w:r>
      <w:r w:rsidR="00B51240" w:rsidRPr="00322C56">
        <w:rPr>
          <w:rStyle w:val="Heading2Char"/>
          <w:color w:val="auto"/>
          <w:lang w:val="fr-FR"/>
        </w:rPr>
        <w:t xml:space="preserve"> applications</w:t>
      </w:r>
    </w:p>
    <w:p w14:paraId="22A4923D" w14:textId="77777777" w:rsidR="00493F7F" w:rsidRDefault="00B51240" w:rsidP="0018724D">
      <w:pPr>
        <w:pStyle w:val="NormalWeb"/>
        <w:spacing w:before="0" w:beforeAutospacing="0" w:after="0" w:afterAutospacing="0" w:line="276" w:lineRule="auto"/>
        <w:rPr>
          <w:rFonts w:ascii="Arial" w:hAnsi="Arial" w:cs="Arial"/>
          <w:sz w:val="20"/>
          <w:szCs w:val="20"/>
          <w:lang w:val="fr-FR"/>
        </w:rPr>
      </w:pPr>
      <w:r w:rsidRPr="003D764E">
        <w:rPr>
          <w:rFonts w:ascii="Arial" w:hAnsi="Arial" w:cs="Arial"/>
          <w:sz w:val="20"/>
          <w:szCs w:val="20"/>
          <w:lang w:val="fr-FR"/>
        </w:rPr>
        <w:t xml:space="preserve">Étant donné que les résidus de biomasse utilisés dans le cadre de l'activité peuvent être utilisés pour des applications énergétiques ou non énergétiques, les fuites dues au détournement de la biomasse </w:t>
      </w:r>
      <w:r w:rsidR="00EA5808" w:rsidRPr="003D764E">
        <w:rPr>
          <w:rFonts w:ascii="Arial" w:hAnsi="Arial" w:cs="Arial"/>
          <w:sz w:val="20"/>
          <w:szCs w:val="20"/>
          <w:lang w:val="fr-FR"/>
        </w:rPr>
        <w:t xml:space="preserve">vers </w:t>
      </w:r>
      <w:r w:rsidRPr="003D764E">
        <w:rPr>
          <w:rFonts w:ascii="Arial" w:hAnsi="Arial" w:cs="Arial"/>
          <w:sz w:val="20"/>
          <w:szCs w:val="20"/>
          <w:lang w:val="fr-FR"/>
        </w:rPr>
        <w:t>d'autres utilisations doivent être prises en compte. Lorsqu'il est impossible de déterminer avec précision les autres utilisations des résidus de biomasse utilisés pour fabriquer de l'éthanol (par exemple, la mélasse) en dehors de l'activité, on peut supposer que la conversion en éthanol et le remplacement final de l'essence dans les véhicules sont possibles. Sur cette base, une valeur par défaut de 0,00050317 tCO</w:t>
      </w:r>
      <w:r w:rsidRPr="003D764E">
        <w:rPr>
          <w:rFonts w:ascii="Arial" w:hAnsi="Arial" w:cs="Arial"/>
          <w:sz w:val="20"/>
          <w:szCs w:val="20"/>
          <w:vertAlign w:val="subscript"/>
          <w:lang w:val="fr-FR"/>
        </w:rPr>
        <w:t>2</w:t>
      </w:r>
      <w:r w:rsidRPr="003D764E">
        <w:rPr>
          <w:rFonts w:ascii="Arial" w:hAnsi="Arial" w:cs="Arial"/>
          <w:sz w:val="20"/>
          <w:szCs w:val="20"/>
          <w:lang w:val="fr-FR"/>
        </w:rPr>
        <w:t>e/L d'éthanol utilisé dans l'activité peut être appliquée</w:t>
      </w:r>
      <w:r w:rsidR="00A44D85" w:rsidRPr="003D764E">
        <w:rPr>
          <w:rFonts w:ascii="Arial" w:hAnsi="Arial" w:cs="Arial"/>
          <w:sz w:val="20"/>
          <w:szCs w:val="20"/>
          <w:lang w:val="fr-FR"/>
        </w:rPr>
        <w:t>.</w:t>
      </w:r>
    </w:p>
    <w:p w14:paraId="40F4381B" w14:textId="77777777" w:rsidR="00F546AE" w:rsidRPr="003D764E" w:rsidRDefault="00F546AE" w:rsidP="00F546AE">
      <w:pPr>
        <w:pStyle w:val="NormalWeb"/>
        <w:spacing w:before="0" w:beforeAutospacing="0" w:after="0" w:afterAutospacing="0" w:line="276" w:lineRule="auto"/>
        <w:ind w:left="720"/>
        <w:rPr>
          <w:rFonts w:ascii="Arial" w:hAnsi="Arial" w:cs="Arial"/>
          <w:sz w:val="20"/>
          <w:szCs w:val="20"/>
          <w:lang w:val="fr-FR"/>
        </w:rPr>
      </w:pPr>
    </w:p>
    <w:p w14:paraId="22A4923E" w14:textId="77777777" w:rsidR="00304CE7" w:rsidRPr="00F546AE" w:rsidRDefault="00B51240" w:rsidP="0018724D">
      <w:pPr>
        <w:pStyle w:val="NormalWeb"/>
        <w:spacing w:before="0" w:beforeAutospacing="0" w:after="0" w:afterAutospacing="0"/>
        <w:rPr>
          <w:rFonts w:ascii="ArialMT" w:hAnsi="ArialMT"/>
          <w:sz w:val="20"/>
          <w:szCs w:val="20"/>
          <w:lang w:val="fr-FR"/>
        </w:rPr>
      </w:pPr>
      <w:r w:rsidRPr="003D764E">
        <w:rPr>
          <w:rFonts w:ascii="Arial" w:hAnsi="Arial" w:cs="Arial"/>
          <w:sz w:val="20"/>
          <w:szCs w:val="20"/>
          <w:lang w:val="fr-FR"/>
        </w:rPr>
        <w:lastRenderedPageBreak/>
        <w:t xml:space="preserve">Par conséquent, les fuites dues au détournement des résidus de biomasse </w:t>
      </w:r>
      <w:r w:rsidR="00290DAD" w:rsidRPr="003D764E">
        <w:rPr>
          <w:rFonts w:ascii="Arial" w:hAnsi="Arial" w:cs="Arial"/>
          <w:sz w:val="20"/>
          <w:szCs w:val="20"/>
          <w:lang w:val="fr-FR"/>
        </w:rPr>
        <w:t>provenant d’</w:t>
      </w:r>
      <w:r w:rsidRPr="003D764E">
        <w:rPr>
          <w:rFonts w:ascii="Arial" w:hAnsi="Arial" w:cs="Arial"/>
          <w:sz w:val="20"/>
          <w:szCs w:val="20"/>
          <w:lang w:val="fr-FR"/>
        </w:rPr>
        <w:t xml:space="preserve">une autre application sont calculées comme suit </w:t>
      </w:r>
      <w:r w:rsidR="00EE6CC4" w:rsidRPr="003D764E">
        <w:rPr>
          <w:rFonts w:ascii="Arial" w:hAnsi="Arial" w:cs="Arial"/>
          <w:sz w:val="20"/>
          <w:szCs w:val="20"/>
          <w:lang w:val="fr-FR"/>
        </w:rPr>
        <w:t xml:space="preserve">: </w:t>
      </w:r>
    </w:p>
    <w:p w14:paraId="088F8D94" w14:textId="77777777" w:rsidR="00F546AE" w:rsidRPr="003D764E" w:rsidRDefault="00F546AE" w:rsidP="00F546AE">
      <w:pPr>
        <w:pStyle w:val="NormalWeb"/>
        <w:spacing w:before="0" w:beforeAutospacing="0" w:after="0" w:afterAutospacing="0"/>
        <w:rPr>
          <w:rFonts w:ascii="ArialMT" w:hAnsi="ArialMT"/>
          <w:sz w:val="20"/>
          <w:szCs w:val="20"/>
          <w:lang w:val="fr-FR"/>
        </w:rPr>
      </w:pPr>
    </w:p>
    <w:p w14:paraId="22A4923F" w14:textId="7B11CC4F" w:rsidR="00455B5C" w:rsidRPr="007D3197" w:rsidRDefault="00FF6CC8" w:rsidP="00313B46">
      <w:pPr>
        <w:pStyle w:val="NormalWeb"/>
        <w:spacing w:before="0" w:beforeAutospacing="0" w:after="0" w:afterAutospacing="0"/>
        <w:rPr>
          <w:rFonts w:ascii="Arial" w:hAnsi="Arial" w:cs="Arial"/>
          <w:i/>
          <w:sz w:val="20"/>
          <w:szCs w:val="20"/>
        </w:rPr>
      </w:pPr>
      <m:oMath>
        <m:sSub>
          <m:sSubPr>
            <m:ctrlPr>
              <w:rPr>
                <w:rFonts w:ascii="Cambria Math" w:hAnsi="Cambria Math" w:cs="Arial"/>
                <w:i/>
                <w:sz w:val="20"/>
                <w:szCs w:val="20"/>
                <w:lang w:val="fr-FR"/>
              </w:rPr>
            </m:ctrlPr>
          </m:sSubPr>
          <m:e>
            <m:r>
              <w:rPr>
                <w:rFonts w:ascii="Cambria Math" w:hAnsi="Cambria Math" w:cs="Arial"/>
                <w:sz w:val="20"/>
                <w:szCs w:val="20"/>
                <w:lang w:val="fr-FR"/>
              </w:rPr>
              <m:t>LE</m:t>
            </m:r>
          </m:e>
          <m:sub>
            <m:r>
              <w:rPr>
                <w:rFonts w:ascii="Cambria Math" w:hAnsi="Cambria Math" w:cs="Arial"/>
                <w:sz w:val="20"/>
                <w:szCs w:val="20"/>
                <w:lang w:val="fr-FR"/>
              </w:rPr>
              <m:t>BR</m:t>
            </m:r>
            <m:r>
              <w:rPr>
                <w:rFonts w:ascii="Cambria Math" w:hAnsi="Cambria Math" w:cs="Arial"/>
                <w:sz w:val="20"/>
                <w:szCs w:val="20"/>
              </w:rPr>
              <m:t>,</m:t>
            </m:r>
            <m:r>
              <w:rPr>
                <w:rFonts w:ascii="Cambria Math" w:hAnsi="Cambria Math" w:cs="Arial"/>
                <w:sz w:val="20"/>
                <w:szCs w:val="20"/>
                <w:lang w:val="fr-FR"/>
              </w:rPr>
              <m:t>Div</m:t>
            </m:r>
            <m:r>
              <w:rPr>
                <w:rFonts w:ascii="Cambria Math" w:hAnsi="Cambria Math" w:cs="Arial"/>
                <w:sz w:val="20"/>
                <w:szCs w:val="20"/>
              </w:rPr>
              <m:t>,</m:t>
            </m:r>
            <m:r>
              <w:rPr>
                <w:rFonts w:ascii="Cambria Math" w:hAnsi="Cambria Math" w:cs="Arial"/>
                <w:sz w:val="20"/>
                <w:szCs w:val="20"/>
                <w:lang w:val="fr-FR"/>
              </w:rPr>
              <m:t>y</m:t>
            </m:r>
          </m:sub>
        </m:sSub>
        <m:r>
          <w:rPr>
            <w:rFonts w:ascii="Cambria Math" w:hAnsi="Cambria Math" w:cs="Arial"/>
            <w:sz w:val="20"/>
            <w:szCs w:val="20"/>
          </w:rPr>
          <m:t>=</m:t>
        </m:r>
        <m:nary>
          <m:naryPr>
            <m:chr m:val="∑"/>
            <m:limLoc m:val="undOvr"/>
            <m:supHide m:val="1"/>
            <m:ctrlPr>
              <w:rPr>
                <w:rFonts w:ascii="Cambria Math" w:hAnsi="Cambria Math" w:cs="Arial"/>
                <w:i/>
                <w:sz w:val="20"/>
                <w:szCs w:val="20"/>
                <w:lang w:val="fr-FR"/>
              </w:rPr>
            </m:ctrlPr>
          </m:naryPr>
          <m:sub>
            <m:r>
              <w:rPr>
                <w:rFonts w:ascii="Cambria Math" w:hAnsi="Cambria Math" w:cs="Arial"/>
                <w:sz w:val="20"/>
                <w:szCs w:val="20"/>
                <w:lang w:val="fr-FR"/>
              </w:rPr>
              <m:t>j</m:t>
            </m:r>
          </m:sub>
          <m:sup/>
          <m:e>
            <m:sSub>
              <m:sSubPr>
                <m:ctrlPr>
                  <w:rPr>
                    <w:rFonts w:ascii="Cambria Math" w:hAnsi="Cambria Math" w:cstheme="minorHAnsi"/>
                    <w:sz w:val="20"/>
                    <w:szCs w:val="20"/>
                    <w:lang w:val="fr-FR"/>
                  </w:rPr>
                </m:ctrlPr>
              </m:sSubPr>
              <m:e>
                <m:r>
                  <w:rPr>
                    <w:rFonts w:ascii="Cambria Math" w:hAnsi="Cambria Math" w:cstheme="minorHAnsi"/>
                    <w:color w:val="202122"/>
                    <w:sz w:val="20"/>
                    <w:szCs w:val="20"/>
                    <w:shd w:val="clear" w:color="auto" w:fill="F8F9FA"/>
                    <w:lang w:val="fr-FR"/>
                  </w:rPr>
                  <m:t>L</m:t>
                </m:r>
                <m:ctrlPr>
                  <w:rPr>
                    <w:rFonts w:ascii="Cambria Math" w:hAnsi="Cambria Math" w:cstheme="minorHAnsi"/>
                    <w:color w:val="202122"/>
                    <w:sz w:val="20"/>
                    <w:szCs w:val="20"/>
                    <w:shd w:val="clear" w:color="auto" w:fill="F8F9FA"/>
                    <w:lang w:val="fr-FR"/>
                  </w:rPr>
                </m:ctrlPr>
              </m:e>
              <m:sub>
                <m:r>
                  <w:rPr>
                    <w:rFonts w:ascii="Cambria Math" w:hAnsi="Cambria Math" w:cstheme="minorHAnsi"/>
                    <w:sz w:val="20"/>
                    <w:szCs w:val="20"/>
                    <w:lang w:val="fr-FR"/>
                  </w:rPr>
                  <m:t>y</m:t>
                </m:r>
                <m:r>
                  <w:rPr>
                    <w:rFonts w:ascii="Cambria Math" w:hAnsi="Cambria Math" w:cstheme="minorHAnsi"/>
                    <w:sz w:val="20"/>
                    <w:szCs w:val="20"/>
                  </w:rPr>
                  <m:t>,</m:t>
                </m:r>
                <m:r>
                  <w:rPr>
                    <w:rFonts w:ascii="Cambria Math" w:hAnsi="Cambria Math" w:cstheme="minorHAnsi"/>
                    <w:sz w:val="20"/>
                    <w:szCs w:val="20"/>
                    <w:lang w:val="fr-FR"/>
                  </w:rPr>
                  <m:t>j</m:t>
                </m:r>
              </m:sub>
            </m:sSub>
            <m:r>
              <m:rPr>
                <m:sty m:val="p"/>
              </m:rPr>
              <w:rPr>
                <w:rFonts w:ascii="Cambria Math" w:hAnsi="Cambria Math" w:cstheme="minorHAnsi"/>
                <w:sz w:val="20"/>
                <w:szCs w:val="20"/>
              </w:rPr>
              <m:t xml:space="preserve"> ×</m:t>
            </m:r>
            <m:sSub>
              <m:sSubPr>
                <m:ctrlPr>
                  <w:rPr>
                    <w:rFonts w:ascii="Cambria Math" w:hAnsi="Cambria Math" w:cstheme="minorHAnsi"/>
                    <w:sz w:val="20"/>
                    <w:szCs w:val="20"/>
                    <w:lang w:val="fr-FR"/>
                  </w:rPr>
                </m:ctrlPr>
              </m:sSubPr>
              <m:e>
                <m:r>
                  <w:rPr>
                    <w:rFonts w:ascii="Cambria Math" w:hAnsi="Cambria Math" w:cstheme="minorHAnsi"/>
                    <w:color w:val="202122"/>
                    <w:sz w:val="20"/>
                    <w:szCs w:val="20"/>
                    <w:shd w:val="clear" w:color="auto" w:fill="F8F9FA"/>
                    <w:lang w:val="fr-FR"/>
                  </w:rPr>
                  <m:t>N</m:t>
                </m:r>
              </m:e>
              <m:sub>
                <m:r>
                  <w:rPr>
                    <w:rFonts w:ascii="Cambria Math" w:hAnsi="Cambria Math" w:cstheme="minorHAnsi"/>
                    <w:sz w:val="20"/>
                    <w:szCs w:val="20"/>
                    <w:lang w:val="fr-FR"/>
                  </w:rPr>
                  <m:t>y</m:t>
                </m:r>
                <m:r>
                  <w:rPr>
                    <w:rFonts w:ascii="Cambria Math" w:hAnsi="Cambria Math" w:cstheme="minorHAnsi"/>
                    <w:sz w:val="20"/>
                    <w:szCs w:val="20"/>
                  </w:rPr>
                  <m:t>,</m:t>
                </m:r>
                <m:r>
                  <w:rPr>
                    <w:rFonts w:ascii="Cambria Math" w:hAnsi="Cambria Math" w:cstheme="minorHAnsi"/>
                    <w:sz w:val="20"/>
                    <w:szCs w:val="20"/>
                    <w:lang w:val="fr-FR"/>
                  </w:rPr>
                  <m:t>j</m:t>
                </m:r>
              </m:sub>
            </m:sSub>
            <m:r>
              <m:rPr>
                <m:sty m:val="p"/>
              </m:rPr>
              <w:rPr>
                <w:rFonts w:ascii="Cambria Math" w:hAnsi="Cambria Math" w:cstheme="minorHAnsi"/>
                <w:sz w:val="20"/>
                <w:szCs w:val="20"/>
              </w:rPr>
              <m:t xml:space="preserve"> × </m:t>
            </m:r>
            <m:sSub>
              <m:sSubPr>
                <m:ctrlPr>
                  <w:rPr>
                    <w:rFonts w:ascii="Cambria Math" w:hAnsi="Cambria Math" w:cstheme="minorHAnsi"/>
                    <w:sz w:val="20"/>
                    <w:szCs w:val="20"/>
                    <w:lang w:val="fr-FR"/>
                  </w:rPr>
                </m:ctrlPr>
              </m:sSubPr>
              <m:e>
                <m:r>
                  <w:rPr>
                    <w:rFonts w:ascii="Cambria Math" w:hAnsi="Cambria Math" w:cstheme="minorHAnsi"/>
                    <w:color w:val="202122"/>
                    <w:sz w:val="20"/>
                    <w:szCs w:val="20"/>
                    <w:shd w:val="clear" w:color="auto" w:fill="F8F9FA"/>
                    <w:lang w:val="fr-FR"/>
                  </w:rPr>
                  <m:t>S</m:t>
                </m:r>
              </m:e>
              <m:sub>
                <m:r>
                  <w:rPr>
                    <w:rFonts w:ascii="Cambria Math" w:hAnsi="Cambria Math" w:cstheme="minorHAnsi"/>
                    <w:sz w:val="20"/>
                    <w:szCs w:val="20"/>
                    <w:lang w:val="fr-FR"/>
                  </w:rPr>
                  <m:t>y</m:t>
                </m:r>
                <m:r>
                  <w:rPr>
                    <w:rFonts w:ascii="Cambria Math" w:hAnsi="Cambria Math" w:cstheme="minorHAnsi"/>
                    <w:sz w:val="20"/>
                    <w:szCs w:val="20"/>
                  </w:rPr>
                  <m:t>,</m:t>
                </m:r>
                <m:r>
                  <w:rPr>
                    <w:rFonts w:ascii="Cambria Math" w:hAnsi="Cambria Math" w:cstheme="minorHAnsi"/>
                    <w:sz w:val="20"/>
                    <w:szCs w:val="20"/>
                    <w:lang w:val="fr-FR"/>
                  </w:rPr>
                  <m:t>j</m:t>
                </m:r>
              </m:sub>
            </m:sSub>
            <m:r>
              <m:rPr>
                <m:sty m:val="p"/>
              </m:rPr>
              <w:rPr>
                <w:rFonts w:ascii="Cambria Math" w:hAnsi="Cambria Math" w:cstheme="minorHAnsi"/>
                <w:sz w:val="20"/>
                <w:szCs w:val="20"/>
              </w:rPr>
              <m:t>×</m:t>
            </m:r>
            <m:sSub>
              <m:sSubPr>
                <m:ctrlPr>
                  <w:rPr>
                    <w:rFonts w:ascii="Cambria Math" w:hAnsi="Cambria Math" w:cs="Arial"/>
                    <w:i/>
                    <w:sz w:val="20"/>
                    <w:szCs w:val="20"/>
                    <w:lang w:val="fr-FR"/>
                  </w:rPr>
                </m:ctrlPr>
              </m:sSubPr>
              <m:e>
                <m:r>
                  <w:rPr>
                    <w:rFonts w:ascii="Cambria Math" w:hAnsi="Cambria Math" w:cs="Arial"/>
                    <w:sz w:val="20"/>
                    <w:szCs w:val="20"/>
                    <w:lang w:val="fr-FR"/>
                  </w:rPr>
                  <m:t>EF</m:t>
                </m:r>
              </m:e>
              <m:sub>
                <m:r>
                  <w:rPr>
                    <w:rFonts w:ascii="Cambria Math" w:hAnsi="Cambria Math" w:cs="Arial"/>
                    <w:sz w:val="20"/>
                    <w:szCs w:val="20"/>
                    <w:lang w:val="fr-FR"/>
                  </w:rPr>
                  <m:t>diversion</m:t>
                </m:r>
              </m:sub>
            </m:sSub>
            <m:r>
              <m:rPr>
                <m:sty m:val="p"/>
              </m:rPr>
              <w:rPr>
                <w:rFonts w:ascii="Cambria Math" w:hAnsi="Cambria Math" w:cstheme="minorHAnsi"/>
                <w:sz w:val="20"/>
                <w:szCs w:val="20"/>
              </w:rPr>
              <m:t>×365</m:t>
            </m:r>
          </m:e>
        </m:nary>
      </m:oMath>
      <w:r w:rsidR="00F546AE" w:rsidRPr="00322C56">
        <w:rPr>
          <w:rFonts w:ascii="Arial" w:hAnsi="Arial" w:cs="Arial"/>
          <w:i/>
          <w:sz w:val="20"/>
          <w:szCs w:val="20"/>
        </w:rPr>
        <w:tab/>
      </w:r>
      <w:r w:rsidR="00F546AE" w:rsidRPr="00322C56">
        <w:rPr>
          <w:rFonts w:ascii="Arial" w:hAnsi="Arial" w:cs="Arial"/>
          <w:i/>
          <w:sz w:val="20"/>
          <w:szCs w:val="20"/>
        </w:rPr>
        <w:tab/>
      </w:r>
      <w:r w:rsidR="00F546AE" w:rsidRPr="00322C56">
        <w:rPr>
          <w:rFonts w:ascii="Arial" w:hAnsi="Arial" w:cs="Arial"/>
          <w:i/>
          <w:sz w:val="20"/>
          <w:szCs w:val="20"/>
        </w:rPr>
        <w:tab/>
      </w:r>
      <w:r w:rsidR="00F546AE" w:rsidRPr="00322C56">
        <w:rPr>
          <w:rFonts w:ascii="Arial" w:hAnsi="Arial" w:cs="Arial"/>
          <w:i/>
          <w:sz w:val="20"/>
          <w:szCs w:val="20"/>
        </w:rPr>
        <w:tab/>
      </w:r>
      <w:r w:rsidR="00F546AE" w:rsidRPr="00322C56">
        <w:rPr>
          <w:rFonts w:ascii="Arial" w:hAnsi="Arial" w:cs="Arial"/>
          <w:i/>
          <w:sz w:val="20"/>
          <w:szCs w:val="20"/>
        </w:rPr>
        <w:tab/>
      </w:r>
      <w:r w:rsidR="00455B5C" w:rsidRPr="007D3197">
        <w:rPr>
          <w:rFonts w:ascii="Arial" w:hAnsi="Arial" w:cs="Arial"/>
          <w:i/>
          <w:sz w:val="20"/>
          <w:szCs w:val="20"/>
        </w:rPr>
        <w:t xml:space="preserve">Equation </w:t>
      </w:r>
      <w:r w:rsidR="009810A8">
        <w:rPr>
          <w:rFonts w:ascii="Arial" w:hAnsi="Arial" w:cs="Arial"/>
          <w:i/>
          <w:sz w:val="20"/>
          <w:szCs w:val="20"/>
        </w:rPr>
        <w:t>7</w:t>
      </w:r>
    </w:p>
    <w:p w14:paraId="27D1BA54" w14:textId="77777777" w:rsidR="00F546AE" w:rsidRPr="00322C56" w:rsidRDefault="00F546AE" w:rsidP="00313B46">
      <w:pPr>
        <w:spacing w:after="0"/>
        <w:rPr>
          <w:rStyle w:val="Heading2Char"/>
          <w:b w:val="0"/>
          <w:bCs w:val="0"/>
          <w:color w:val="auto"/>
          <w:sz w:val="20"/>
          <w:szCs w:val="20"/>
        </w:rPr>
      </w:pPr>
    </w:p>
    <w:p w14:paraId="22A49240" w14:textId="3B81A01D" w:rsidR="00455B5C" w:rsidRDefault="00825119" w:rsidP="00313B46">
      <w:pPr>
        <w:spacing w:after="0"/>
        <w:rPr>
          <w:rStyle w:val="Heading2Char"/>
          <w:b w:val="0"/>
          <w:bCs w:val="0"/>
          <w:color w:val="auto"/>
          <w:sz w:val="20"/>
          <w:szCs w:val="20"/>
          <w:lang w:val="fr-FR"/>
        </w:rPr>
      </w:pPr>
      <w:r w:rsidRPr="003D764E">
        <w:rPr>
          <w:rStyle w:val="Heading2Char"/>
          <w:b w:val="0"/>
          <w:bCs w:val="0"/>
          <w:color w:val="auto"/>
          <w:sz w:val="20"/>
          <w:szCs w:val="20"/>
          <w:lang w:val="fr-FR"/>
        </w:rPr>
        <w:t>Avec</w:t>
      </w:r>
      <w:r w:rsidR="00F546AE">
        <w:rPr>
          <w:rStyle w:val="Heading2Char"/>
          <w:b w:val="0"/>
          <w:bCs w:val="0"/>
          <w:color w:val="auto"/>
          <w:sz w:val="20"/>
          <w:szCs w:val="20"/>
          <w:lang w:val="fr-FR"/>
        </w:rPr>
        <w:t> :</w:t>
      </w:r>
    </w:p>
    <w:p w14:paraId="16745715" w14:textId="77777777" w:rsidR="00F546AE" w:rsidRPr="003D764E" w:rsidRDefault="00F546AE" w:rsidP="00313B46">
      <w:pPr>
        <w:spacing w:after="0"/>
        <w:rPr>
          <w:rStyle w:val="Heading2Char"/>
          <w:b w:val="0"/>
          <w:bCs w:val="0"/>
          <w:color w:val="auto"/>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473"/>
        <w:gridCol w:w="7210"/>
      </w:tblGrid>
      <w:tr w:rsidR="00455B5C" w:rsidRPr="00FF6CC8" w14:paraId="22A49244" w14:textId="77777777" w:rsidTr="001464F0">
        <w:tc>
          <w:tcPr>
            <w:tcW w:w="1416" w:type="dxa"/>
          </w:tcPr>
          <w:p w14:paraId="22A49241" w14:textId="77777777" w:rsidR="00455B5C" w:rsidRPr="003D764E"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BR</m:t>
                    </m:r>
                    <m:r>
                      <w:rPr>
                        <w:rFonts w:ascii="Cambria Math" w:hAnsi="Cambria Math"/>
                        <w:sz w:val="20"/>
                        <w:szCs w:val="20"/>
                        <w:lang w:val="fr-FR"/>
                      </w:rPr>
                      <m:t>,</m:t>
                    </m:r>
                    <m:r>
                      <w:rPr>
                        <w:rFonts w:ascii="Cambria Math" w:hAnsi="Cambria Math"/>
                        <w:sz w:val="20"/>
                        <w:szCs w:val="20"/>
                        <w:lang w:val="fr-FR"/>
                      </w:rPr>
                      <m:t>Div</m:t>
                    </m:r>
                    <m:r>
                      <w:rPr>
                        <w:rFonts w:ascii="Cambria Math" w:hAnsi="Cambria Math"/>
                        <w:sz w:val="20"/>
                        <w:szCs w:val="20"/>
                        <w:lang w:val="fr-FR"/>
                      </w:rPr>
                      <m:t>,</m:t>
                    </m:r>
                    <m:r>
                      <w:rPr>
                        <w:rFonts w:ascii="Cambria Math" w:hAnsi="Cambria Math"/>
                        <w:sz w:val="20"/>
                        <w:szCs w:val="20"/>
                        <w:lang w:val="fr-FR"/>
                      </w:rPr>
                      <m:t>y</m:t>
                    </m:r>
                  </m:sub>
                </m:sSub>
              </m:oMath>
            </m:oMathPara>
          </w:p>
        </w:tc>
        <w:tc>
          <w:tcPr>
            <w:tcW w:w="473" w:type="dxa"/>
          </w:tcPr>
          <w:p w14:paraId="22A49242" w14:textId="77777777" w:rsidR="00455B5C" w:rsidRPr="003D764E" w:rsidRDefault="00455B5C"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7210" w:type="dxa"/>
          </w:tcPr>
          <w:p w14:paraId="22A49243" w14:textId="4B3F6C71" w:rsidR="00B51240" w:rsidRPr="00322C56" w:rsidRDefault="003D764E" w:rsidP="008E54CE">
            <w:pPr>
              <w:rPr>
                <w:rFonts w:eastAsia="Times New Roman" w:cstheme="minorHAnsi"/>
                <w:sz w:val="21"/>
                <w:szCs w:val="21"/>
                <w:lang w:val="fr-FR"/>
              </w:rPr>
            </w:pPr>
            <w:r w:rsidRPr="00322C56">
              <w:rPr>
                <w:rFonts w:eastAsia="Times New Roman" w:cstheme="minorHAnsi"/>
                <w:sz w:val="21"/>
                <w:szCs w:val="21"/>
                <w:lang w:val="fr-FR"/>
              </w:rPr>
              <w:t>Émissions fugitives</w:t>
            </w:r>
            <w:r w:rsidR="00F546AE" w:rsidRPr="00322C56">
              <w:rPr>
                <w:rFonts w:eastAsia="Times New Roman" w:cstheme="minorHAnsi"/>
                <w:sz w:val="21"/>
                <w:szCs w:val="21"/>
                <w:lang w:val="fr-FR"/>
              </w:rPr>
              <w:t xml:space="preserve"> </w:t>
            </w:r>
            <w:r w:rsidRPr="00322C56">
              <w:rPr>
                <w:rFonts w:eastAsia="Times New Roman" w:cstheme="minorHAnsi"/>
                <w:sz w:val="21"/>
                <w:szCs w:val="21"/>
                <w:lang w:val="fr-FR"/>
              </w:rPr>
              <w:t>imputables à la diversion des résidus de biomasse provenant d’autres applications au cours de l’année</w:t>
            </w:r>
            <w:r w:rsidR="00F546AE" w:rsidRPr="00322C56">
              <w:rPr>
                <w:rFonts w:eastAsia="Times New Roman" w:cstheme="minorHAnsi"/>
                <w:sz w:val="21"/>
                <w:szCs w:val="21"/>
                <w:lang w:val="fr-FR"/>
              </w:rPr>
              <w:t xml:space="preserve"> </w:t>
            </w:r>
            <w:r w:rsidRPr="00322C56">
              <w:rPr>
                <w:rFonts w:eastAsia="Times New Roman" w:cstheme="minorHAnsi"/>
                <w:sz w:val="21"/>
                <w:szCs w:val="21"/>
                <w:lang w:val="fr-FR"/>
              </w:rPr>
              <w:t>y (tCO2e)</w:t>
            </w:r>
          </w:p>
        </w:tc>
      </w:tr>
      <w:tr w:rsidR="001464F0" w:rsidRPr="00FF6CC8" w14:paraId="22A49248" w14:textId="77777777" w:rsidTr="001464F0">
        <w:tc>
          <w:tcPr>
            <w:tcW w:w="1416" w:type="dxa"/>
          </w:tcPr>
          <w:p w14:paraId="22A49245" w14:textId="77777777" w:rsidR="001464F0" w:rsidRPr="003D764E" w:rsidRDefault="00FF6CC8" w:rsidP="00313B46">
            <w:pPr>
              <w:spacing w:after="0" w:line="276" w:lineRule="auto"/>
              <w:rPr>
                <w:rFonts w:eastAsiaTheme="minorEastAsia"/>
                <w:sz w:val="20"/>
                <w:szCs w:val="20"/>
                <w:lang w:val="fr-FR"/>
              </w:rPr>
            </w:pPr>
            <m:oMath>
              <m:sSub>
                <m:sSubPr>
                  <m:ctrlPr>
                    <w:rPr>
                      <w:rFonts w:ascii="Cambria Math" w:hAnsi="Cambria Math"/>
                      <w:i/>
                      <w:sz w:val="20"/>
                      <w:szCs w:val="20"/>
                      <w:lang w:val="fr-FR"/>
                    </w:rPr>
                  </m:ctrlPr>
                </m:sSubPr>
                <m:e>
                  <m:r>
                    <w:rPr>
                      <w:rFonts w:ascii="Cambria Math" w:hAnsi="Cambria Math"/>
                      <w:sz w:val="20"/>
                      <w:szCs w:val="20"/>
                      <w:lang w:val="fr-FR"/>
                    </w:rPr>
                    <m:t>L</m:t>
                  </m:r>
                  <m:ctrlPr>
                    <w:rPr>
                      <w:rFonts w:ascii="Cambria Math" w:hAnsi="Cambria Math" w:cs="Arial"/>
                      <w:i/>
                      <w:color w:val="202122"/>
                      <w:sz w:val="20"/>
                      <w:szCs w:val="20"/>
                      <w:shd w:val="clear" w:color="auto" w:fill="F8F9FA"/>
                      <w:lang w:val="fr-FR"/>
                    </w:rPr>
                  </m:ctrlP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w:r w:rsidR="001464F0" w:rsidRPr="003D764E">
              <w:rPr>
                <w:rFonts w:ascii="Cambria Math" w:eastAsiaTheme="minorEastAsia" w:hAnsi="Cambria Math"/>
                <w:sz w:val="20"/>
                <w:szCs w:val="20"/>
                <w:lang w:val="fr-FR"/>
              </w:rPr>
              <w:tab/>
            </w:r>
          </w:p>
        </w:tc>
        <w:tc>
          <w:tcPr>
            <w:tcW w:w="473" w:type="dxa"/>
          </w:tcPr>
          <w:p w14:paraId="22A49246" w14:textId="77777777" w:rsidR="001464F0" w:rsidRPr="003D764E" w:rsidRDefault="001464F0"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7210" w:type="dxa"/>
          </w:tcPr>
          <w:p w14:paraId="22A49247" w14:textId="77777777" w:rsidR="00B51240" w:rsidRPr="00322C56" w:rsidRDefault="00B51240" w:rsidP="008E54CE">
            <w:pPr>
              <w:rPr>
                <w:rFonts w:eastAsia="Times New Roman" w:cstheme="minorHAnsi"/>
                <w:sz w:val="21"/>
                <w:szCs w:val="21"/>
                <w:lang w:val="fr-FR"/>
              </w:rPr>
            </w:pPr>
            <w:r w:rsidRPr="00322C56">
              <w:rPr>
                <w:rFonts w:eastAsia="Times New Roman" w:cstheme="minorHAnsi"/>
                <w:sz w:val="21"/>
                <w:szCs w:val="21"/>
                <w:lang w:val="fr-FR"/>
              </w:rPr>
              <w:t>Consommation quotidienne moyenne d'éthanol par les ménages participant à l'activité du lot j au cours de l'année y (en litres).</w:t>
            </w:r>
          </w:p>
        </w:tc>
      </w:tr>
      <w:tr w:rsidR="00DD5BDA" w:rsidRPr="00FF6CC8" w14:paraId="22A4924C" w14:textId="77777777" w:rsidTr="001464F0">
        <w:tc>
          <w:tcPr>
            <w:tcW w:w="1416" w:type="dxa"/>
          </w:tcPr>
          <w:p w14:paraId="22A49249" w14:textId="77777777" w:rsidR="00DD5BDA" w:rsidRPr="003D764E" w:rsidRDefault="00FF6CC8" w:rsidP="00313B46">
            <w:pPr>
              <w:spacing w:after="0"/>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m:oMathPara>
          </w:p>
        </w:tc>
        <w:tc>
          <w:tcPr>
            <w:tcW w:w="473" w:type="dxa"/>
          </w:tcPr>
          <w:p w14:paraId="22A4924A" w14:textId="77777777" w:rsidR="00DD5BDA" w:rsidRPr="003D764E" w:rsidRDefault="00DD5BDA"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7210" w:type="dxa"/>
          </w:tcPr>
          <w:p w14:paraId="22A4924B" w14:textId="77777777"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 xml:space="preserve">Nombre </w:t>
            </w:r>
            <w:r w:rsidR="00C31D50" w:rsidRPr="00322C56">
              <w:rPr>
                <w:rFonts w:eastAsia="Times New Roman" w:cstheme="minorHAnsi"/>
                <w:sz w:val="21"/>
                <w:szCs w:val="21"/>
                <w:lang w:val="fr-FR"/>
              </w:rPr>
              <w:t>total</w:t>
            </w:r>
            <w:r w:rsidRPr="00322C56">
              <w:rPr>
                <w:rFonts w:eastAsia="Times New Roman" w:cstheme="minorHAnsi"/>
                <w:sz w:val="21"/>
                <w:szCs w:val="21"/>
                <w:lang w:val="fr-FR"/>
              </w:rPr>
              <w:t xml:space="preserve"> de dispositifs d'activité du lot j enregistrés dans le cadre de l'activité (nombre)</w:t>
            </w:r>
          </w:p>
        </w:tc>
      </w:tr>
      <w:tr w:rsidR="009061B4" w:rsidRPr="00FF6CC8" w14:paraId="22A49250" w14:textId="77777777" w:rsidTr="001464F0">
        <w:tc>
          <w:tcPr>
            <w:tcW w:w="1416" w:type="dxa"/>
          </w:tcPr>
          <w:p w14:paraId="22A4924D" w14:textId="77777777" w:rsidR="009061B4" w:rsidRPr="003D764E" w:rsidRDefault="00FF6CC8" w:rsidP="00313B46">
            <w:pPr>
              <w:spacing w:after="0"/>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S</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m:oMathPara>
          </w:p>
        </w:tc>
        <w:tc>
          <w:tcPr>
            <w:tcW w:w="473" w:type="dxa"/>
          </w:tcPr>
          <w:p w14:paraId="22A4924E" w14:textId="77777777" w:rsidR="009061B4" w:rsidRPr="003D764E" w:rsidRDefault="009061B4"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7210" w:type="dxa"/>
          </w:tcPr>
          <w:p w14:paraId="22A4924F" w14:textId="73E99F67"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P</w:t>
            </w:r>
            <w:r w:rsidR="001B6754" w:rsidRPr="00322C56">
              <w:rPr>
                <w:rFonts w:eastAsia="Times New Roman" w:cstheme="minorHAnsi"/>
                <w:sz w:val="21"/>
                <w:szCs w:val="21"/>
                <w:lang w:val="fr-FR"/>
              </w:rPr>
              <w:t xml:space="preserve">roportion </w:t>
            </w:r>
            <w:r w:rsidRPr="00322C56">
              <w:rPr>
                <w:rFonts w:eastAsia="Times New Roman" w:cstheme="minorHAnsi"/>
                <w:sz w:val="21"/>
                <w:szCs w:val="21"/>
                <w:lang w:val="fr-FR"/>
              </w:rPr>
              <w:t xml:space="preserve">des </w:t>
            </w:r>
            <w:r w:rsidR="00115B24" w:rsidRPr="00322C56">
              <w:rPr>
                <w:rFonts w:eastAsia="Times New Roman" w:cstheme="minorHAnsi"/>
                <w:sz w:val="21"/>
                <w:szCs w:val="21"/>
                <w:lang w:val="fr-FR"/>
              </w:rPr>
              <w:t>réchauds</w:t>
            </w:r>
            <w:r w:rsidRPr="00322C56">
              <w:rPr>
                <w:rFonts w:eastAsia="Times New Roman" w:cstheme="minorHAnsi"/>
                <w:sz w:val="21"/>
                <w:szCs w:val="21"/>
                <w:lang w:val="fr-FR"/>
              </w:rPr>
              <w:t xml:space="preserve"> à l'éthanol du lot j fonctionnant au cours de l'année y (pourcentage).</w:t>
            </w:r>
          </w:p>
        </w:tc>
      </w:tr>
      <w:tr w:rsidR="00CA5957" w:rsidRPr="00FF6CC8" w14:paraId="22A49254" w14:textId="77777777" w:rsidTr="001464F0">
        <w:tc>
          <w:tcPr>
            <w:tcW w:w="1416" w:type="dxa"/>
          </w:tcPr>
          <w:p w14:paraId="22A49251" w14:textId="77777777" w:rsidR="00CA5957" w:rsidRPr="003D764E" w:rsidRDefault="00FF6CC8" w:rsidP="00313B46">
            <w:pPr>
              <w:spacing w:after="0"/>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diversion</m:t>
                    </m:r>
                  </m:sub>
                </m:sSub>
              </m:oMath>
            </m:oMathPara>
          </w:p>
        </w:tc>
        <w:tc>
          <w:tcPr>
            <w:tcW w:w="473" w:type="dxa"/>
          </w:tcPr>
          <w:p w14:paraId="22A49252" w14:textId="77777777" w:rsidR="00CA5957" w:rsidRPr="003D764E" w:rsidRDefault="00CA5957"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7210" w:type="dxa"/>
          </w:tcPr>
          <w:p w14:paraId="22A49253" w14:textId="77777777"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Facteur d'émission</w:t>
            </w:r>
            <w:r w:rsidR="007C679A" w:rsidRPr="00322C56">
              <w:rPr>
                <w:rFonts w:eastAsia="Times New Roman" w:cstheme="minorHAnsi"/>
                <w:sz w:val="21"/>
                <w:szCs w:val="21"/>
                <w:lang w:val="fr-FR"/>
              </w:rPr>
              <w:t>s</w:t>
            </w:r>
            <w:r w:rsidRPr="00322C56">
              <w:rPr>
                <w:rFonts w:eastAsia="Times New Roman" w:cstheme="minorHAnsi"/>
                <w:sz w:val="21"/>
                <w:szCs w:val="21"/>
                <w:lang w:val="fr-FR"/>
              </w:rPr>
              <w:t xml:space="preserve"> de CO2 évitées par litre d'éthanol brûlé à la place de l'essence comme </w:t>
            </w:r>
            <w:r w:rsidR="0009254C" w:rsidRPr="00322C56">
              <w:rPr>
                <w:rFonts w:eastAsia="Times New Roman" w:cstheme="minorHAnsi"/>
                <w:sz w:val="21"/>
                <w:szCs w:val="21"/>
                <w:lang w:val="fr-FR"/>
              </w:rPr>
              <w:t>combustible</w:t>
            </w:r>
            <w:r w:rsidRPr="00322C56">
              <w:rPr>
                <w:rFonts w:eastAsia="Times New Roman" w:cstheme="minorHAnsi"/>
                <w:sz w:val="21"/>
                <w:szCs w:val="21"/>
                <w:lang w:val="fr-FR"/>
              </w:rPr>
              <w:t xml:space="preserve"> (0,00050317 tCO2e/L)</w:t>
            </w:r>
          </w:p>
        </w:tc>
      </w:tr>
      <w:tr w:rsidR="00251ABB" w:rsidRPr="00FF6CC8" w14:paraId="22A49258" w14:textId="77777777" w:rsidTr="001464F0">
        <w:tc>
          <w:tcPr>
            <w:tcW w:w="1416" w:type="dxa"/>
          </w:tcPr>
          <w:p w14:paraId="22A49255" w14:textId="77777777" w:rsidR="00251ABB" w:rsidRPr="003D764E" w:rsidRDefault="00251ABB" w:rsidP="00313B46">
            <w:pPr>
              <w:spacing w:after="0"/>
              <w:rPr>
                <w:rFonts w:ascii="Arial" w:eastAsia="Arial" w:hAnsi="Arial" w:cs="Arial"/>
                <w:sz w:val="20"/>
                <w:szCs w:val="20"/>
                <w:lang w:val="fr-FR"/>
              </w:rPr>
            </w:pPr>
          </w:p>
        </w:tc>
        <w:tc>
          <w:tcPr>
            <w:tcW w:w="473" w:type="dxa"/>
          </w:tcPr>
          <w:p w14:paraId="22A49256" w14:textId="77777777" w:rsidR="00251ABB" w:rsidRPr="003D764E" w:rsidRDefault="00251ABB" w:rsidP="00313B46">
            <w:pPr>
              <w:spacing w:after="0"/>
              <w:rPr>
                <w:rFonts w:asciiTheme="majorHAnsi" w:eastAsiaTheme="minorEastAsia" w:hAnsiTheme="majorHAnsi" w:cstheme="majorHAnsi"/>
                <w:sz w:val="20"/>
                <w:szCs w:val="20"/>
                <w:lang w:val="fr-FR"/>
              </w:rPr>
            </w:pPr>
          </w:p>
        </w:tc>
        <w:tc>
          <w:tcPr>
            <w:tcW w:w="7210" w:type="dxa"/>
          </w:tcPr>
          <w:p w14:paraId="22A49257" w14:textId="77777777" w:rsidR="00251ABB" w:rsidRPr="003D764E" w:rsidRDefault="00251ABB" w:rsidP="00313B46">
            <w:pPr>
              <w:spacing w:after="0"/>
              <w:rPr>
                <w:rFonts w:asciiTheme="majorHAnsi" w:eastAsiaTheme="minorEastAsia" w:hAnsiTheme="majorHAnsi" w:cstheme="majorHAnsi"/>
                <w:sz w:val="20"/>
                <w:szCs w:val="20"/>
                <w:lang w:val="fr-FR"/>
              </w:rPr>
            </w:pPr>
          </w:p>
        </w:tc>
      </w:tr>
    </w:tbl>
    <w:p w14:paraId="22A49259" w14:textId="77777777" w:rsidR="0039367F" w:rsidRPr="00F546AE" w:rsidRDefault="00255D0C" w:rsidP="00F546AE">
      <w:pPr>
        <w:spacing w:after="0"/>
        <w:rPr>
          <w:rStyle w:val="Heading2Char"/>
          <w:color w:val="auto"/>
          <w:sz w:val="20"/>
          <w:szCs w:val="20"/>
          <w:lang w:val="fr-FR"/>
        </w:rPr>
      </w:pPr>
      <w:r w:rsidRPr="00F546AE">
        <w:rPr>
          <w:rStyle w:val="Heading2Char"/>
          <w:color w:val="auto"/>
          <w:sz w:val="20"/>
          <w:szCs w:val="20"/>
          <w:lang w:val="fr-FR"/>
        </w:rPr>
        <w:t>9</w:t>
      </w:r>
      <w:r w:rsidR="00C71D5E" w:rsidRPr="00F546AE">
        <w:rPr>
          <w:rStyle w:val="Heading2Char"/>
          <w:color w:val="auto"/>
          <w:sz w:val="20"/>
          <w:szCs w:val="20"/>
          <w:lang w:val="fr-FR"/>
        </w:rPr>
        <w:t>.</w:t>
      </w:r>
      <w:r w:rsidR="00AB3DC5" w:rsidRPr="00F546AE">
        <w:rPr>
          <w:rStyle w:val="Heading2Char"/>
          <w:color w:val="auto"/>
          <w:sz w:val="20"/>
          <w:szCs w:val="20"/>
          <w:lang w:val="fr-FR"/>
        </w:rPr>
        <w:t>2</w:t>
      </w:r>
      <w:r w:rsidR="00C71D5E" w:rsidRPr="00F546AE">
        <w:rPr>
          <w:rStyle w:val="Heading2Char"/>
          <w:color w:val="auto"/>
          <w:sz w:val="20"/>
          <w:szCs w:val="20"/>
          <w:lang w:val="fr-FR"/>
        </w:rPr>
        <w:t xml:space="preserve">. </w:t>
      </w:r>
      <w:r w:rsidR="0039367F" w:rsidRPr="00F546AE">
        <w:rPr>
          <w:rStyle w:val="Heading2Char"/>
          <w:color w:val="auto"/>
          <w:sz w:val="20"/>
          <w:szCs w:val="20"/>
          <w:lang w:val="fr-FR"/>
        </w:rPr>
        <w:t>Fuites dues au transport de résidus de biomasse en dehors du périmètre de l'activité</w:t>
      </w:r>
    </w:p>
    <w:p w14:paraId="69ECD9F4" w14:textId="77777777" w:rsidR="00F546AE" w:rsidRPr="003D764E" w:rsidRDefault="00F546AE" w:rsidP="00313B46">
      <w:pPr>
        <w:pStyle w:val="NormalWeb"/>
        <w:spacing w:before="0" w:beforeAutospacing="0" w:after="0" w:afterAutospacing="0"/>
        <w:rPr>
          <w:rStyle w:val="Heading2Char"/>
          <w:rFonts w:ascii="Arial" w:hAnsi="Arial" w:cs="Arial"/>
          <w:color w:val="auto"/>
          <w:sz w:val="20"/>
          <w:szCs w:val="20"/>
          <w:lang w:val="fr-FR"/>
        </w:rPr>
      </w:pPr>
    </w:p>
    <w:p w14:paraId="22A4925A" w14:textId="77777777" w:rsidR="00B676CF" w:rsidRPr="00F546AE" w:rsidRDefault="0039367F" w:rsidP="0018724D">
      <w:pPr>
        <w:pStyle w:val="NormalWeb"/>
        <w:spacing w:before="0" w:beforeAutospacing="0" w:after="0" w:afterAutospacing="0"/>
        <w:rPr>
          <w:rStyle w:val="Heading2Char"/>
          <w:rFonts w:ascii="Arial" w:hAnsi="Arial" w:cs="Arial"/>
          <w:b w:val="0"/>
          <w:color w:val="auto"/>
          <w:sz w:val="20"/>
          <w:szCs w:val="20"/>
          <w:lang w:val="fr-FR"/>
        </w:rPr>
      </w:pPr>
      <w:r w:rsidRPr="003D764E">
        <w:rPr>
          <w:rStyle w:val="Heading2Char"/>
          <w:rFonts w:ascii="Arial" w:hAnsi="Arial" w:cs="Arial"/>
          <w:b w:val="0"/>
          <w:bCs w:val="0"/>
          <w:color w:val="auto"/>
          <w:sz w:val="20"/>
          <w:szCs w:val="20"/>
          <w:lang w:val="fr-FR"/>
        </w:rPr>
        <w:t xml:space="preserve">Les participants à l'activité appliqueront un facteur d'émission prudent par défaut pour estimer les émissions liées à l'activité ou les fuites </w:t>
      </w:r>
      <w:r w:rsidR="00720A3F" w:rsidRPr="003D764E">
        <w:rPr>
          <w:rStyle w:val="Heading2Char"/>
          <w:rFonts w:ascii="Arial" w:hAnsi="Arial" w:cs="Arial"/>
          <w:b w:val="0"/>
          <w:bCs w:val="0"/>
          <w:color w:val="auto"/>
          <w:sz w:val="20"/>
          <w:szCs w:val="20"/>
          <w:lang w:val="fr-FR"/>
        </w:rPr>
        <w:t>résultant</w:t>
      </w:r>
      <w:r w:rsidRPr="003D764E">
        <w:rPr>
          <w:rStyle w:val="Heading2Char"/>
          <w:rFonts w:ascii="Arial" w:hAnsi="Arial" w:cs="Arial"/>
          <w:b w:val="0"/>
          <w:bCs w:val="0"/>
          <w:color w:val="auto"/>
          <w:sz w:val="20"/>
          <w:szCs w:val="20"/>
          <w:lang w:val="fr-FR"/>
        </w:rPr>
        <w:t xml:space="preserve"> du transport des combustibles de l'activité en dehors du périmètre de l'activité</w:t>
      </w:r>
      <w:r w:rsidR="00B31398" w:rsidRPr="003D764E">
        <w:rPr>
          <w:rStyle w:val="Heading2Char"/>
          <w:rFonts w:ascii="Arial" w:hAnsi="Arial" w:cs="Arial"/>
          <w:b w:val="0"/>
          <w:bCs w:val="0"/>
          <w:color w:val="auto"/>
          <w:sz w:val="20"/>
          <w:szCs w:val="20"/>
          <w:lang w:val="fr-FR"/>
        </w:rPr>
        <w:t xml:space="preserve">. </w:t>
      </w:r>
    </w:p>
    <w:p w14:paraId="5DAE6CD7" w14:textId="77777777" w:rsidR="00F546AE" w:rsidRPr="003D764E" w:rsidRDefault="00F546AE" w:rsidP="00F546AE">
      <w:pPr>
        <w:pStyle w:val="NormalWeb"/>
        <w:spacing w:before="0" w:beforeAutospacing="0" w:after="0" w:afterAutospacing="0"/>
        <w:ind w:left="720"/>
        <w:rPr>
          <w:rStyle w:val="Heading2Char"/>
          <w:rFonts w:ascii="Arial" w:hAnsi="Arial" w:cs="Arial"/>
          <w:b w:val="0"/>
          <w:color w:val="auto"/>
          <w:sz w:val="20"/>
          <w:szCs w:val="20"/>
          <w:lang w:val="fr-FR"/>
        </w:rPr>
      </w:pPr>
    </w:p>
    <w:p w14:paraId="22A4925B" w14:textId="74D7EDF4" w:rsidR="00654447" w:rsidRPr="007D3197" w:rsidRDefault="00FF6CC8" w:rsidP="00313B46">
      <w:pPr>
        <w:pStyle w:val="NormalWeb"/>
        <w:spacing w:before="0" w:beforeAutospacing="0" w:after="0" w:afterAutospacing="0"/>
        <w:rPr>
          <w:rStyle w:val="Heading2Char"/>
          <w:rFonts w:ascii="Arial" w:hAnsi="Arial" w:cs="Arial"/>
          <w:b w:val="0"/>
          <w:i/>
          <w:color w:val="auto"/>
          <w:sz w:val="20"/>
          <w:szCs w:val="20"/>
        </w:rPr>
      </w:pPr>
      <m:oMath>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BRT</m:t>
            </m:r>
            <m:r>
              <w:rPr>
                <w:rFonts w:ascii="Cambria Math" w:hAnsi="Cambria Math"/>
                <w:sz w:val="20"/>
                <w:szCs w:val="20"/>
              </w:rPr>
              <m:t>,</m:t>
            </m:r>
            <m:r>
              <w:rPr>
                <w:rFonts w:ascii="Cambria Math" w:hAnsi="Cambria Math"/>
                <w:sz w:val="20"/>
                <w:szCs w:val="20"/>
                <w:lang w:val="fr-FR"/>
              </w:rPr>
              <m:t>y</m:t>
            </m:r>
          </m:sub>
        </m:sSub>
        <m:r>
          <w:rPr>
            <w:rFonts w:ascii="Cambria Math" w:hAnsi="Cambria Math"/>
            <w:sz w:val="20"/>
            <w:szCs w:val="20"/>
          </w:rPr>
          <m:t xml:space="preserve">= </m:t>
        </m:r>
        <m:nary>
          <m:naryPr>
            <m:chr m:val="∑"/>
            <m:limLoc m:val="undOvr"/>
            <m:supHide m:val="1"/>
            <m:ctrlPr>
              <w:rPr>
                <w:rFonts w:ascii="Cambria Math" w:hAnsi="Cambria Math"/>
                <w:i/>
                <w:sz w:val="20"/>
                <w:szCs w:val="20"/>
                <w:lang w:val="fr-FR"/>
              </w:rPr>
            </m:ctrlPr>
          </m:naryPr>
          <m:sub>
            <m:r>
              <w:rPr>
                <w:rFonts w:ascii="Cambria Math" w:hAnsi="Cambria Math"/>
                <w:sz w:val="20"/>
                <w:szCs w:val="20"/>
                <w:lang w:val="fr-FR"/>
              </w:rPr>
              <m:t>j</m:t>
            </m:r>
          </m:sub>
          <m:sup/>
          <m:e>
            <m:sSub>
              <m:sSubPr>
                <m:ctrlPr>
                  <w:rPr>
                    <w:rFonts w:ascii="Cambria Math" w:hAnsi="Cambria Math"/>
                    <w:i/>
                    <w:sz w:val="20"/>
                    <w:szCs w:val="20"/>
                    <w:lang w:val="fr-FR"/>
                  </w:rPr>
                </m:ctrlPr>
              </m:sSubPr>
              <m:e>
                <m:r>
                  <w:rPr>
                    <w:rFonts w:ascii="Cambria Math" w:hAnsi="Cambria Math" w:cs="Arial"/>
                    <w:color w:val="202122"/>
                    <w:sz w:val="20"/>
                    <w:szCs w:val="20"/>
                    <w:shd w:val="clear" w:color="auto" w:fill="F8F9FA"/>
                    <w:lang w:val="fr-FR"/>
                  </w:rPr>
                  <m:t>L</m:t>
                </m:r>
                <m:ctrlPr>
                  <w:rPr>
                    <w:rFonts w:ascii="Cambria Math" w:hAnsi="Cambria Math" w:cs="Arial"/>
                    <w:i/>
                    <w:color w:val="202122"/>
                    <w:sz w:val="20"/>
                    <w:szCs w:val="20"/>
                    <w:shd w:val="clear" w:color="auto" w:fill="F8F9FA"/>
                    <w:lang w:val="fr-FR"/>
                  </w:rPr>
                </m:ctrlPr>
              </m:e>
              <m:sub>
                <m:r>
                  <w:rPr>
                    <w:rFonts w:ascii="Cambria Math" w:hAnsi="Cambria Math"/>
                    <w:sz w:val="20"/>
                    <w:szCs w:val="20"/>
                    <w:lang w:val="fr-FR"/>
                  </w:rPr>
                  <m:t>y</m:t>
                </m:r>
                <m:r>
                  <w:rPr>
                    <w:rFonts w:ascii="Cambria Math" w:hAnsi="Cambria Math"/>
                    <w:sz w:val="20"/>
                    <w:szCs w:val="20"/>
                  </w:rPr>
                  <m:t>,</m:t>
                </m:r>
                <m:r>
                  <w:rPr>
                    <w:rFonts w:ascii="Cambria Math" w:hAnsi="Cambria Math"/>
                    <w:sz w:val="20"/>
                    <w:szCs w:val="20"/>
                    <w:lang w:val="fr-FR"/>
                  </w:rPr>
                  <m:t>j</m:t>
                </m:r>
              </m:sub>
            </m:sSub>
            <m:r>
              <w:rPr>
                <w:rFonts w:ascii="Cambria Math" w:hAnsi="Cambria Math"/>
                <w:sz w:val="20"/>
                <w:szCs w:val="20"/>
              </w:rPr>
              <m:t xml:space="preserve"> ×</m:t>
            </m:r>
            <m:sSub>
              <m:sSubPr>
                <m:ctrlPr>
                  <w:rPr>
                    <w:rFonts w:ascii="Cambria Math" w:hAnsi="Cambria Math"/>
                    <w:i/>
                    <w:sz w:val="20"/>
                    <w:szCs w:val="20"/>
                    <w:lang w:val="fr-FR"/>
                  </w:rPr>
                </m:ctrlPr>
              </m:sSubPr>
              <m:e>
                <m:r>
                  <w:rPr>
                    <w:rFonts w:ascii="Cambria Math" w:hAnsi="Cambria Math" w:cs="Arial"/>
                    <w:color w:val="202122"/>
                    <w:sz w:val="20"/>
                    <w:szCs w:val="20"/>
                    <w:shd w:val="clear" w:color="auto" w:fill="F8F9FA"/>
                    <w:lang w:val="fr-FR"/>
                  </w:rPr>
                  <m:t>N</m:t>
                </m:r>
              </m:e>
              <m:sub>
                <m:r>
                  <w:rPr>
                    <w:rFonts w:ascii="Cambria Math" w:hAnsi="Cambria Math"/>
                    <w:sz w:val="20"/>
                    <w:szCs w:val="20"/>
                    <w:lang w:val="fr-FR"/>
                  </w:rPr>
                  <m:t>y</m:t>
                </m:r>
                <m:r>
                  <w:rPr>
                    <w:rFonts w:ascii="Cambria Math" w:hAnsi="Cambria Math"/>
                    <w:sz w:val="20"/>
                    <w:szCs w:val="20"/>
                  </w:rPr>
                  <m:t>,</m:t>
                </m:r>
                <m:r>
                  <w:rPr>
                    <w:rFonts w:ascii="Cambria Math" w:hAnsi="Cambria Math"/>
                    <w:sz w:val="20"/>
                    <w:szCs w:val="20"/>
                    <w:lang w:val="fr-FR"/>
                  </w:rPr>
                  <m:t>j</m:t>
                </m:r>
              </m:sub>
            </m:sSub>
            <m:r>
              <w:rPr>
                <w:rFonts w:ascii="Cambria Math" w:hAnsi="Cambria Math"/>
                <w:sz w:val="20"/>
                <w:szCs w:val="20"/>
              </w:rPr>
              <m:t xml:space="preserve"> × </m:t>
            </m:r>
            <m:sSub>
              <m:sSubPr>
                <m:ctrlPr>
                  <w:rPr>
                    <w:rFonts w:ascii="Cambria Math" w:hAnsi="Cambria Math"/>
                    <w:i/>
                    <w:sz w:val="20"/>
                    <w:szCs w:val="20"/>
                    <w:lang w:val="fr-FR"/>
                  </w:rPr>
                </m:ctrlPr>
              </m:sSubPr>
              <m:e>
                <m:r>
                  <w:rPr>
                    <w:rFonts w:ascii="Cambria Math" w:hAnsi="Cambria Math" w:cs="Arial"/>
                    <w:color w:val="202122"/>
                    <w:sz w:val="20"/>
                    <w:szCs w:val="20"/>
                    <w:shd w:val="clear" w:color="auto" w:fill="F8F9FA"/>
                    <w:lang w:val="fr-FR"/>
                  </w:rPr>
                  <m:t>S</m:t>
                </m:r>
              </m:e>
              <m:sub>
                <m:r>
                  <w:rPr>
                    <w:rFonts w:ascii="Cambria Math" w:hAnsi="Cambria Math"/>
                    <w:sz w:val="20"/>
                    <w:szCs w:val="20"/>
                    <w:lang w:val="fr-FR"/>
                  </w:rPr>
                  <m:t>y</m:t>
                </m:r>
                <m:r>
                  <w:rPr>
                    <w:rFonts w:ascii="Cambria Math" w:hAnsi="Cambria Math"/>
                    <w:sz w:val="20"/>
                    <w:szCs w:val="20"/>
                  </w:rPr>
                  <m:t>,</m:t>
                </m:r>
                <m:r>
                  <w:rPr>
                    <w:rFonts w:ascii="Cambria Math" w:hAnsi="Cambria Math"/>
                    <w:sz w:val="20"/>
                    <w:szCs w:val="20"/>
                    <w:lang w:val="fr-FR"/>
                  </w:rPr>
                  <m:t>j</m:t>
                </m:r>
              </m:sub>
            </m:sSub>
            <m:r>
              <w:rPr>
                <w:rFonts w:ascii="Cambria Math" w:hAnsi="Cambria Math"/>
                <w:sz w:val="20"/>
                <w:szCs w:val="20"/>
              </w:rPr>
              <m:t>×</m:t>
            </m:r>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transport</m:t>
                </m:r>
              </m:sub>
            </m:sSub>
            <m:r>
              <m:rPr>
                <m:sty m:val="p"/>
              </m:rPr>
              <w:rPr>
                <w:rFonts w:ascii="Cambria Math" w:hAnsi="Cambria Math"/>
                <w:sz w:val="20"/>
                <w:szCs w:val="20"/>
              </w:rPr>
              <m:t>×365</m:t>
            </m:r>
          </m:e>
        </m:nary>
      </m:oMath>
      <w:r w:rsidR="00F546AE" w:rsidRPr="00F546AE">
        <w:rPr>
          <w:rFonts w:ascii="Arial" w:eastAsiaTheme="majorEastAsia" w:hAnsi="Arial" w:cs="Arial"/>
          <w:i/>
          <w:sz w:val="20"/>
          <w:szCs w:val="20"/>
        </w:rPr>
        <w:tab/>
      </w:r>
      <w:r w:rsidR="00F546AE" w:rsidRPr="00F546AE">
        <w:rPr>
          <w:rFonts w:ascii="Arial" w:eastAsiaTheme="majorEastAsia" w:hAnsi="Arial" w:cs="Arial"/>
          <w:i/>
          <w:sz w:val="20"/>
          <w:szCs w:val="20"/>
        </w:rPr>
        <w:tab/>
      </w:r>
      <w:r w:rsidR="00F546AE" w:rsidRPr="00F546AE">
        <w:rPr>
          <w:rFonts w:ascii="Arial" w:eastAsiaTheme="majorEastAsia" w:hAnsi="Arial" w:cs="Arial"/>
          <w:i/>
          <w:sz w:val="20"/>
          <w:szCs w:val="20"/>
        </w:rPr>
        <w:tab/>
      </w:r>
      <w:r w:rsidR="00F546AE" w:rsidRPr="00F546AE">
        <w:rPr>
          <w:rFonts w:ascii="Arial" w:eastAsiaTheme="majorEastAsia" w:hAnsi="Arial" w:cs="Arial"/>
          <w:i/>
          <w:sz w:val="20"/>
          <w:szCs w:val="20"/>
        </w:rPr>
        <w:tab/>
      </w:r>
      <w:r w:rsidR="000C061A" w:rsidRPr="007D3197">
        <w:rPr>
          <w:rStyle w:val="Heading2Char"/>
          <w:rFonts w:ascii="Arial" w:hAnsi="Arial" w:cs="Arial"/>
          <w:b w:val="0"/>
          <w:i/>
          <w:color w:val="auto"/>
          <w:sz w:val="20"/>
          <w:szCs w:val="20"/>
        </w:rPr>
        <w:t xml:space="preserve">Equation </w:t>
      </w:r>
      <w:r w:rsidR="00320214">
        <w:rPr>
          <w:rStyle w:val="Heading2Char"/>
          <w:rFonts w:ascii="Arial" w:hAnsi="Arial" w:cs="Arial"/>
          <w:b w:val="0"/>
          <w:i/>
          <w:color w:val="auto"/>
          <w:sz w:val="20"/>
          <w:szCs w:val="20"/>
        </w:rPr>
        <w:t>8</w:t>
      </w:r>
    </w:p>
    <w:p w14:paraId="52657D9A" w14:textId="77777777" w:rsidR="00F546AE" w:rsidRDefault="00F546AE" w:rsidP="00313B46">
      <w:pPr>
        <w:pStyle w:val="NormalWeb"/>
        <w:spacing w:before="0" w:beforeAutospacing="0" w:after="0" w:afterAutospacing="0"/>
        <w:rPr>
          <w:rStyle w:val="Heading2Char"/>
          <w:rFonts w:ascii="Arial" w:hAnsi="Arial" w:cs="Arial"/>
          <w:b w:val="0"/>
          <w:bCs w:val="0"/>
          <w:color w:val="auto"/>
          <w:sz w:val="20"/>
          <w:szCs w:val="20"/>
        </w:rPr>
      </w:pPr>
    </w:p>
    <w:p w14:paraId="22A4925C" w14:textId="30BCB368" w:rsidR="00E735C1" w:rsidRDefault="00720A3F" w:rsidP="00313B46">
      <w:pPr>
        <w:pStyle w:val="NormalWeb"/>
        <w:spacing w:before="0" w:beforeAutospacing="0" w:after="0" w:afterAutospacing="0"/>
        <w:rPr>
          <w:rStyle w:val="Heading2Char"/>
          <w:rFonts w:ascii="Arial" w:hAnsi="Arial" w:cs="Arial"/>
          <w:b w:val="0"/>
          <w:bCs w:val="0"/>
          <w:color w:val="auto"/>
          <w:sz w:val="20"/>
          <w:szCs w:val="20"/>
          <w:lang w:val="fr-FR"/>
        </w:rPr>
      </w:pPr>
      <w:r w:rsidRPr="003D764E">
        <w:rPr>
          <w:rStyle w:val="Heading2Char"/>
          <w:rFonts w:ascii="Arial" w:hAnsi="Arial" w:cs="Arial"/>
          <w:b w:val="0"/>
          <w:bCs w:val="0"/>
          <w:color w:val="auto"/>
          <w:sz w:val="20"/>
          <w:szCs w:val="20"/>
          <w:lang w:val="fr-FR"/>
        </w:rPr>
        <w:t>Avec</w:t>
      </w:r>
      <w:r w:rsidR="00F546AE">
        <w:rPr>
          <w:rStyle w:val="Heading2Char"/>
          <w:rFonts w:ascii="Arial" w:hAnsi="Arial" w:cs="Arial"/>
          <w:b w:val="0"/>
          <w:bCs w:val="0"/>
          <w:color w:val="auto"/>
          <w:sz w:val="20"/>
          <w:szCs w:val="20"/>
          <w:lang w:val="fr-FR"/>
        </w:rPr>
        <w:t> :</w:t>
      </w:r>
    </w:p>
    <w:p w14:paraId="4A5D104F" w14:textId="77777777" w:rsidR="00F546AE" w:rsidRPr="003D764E" w:rsidRDefault="00F546AE" w:rsidP="00313B46">
      <w:pPr>
        <w:pStyle w:val="NormalWeb"/>
        <w:spacing w:before="0" w:beforeAutospacing="0" w:after="0" w:afterAutospacing="0"/>
        <w:rPr>
          <w:rStyle w:val="Heading2Char"/>
          <w:rFonts w:ascii="Arial" w:hAnsi="Arial" w:cs="Arial"/>
          <w:b w:val="0"/>
          <w:bCs w:val="0"/>
          <w:color w:val="auto"/>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3"/>
        <w:gridCol w:w="404"/>
        <w:gridCol w:w="6490"/>
        <w:gridCol w:w="72"/>
      </w:tblGrid>
      <w:tr w:rsidR="00DC469E" w:rsidRPr="00FF6CC8" w14:paraId="22A49260" w14:textId="77777777" w:rsidTr="00643632">
        <w:tc>
          <w:tcPr>
            <w:tcW w:w="2133" w:type="dxa"/>
          </w:tcPr>
          <w:p w14:paraId="22A4925D" w14:textId="77777777" w:rsidR="00DC469E" w:rsidRPr="003D764E" w:rsidRDefault="00FF6CC8" w:rsidP="00313B46">
            <w:pPr>
              <w:spacing w:after="0"/>
              <w:rPr>
                <w:rFonts w:ascii="Arial" w:eastAsia="MS PGothic"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LE</m:t>
                    </m:r>
                  </m:e>
                  <m:sub>
                    <m:r>
                      <w:rPr>
                        <w:rFonts w:ascii="Cambria Math" w:hAnsi="Cambria Math"/>
                        <w:sz w:val="20"/>
                        <w:szCs w:val="20"/>
                        <w:lang w:val="fr-FR"/>
                      </w:rPr>
                      <m:t>BRT</m:t>
                    </m:r>
                    <m:r>
                      <w:rPr>
                        <w:rFonts w:ascii="Cambria Math" w:hAnsi="Cambria Math"/>
                        <w:sz w:val="20"/>
                        <w:szCs w:val="20"/>
                        <w:lang w:val="fr-FR"/>
                      </w:rPr>
                      <m:t>,</m:t>
                    </m:r>
                    <m:r>
                      <w:rPr>
                        <w:rFonts w:ascii="Cambria Math" w:hAnsi="Cambria Math"/>
                        <w:sz w:val="20"/>
                        <w:szCs w:val="20"/>
                        <w:lang w:val="fr-FR"/>
                      </w:rPr>
                      <m:t>y</m:t>
                    </m:r>
                  </m:sub>
                </m:sSub>
              </m:oMath>
            </m:oMathPara>
          </w:p>
        </w:tc>
        <w:tc>
          <w:tcPr>
            <w:tcW w:w="404" w:type="dxa"/>
          </w:tcPr>
          <w:p w14:paraId="22A4925E" w14:textId="77777777" w:rsidR="00DC469E" w:rsidRPr="003D764E" w:rsidRDefault="00F41EE8"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62" w:type="dxa"/>
            <w:gridSpan w:val="2"/>
          </w:tcPr>
          <w:p w14:paraId="22A4925F" w14:textId="77777777"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Fuite</w:t>
            </w:r>
            <w:r w:rsidR="00787D49" w:rsidRPr="00322C56">
              <w:rPr>
                <w:rFonts w:eastAsia="Times New Roman" w:cstheme="minorHAnsi"/>
                <w:sz w:val="21"/>
                <w:szCs w:val="21"/>
                <w:lang w:val="fr-FR"/>
              </w:rPr>
              <w:t>s</w:t>
            </w:r>
            <w:r w:rsidRPr="00322C56">
              <w:rPr>
                <w:rFonts w:eastAsia="Times New Roman" w:cstheme="minorHAnsi"/>
                <w:sz w:val="21"/>
                <w:szCs w:val="21"/>
                <w:lang w:val="fr-FR"/>
              </w:rPr>
              <w:t xml:space="preserve"> due</w:t>
            </w:r>
            <w:r w:rsidR="00787D49" w:rsidRPr="00322C56">
              <w:rPr>
                <w:rFonts w:eastAsia="Times New Roman" w:cstheme="minorHAnsi"/>
                <w:sz w:val="21"/>
                <w:szCs w:val="21"/>
                <w:lang w:val="fr-FR"/>
              </w:rPr>
              <w:t>s</w:t>
            </w:r>
            <w:r w:rsidRPr="00322C56">
              <w:rPr>
                <w:rFonts w:eastAsia="Times New Roman" w:cstheme="minorHAnsi"/>
                <w:sz w:val="21"/>
                <w:szCs w:val="21"/>
                <w:lang w:val="fr-FR"/>
              </w:rPr>
              <w:t xml:space="preserve"> au transport de résidus de biomasse en dehors du périmètre de l'activité au cours de l'année y.</w:t>
            </w:r>
          </w:p>
        </w:tc>
      </w:tr>
      <w:tr w:rsidR="00146A2B" w:rsidRPr="00FF6CC8" w14:paraId="22A49264" w14:textId="77777777" w:rsidTr="00643632">
        <w:tc>
          <w:tcPr>
            <w:tcW w:w="2133" w:type="dxa"/>
          </w:tcPr>
          <w:p w14:paraId="22A49261" w14:textId="77777777" w:rsidR="00146A2B" w:rsidRPr="003D764E" w:rsidRDefault="00FF6CC8" w:rsidP="00313B46">
            <w:pPr>
              <w:spacing w:after="0" w:line="276" w:lineRule="auto"/>
              <w:rPr>
                <w:rFonts w:eastAsiaTheme="minorEastAsia"/>
                <w:sz w:val="20"/>
                <w:szCs w:val="20"/>
                <w:lang w:val="fr-FR"/>
              </w:rPr>
            </w:pPr>
            <m:oMath>
              <m:sSub>
                <m:sSubPr>
                  <m:ctrlPr>
                    <w:rPr>
                      <w:rFonts w:ascii="Cambria Math" w:hAnsi="Cambria Math"/>
                      <w:i/>
                      <w:sz w:val="20"/>
                      <w:szCs w:val="20"/>
                      <w:lang w:val="fr-FR"/>
                    </w:rPr>
                  </m:ctrlPr>
                </m:sSubPr>
                <m:e>
                  <m:r>
                    <w:rPr>
                      <w:rFonts w:ascii="Cambria Math" w:hAnsi="Cambria Math" w:cs="Arial"/>
                      <w:color w:val="202122"/>
                      <w:sz w:val="20"/>
                      <w:szCs w:val="20"/>
                      <w:shd w:val="clear" w:color="auto" w:fill="F8F9FA"/>
                      <w:lang w:val="fr-FR"/>
                    </w:rPr>
                    <m:t>L</m:t>
                  </m:r>
                  <m:ctrlPr>
                    <w:rPr>
                      <w:rFonts w:ascii="Cambria Math" w:hAnsi="Cambria Math" w:cs="Arial"/>
                      <w:i/>
                      <w:color w:val="202122"/>
                      <w:sz w:val="20"/>
                      <w:szCs w:val="20"/>
                      <w:shd w:val="clear" w:color="auto" w:fill="F8F9FA"/>
                      <w:lang w:val="fr-FR"/>
                    </w:rPr>
                  </m:ctrlP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w:r w:rsidR="00146A2B" w:rsidRPr="003D764E">
              <w:rPr>
                <w:rFonts w:ascii="Cambria Math" w:eastAsiaTheme="minorEastAsia" w:hAnsi="Cambria Math"/>
                <w:sz w:val="20"/>
                <w:szCs w:val="20"/>
                <w:lang w:val="fr-FR"/>
              </w:rPr>
              <w:tab/>
            </w:r>
          </w:p>
        </w:tc>
        <w:tc>
          <w:tcPr>
            <w:tcW w:w="404" w:type="dxa"/>
          </w:tcPr>
          <w:p w14:paraId="22A49262" w14:textId="77777777" w:rsidR="00146A2B" w:rsidRPr="003D764E" w:rsidRDefault="00146A2B"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62" w:type="dxa"/>
            <w:gridSpan w:val="2"/>
          </w:tcPr>
          <w:p w14:paraId="22A49263" w14:textId="77777777"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Consommation quotidienne moyenne d'éthanol en litres par les ménages participant à l'activité du lot j au cours de l'année y.</w:t>
            </w:r>
          </w:p>
        </w:tc>
      </w:tr>
      <w:bookmarkStart w:id="10" w:name="_Hlk132021646"/>
      <w:tr w:rsidR="00146A2B" w:rsidRPr="00FF6CC8" w14:paraId="22A49268" w14:textId="77777777" w:rsidTr="00643632">
        <w:tc>
          <w:tcPr>
            <w:tcW w:w="2133" w:type="dxa"/>
          </w:tcPr>
          <w:p w14:paraId="22A49265" w14:textId="77777777" w:rsidR="00146A2B" w:rsidRPr="003D764E" w:rsidRDefault="00FF6CC8" w:rsidP="00313B46">
            <w:pPr>
              <w:spacing w:after="0" w:line="276" w:lineRule="auto"/>
              <w:rPr>
                <w:rFonts w:eastAsiaTheme="minorEastAsia"/>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m:oMathPara>
          </w:p>
        </w:tc>
        <w:tc>
          <w:tcPr>
            <w:tcW w:w="404" w:type="dxa"/>
          </w:tcPr>
          <w:p w14:paraId="22A49266" w14:textId="77777777" w:rsidR="00146A2B" w:rsidRPr="003D764E" w:rsidRDefault="00146A2B" w:rsidP="00313B46">
            <w:pPr>
              <w:spacing w:after="0" w:line="276" w:lineRule="auto"/>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62" w:type="dxa"/>
            <w:gridSpan w:val="2"/>
          </w:tcPr>
          <w:p w14:paraId="22A49267" w14:textId="77777777"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 xml:space="preserve">Nombre </w:t>
            </w:r>
            <w:r w:rsidR="00787D49" w:rsidRPr="00322C56">
              <w:rPr>
                <w:rFonts w:eastAsia="Times New Roman" w:cstheme="minorHAnsi"/>
                <w:sz w:val="21"/>
                <w:szCs w:val="21"/>
                <w:lang w:val="fr-FR"/>
              </w:rPr>
              <w:t>total</w:t>
            </w:r>
            <w:r w:rsidRPr="00322C56">
              <w:rPr>
                <w:rFonts w:eastAsia="Times New Roman" w:cstheme="minorHAnsi"/>
                <w:sz w:val="21"/>
                <w:szCs w:val="21"/>
                <w:lang w:val="fr-FR"/>
              </w:rPr>
              <w:t xml:space="preserve"> de dispositifs d</w:t>
            </w:r>
            <w:r w:rsidR="0040542C" w:rsidRPr="00322C56">
              <w:rPr>
                <w:rFonts w:eastAsia="Times New Roman" w:cstheme="minorHAnsi"/>
                <w:sz w:val="21"/>
                <w:szCs w:val="21"/>
                <w:lang w:val="fr-FR"/>
              </w:rPr>
              <w:t>e l</w:t>
            </w:r>
            <w:r w:rsidRPr="00322C56">
              <w:rPr>
                <w:rFonts w:eastAsia="Times New Roman" w:cstheme="minorHAnsi"/>
                <w:sz w:val="21"/>
                <w:szCs w:val="21"/>
                <w:lang w:val="fr-FR"/>
              </w:rPr>
              <w:t>'activité du lot j enregistrés dans le cadre de l'activité (nombre)</w:t>
            </w:r>
          </w:p>
        </w:tc>
      </w:tr>
      <w:tr w:rsidR="006E4D1B" w:rsidRPr="00FF6CC8" w14:paraId="22A4926C" w14:textId="77777777" w:rsidTr="00643632">
        <w:trPr>
          <w:gridAfter w:val="1"/>
          <w:wAfter w:w="72" w:type="dxa"/>
        </w:trPr>
        <w:tc>
          <w:tcPr>
            <w:tcW w:w="2133" w:type="dxa"/>
          </w:tcPr>
          <w:p w14:paraId="22A49269" w14:textId="77777777" w:rsidR="006E4D1B" w:rsidRPr="003D764E" w:rsidRDefault="00FF6CC8" w:rsidP="00313B46">
            <w:pPr>
              <w:spacing w:after="0"/>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S</m:t>
                    </m:r>
                  </m:e>
                  <m:sub>
                    <m:r>
                      <w:rPr>
                        <w:rFonts w:ascii="Cambria Math" w:hAnsi="Cambria Math"/>
                        <w:sz w:val="20"/>
                        <w:szCs w:val="20"/>
                        <w:lang w:val="fr-FR"/>
                      </w:rPr>
                      <m:t>y</m:t>
                    </m:r>
                    <m:r>
                      <w:rPr>
                        <w:rFonts w:ascii="Cambria Math" w:hAnsi="Cambria Math"/>
                        <w:sz w:val="20"/>
                        <w:szCs w:val="20"/>
                        <w:lang w:val="fr-FR"/>
                      </w:rPr>
                      <m:t>,</m:t>
                    </m:r>
                    <m:r>
                      <w:rPr>
                        <w:rFonts w:ascii="Cambria Math" w:hAnsi="Cambria Math"/>
                        <w:sz w:val="20"/>
                        <w:szCs w:val="20"/>
                        <w:lang w:val="fr-FR"/>
                      </w:rPr>
                      <m:t>j</m:t>
                    </m:r>
                  </m:sub>
                </m:sSub>
              </m:oMath>
            </m:oMathPara>
          </w:p>
        </w:tc>
        <w:tc>
          <w:tcPr>
            <w:tcW w:w="404" w:type="dxa"/>
          </w:tcPr>
          <w:p w14:paraId="22A4926A" w14:textId="77777777" w:rsidR="006E4D1B" w:rsidRPr="003D764E" w:rsidRDefault="006E4D1B"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490" w:type="dxa"/>
          </w:tcPr>
          <w:p w14:paraId="22A4926B" w14:textId="485F995E" w:rsidR="0039367F"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P</w:t>
            </w:r>
            <w:r w:rsidR="00787D49" w:rsidRPr="00322C56">
              <w:rPr>
                <w:rFonts w:eastAsia="Times New Roman" w:cstheme="minorHAnsi"/>
                <w:sz w:val="21"/>
                <w:szCs w:val="21"/>
                <w:lang w:val="fr-FR"/>
              </w:rPr>
              <w:t>roportion</w:t>
            </w:r>
            <w:r w:rsidRPr="00322C56">
              <w:rPr>
                <w:rFonts w:eastAsia="Times New Roman" w:cstheme="minorHAnsi"/>
                <w:sz w:val="21"/>
                <w:szCs w:val="21"/>
                <w:lang w:val="fr-FR"/>
              </w:rPr>
              <w:t xml:space="preserve"> des </w:t>
            </w:r>
            <w:r w:rsidR="00115B24" w:rsidRPr="00322C56">
              <w:rPr>
                <w:rFonts w:eastAsia="Times New Roman" w:cstheme="minorHAnsi"/>
                <w:sz w:val="21"/>
                <w:szCs w:val="21"/>
                <w:lang w:val="fr-FR"/>
              </w:rPr>
              <w:t>réchauds</w:t>
            </w:r>
            <w:r w:rsidRPr="00322C56">
              <w:rPr>
                <w:rFonts w:eastAsia="Times New Roman" w:cstheme="minorHAnsi"/>
                <w:sz w:val="21"/>
                <w:szCs w:val="21"/>
                <w:lang w:val="fr-FR"/>
              </w:rPr>
              <w:t xml:space="preserve"> à l'éthanol du lot j fonctionnant au cours de l'année y (pourcentage).</w:t>
            </w:r>
          </w:p>
        </w:tc>
      </w:tr>
      <w:bookmarkEnd w:id="10"/>
      <w:tr w:rsidR="00146A2B" w:rsidRPr="00FF6CC8" w14:paraId="22A49270" w14:textId="77777777" w:rsidTr="00643632">
        <w:trPr>
          <w:trHeight w:val="448"/>
        </w:trPr>
        <w:tc>
          <w:tcPr>
            <w:tcW w:w="2133" w:type="dxa"/>
          </w:tcPr>
          <w:p w14:paraId="22A4926D" w14:textId="77777777" w:rsidR="00146A2B" w:rsidRPr="003D764E" w:rsidRDefault="00FF6CC8" w:rsidP="00313B46">
            <w:pPr>
              <w:spacing w:after="0"/>
              <w:ind w:left="-284"/>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transport</m:t>
                    </m:r>
                  </m:sub>
                </m:sSub>
              </m:oMath>
            </m:oMathPara>
          </w:p>
        </w:tc>
        <w:tc>
          <w:tcPr>
            <w:tcW w:w="404" w:type="dxa"/>
          </w:tcPr>
          <w:p w14:paraId="22A4926E" w14:textId="77777777" w:rsidR="00146A2B" w:rsidRPr="003D764E" w:rsidRDefault="00146A2B" w:rsidP="00313B46">
            <w:pPr>
              <w:spacing w:after="0"/>
              <w:rPr>
                <w:rFonts w:asciiTheme="majorHAnsi" w:eastAsiaTheme="minorEastAsia" w:hAnsiTheme="majorHAnsi" w:cstheme="majorHAnsi"/>
                <w:sz w:val="20"/>
                <w:szCs w:val="20"/>
                <w:lang w:val="fr-FR"/>
              </w:rPr>
            </w:pPr>
            <w:r w:rsidRPr="003D764E">
              <w:rPr>
                <w:rFonts w:asciiTheme="majorHAnsi" w:eastAsiaTheme="minorEastAsia" w:hAnsiTheme="majorHAnsi" w:cstheme="majorHAnsi"/>
                <w:sz w:val="20"/>
                <w:szCs w:val="20"/>
                <w:lang w:val="fr-FR"/>
              </w:rPr>
              <w:t>=</w:t>
            </w:r>
          </w:p>
        </w:tc>
        <w:tc>
          <w:tcPr>
            <w:tcW w:w="6562" w:type="dxa"/>
            <w:gridSpan w:val="2"/>
          </w:tcPr>
          <w:p w14:paraId="22A4926F" w14:textId="5AACD409" w:rsidR="002C013D" w:rsidRPr="00322C56" w:rsidRDefault="0039367F" w:rsidP="008E54CE">
            <w:pPr>
              <w:rPr>
                <w:rFonts w:eastAsia="Times New Roman" w:cstheme="minorHAnsi"/>
                <w:sz w:val="21"/>
                <w:szCs w:val="21"/>
                <w:lang w:val="fr-FR"/>
              </w:rPr>
            </w:pPr>
            <w:r w:rsidRPr="00322C56">
              <w:rPr>
                <w:rFonts w:eastAsia="Times New Roman" w:cstheme="minorHAnsi"/>
                <w:sz w:val="21"/>
                <w:szCs w:val="21"/>
                <w:lang w:val="fr-FR"/>
              </w:rPr>
              <w:t xml:space="preserve">Facteur d'émission par défaut </w:t>
            </w:r>
            <w:r w:rsidR="002F073F" w:rsidRPr="00322C56">
              <w:rPr>
                <w:rFonts w:eastAsia="Times New Roman" w:cstheme="minorHAnsi"/>
                <w:sz w:val="21"/>
                <w:szCs w:val="21"/>
                <w:lang w:val="fr-FR"/>
              </w:rPr>
              <w:t>pour le</w:t>
            </w:r>
            <w:r w:rsidRPr="00322C56">
              <w:rPr>
                <w:rFonts w:eastAsia="Times New Roman" w:cstheme="minorHAnsi"/>
                <w:sz w:val="21"/>
                <w:szCs w:val="21"/>
                <w:lang w:val="fr-FR"/>
              </w:rPr>
              <w:t xml:space="preserve"> transport de l'éthanol (tCO2e/litre)</w:t>
            </w:r>
          </w:p>
        </w:tc>
      </w:tr>
    </w:tbl>
    <w:p w14:paraId="22A49271" w14:textId="77777777" w:rsidR="00146A2B" w:rsidRPr="003D764E" w:rsidRDefault="00EE681A" w:rsidP="0018724D">
      <w:pPr>
        <w:pStyle w:val="NormalWeb"/>
        <w:spacing w:before="240" w:beforeAutospacing="0" w:after="0" w:afterAutospacing="0"/>
        <w:rPr>
          <w:rStyle w:val="Heading2Char"/>
          <w:rFonts w:ascii="Arial" w:hAnsi="Arial" w:cs="Arial"/>
          <w:b w:val="0"/>
          <w:bCs w:val="0"/>
          <w:color w:val="auto"/>
          <w:sz w:val="20"/>
          <w:szCs w:val="20"/>
          <w:lang w:val="fr-FR"/>
        </w:rPr>
      </w:pPr>
      <w:r w:rsidRPr="003D764E">
        <w:rPr>
          <w:rStyle w:val="Heading2Char"/>
          <w:rFonts w:ascii="Arial" w:hAnsi="Arial" w:cs="Arial"/>
          <w:b w:val="0"/>
          <w:bCs w:val="0"/>
          <w:color w:val="auto"/>
          <w:sz w:val="20"/>
          <w:szCs w:val="20"/>
          <w:lang w:val="fr-FR"/>
        </w:rPr>
        <w:t>Un facteur d'émission de 0,0003 tCO</w:t>
      </w:r>
      <w:r w:rsidRPr="003D764E">
        <w:rPr>
          <w:rStyle w:val="Heading2Char"/>
          <w:rFonts w:ascii="Arial" w:hAnsi="Arial" w:cs="Arial"/>
          <w:b w:val="0"/>
          <w:bCs w:val="0"/>
          <w:color w:val="auto"/>
          <w:sz w:val="20"/>
          <w:szCs w:val="20"/>
          <w:vertAlign w:val="subscript"/>
          <w:lang w:val="fr-FR"/>
        </w:rPr>
        <w:t>2</w:t>
      </w:r>
      <w:r w:rsidRPr="003D764E">
        <w:rPr>
          <w:rStyle w:val="Heading2Char"/>
          <w:rFonts w:ascii="Arial" w:hAnsi="Arial" w:cs="Arial"/>
          <w:b w:val="0"/>
          <w:bCs w:val="0"/>
          <w:color w:val="auto"/>
          <w:sz w:val="20"/>
          <w:szCs w:val="20"/>
          <w:lang w:val="fr-FR"/>
        </w:rPr>
        <w:t>e/litre d'éthanol est utilisé lorsque de l'éthanol importé est utilisé par les dispositifs d</w:t>
      </w:r>
      <w:r w:rsidR="00FB7BC3" w:rsidRPr="003D764E">
        <w:rPr>
          <w:rStyle w:val="Heading2Char"/>
          <w:rFonts w:ascii="Arial" w:hAnsi="Arial" w:cs="Arial"/>
          <w:b w:val="0"/>
          <w:bCs w:val="0"/>
          <w:color w:val="auto"/>
          <w:sz w:val="20"/>
          <w:szCs w:val="20"/>
          <w:lang w:val="fr-FR"/>
        </w:rPr>
        <w:t>e l</w:t>
      </w:r>
      <w:r w:rsidRPr="003D764E">
        <w:rPr>
          <w:rStyle w:val="Heading2Char"/>
          <w:rFonts w:ascii="Arial" w:hAnsi="Arial" w:cs="Arial"/>
          <w:b w:val="0"/>
          <w:bCs w:val="0"/>
          <w:color w:val="auto"/>
          <w:sz w:val="20"/>
          <w:szCs w:val="20"/>
          <w:lang w:val="fr-FR"/>
        </w:rPr>
        <w:t>'activité, et une valeur de 0,0002 tCO2e/litre est utilisée dans le cas où les dispositifs d</w:t>
      </w:r>
      <w:r w:rsidR="00FB7BC3" w:rsidRPr="003D764E">
        <w:rPr>
          <w:rStyle w:val="Heading2Char"/>
          <w:rFonts w:ascii="Arial" w:hAnsi="Arial" w:cs="Arial"/>
          <w:b w:val="0"/>
          <w:bCs w:val="0"/>
          <w:color w:val="auto"/>
          <w:sz w:val="20"/>
          <w:szCs w:val="20"/>
          <w:lang w:val="fr-FR"/>
        </w:rPr>
        <w:t>e l</w:t>
      </w:r>
      <w:r w:rsidRPr="003D764E">
        <w:rPr>
          <w:rStyle w:val="Heading2Char"/>
          <w:rFonts w:ascii="Arial" w:hAnsi="Arial" w:cs="Arial"/>
          <w:b w:val="0"/>
          <w:bCs w:val="0"/>
          <w:color w:val="auto"/>
          <w:sz w:val="20"/>
          <w:szCs w:val="20"/>
          <w:lang w:val="fr-FR"/>
        </w:rPr>
        <w:t>'activité utilisent de l'éthanol produit à Madagascar</w:t>
      </w:r>
      <w:r w:rsidR="002D34CE" w:rsidRPr="003D764E">
        <w:rPr>
          <w:rStyle w:val="Heading2Char"/>
          <w:rFonts w:ascii="Arial" w:hAnsi="Arial" w:cs="Arial"/>
          <w:b w:val="0"/>
          <w:bCs w:val="0"/>
          <w:color w:val="auto"/>
          <w:sz w:val="20"/>
          <w:szCs w:val="20"/>
          <w:lang w:val="fr-FR"/>
        </w:rPr>
        <w:t>.</w:t>
      </w:r>
    </w:p>
    <w:p w14:paraId="22A49272" w14:textId="77777777" w:rsidR="00FB7BC3" w:rsidRPr="003D764E" w:rsidRDefault="00FB7BC3" w:rsidP="00FB7BC3">
      <w:pPr>
        <w:pStyle w:val="NormalWeb"/>
        <w:spacing w:before="0" w:beforeAutospacing="0" w:after="0" w:afterAutospacing="0"/>
        <w:ind w:left="720"/>
        <w:rPr>
          <w:rStyle w:val="Heading2Char"/>
          <w:rFonts w:ascii="Arial" w:hAnsi="Arial" w:cs="Arial"/>
          <w:b w:val="0"/>
          <w:bCs w:val="0"/>
          <w:color w:val="auto"/>
          <w:sz w:val="20"/>
          <w:szCs w:val="20"/>
          <w:lang w:val="fr-FR"/>
        </w:rPr>
      </w:pPr>
    </w:p>
    <w:p w14:paraId="22A49273" w14:textId="77777777" w:rsidR="00EE681A" w:rsidRDefault="00255D0C" w:rsidP="00313B46">
      <w:pPr>
        <w:pStyle w:val="NormalWeb"/>
        <w:spacing w:before="0" w:beforeAutospacing="0" w:after="0" w:afterAutospacing="0" w:line="276" w:lineRule="auto"/>
        <w:rPr>
          <w:rStyle w:val="Heading2Char"/>
          <w:rFonts w:ascii="Arial" w:hAnsi="Arial" w:cs="Arial"/>
          <w:color w:val="auto"/>
          <w:sz w:val="20"/>
          <w:szCs w:val="20"/>
          <w:lang w:val="fr-FR"/>
        </w:rPr>
      </w:pPr>
      <w:r w:rsidRPr="003D764E">
        <w:rPr>
          <w:rStyle w:val="Heading2Char"/>
          <w:rFonts w:ascii="Arial" w:hAnsi="Arial" w:cs="Arial"/>
          <w:color w:val="auto"/>
          <w:sz w:val="20"/>
          <w:szCs w:val="20"/>
          <w:lang w:val="fr-FR"/>
        </w:rPr>
        <w:t>9</w:t>
      </w:r>
      <w:r w:rsidR="00172963" w:rsidRPr="003D764E">
        <w:rPr>
          <w:rStyle w:val="Heading2Char"/>
          <w:rFonts w:ascii="Arial" w:hAnsi="Arial" w:cs="Arial"/>
          <w:color w:val="auto"/>
          <w:sz w:val="20"/>
          <w:szCs w:val="20"/>
          <w:lang w:val="fr-FR"/>
        </w:rPr>
        <w:t>.</w:t>
      </w:r>
      <w:r w:rsidR="00AB3DC5" w:rsidRPr="003D764E">
        <w:rPr>
          <w:rStyle w:val="Heading2Char"/>
          <w:rFonts w:ascii="Arial" w:hAnsi="Arial" w:cs="Arial"/>
          <w:color w:val="auto"/>
          <w:sz w:val="20"/>
          <w:szCs w:val="20"/>
          <w:lang w:val="fr-FR"/>
        </w:rPr>
        <w:t>3</w:t>
      </w:r>
      <w:r w:rsidR="00172963" w:rsidRPr="003D764E">
        <w:rPr>
          <w:rStyle w:val="Heading2Char"/>
          <w:rFonts w:ascii="Arial" w:hAnsi="Arial" w:cs="Arial"/>
          <w:color w:val="auto"/>
          <w:sz w:val="20"/>
          <w:szCs w:val="20"/>
          <w:lang w:val="fr-FR"/>
        </w:rPr>
        <w:t xml:space="preserve">. </w:t>
      </w:r>
      <w:r w:rsidR="00EE681A" w:rsidRPr="003D764E">
        <w:rPr>
          <w:rStyle w:val="Heading2Char"/>
          <w:rFonts w:ascii="Arial" w:hAnsi="Arial" w:cs="Arial"/>
          <w:color w:val="auto"/>
          <w:sz w:val="20"/>
          <w:szCs w:val="20"/>
          <w:lang w:val="fr-FR"/>
        </w:rPr>
        <w:t xml:space="preserve">Fuites dues à la transformation de résidus de biomasse en dehors du périmètre de l'activité au cours de l'année y </w:t>
      </w:r>
    </w:p>
    <w:p w14:paraId="269F0E59" w14:textId="77777777" w:rsidR="00F546AE" w:rsidRPr="003D764E" w:rsidRDefault="00F546AE" w:rsidP="00313B46">
      <w:pPr>
        <w:pStyle w:val="NormalWeb"/>
        <w:spacing w:before="0" w:beforeAutospacing="0" w:after="0" w:afterAutospacing="0" w:line="276" w:lineRule="auto"/>
        <w:rPr>
          <w:rStyle w:val="Heading2Char"/>
          <w:rFonts w:ascii="Arial" w:hAnsi="Arial" w:cs="Arial"/>
          <w:color w:val="auto"/>
          <w:sz w:val="20"/>
          <w:szCs w:val="20"/>
          <w:lang w:val="fr-FR"/>
        </w:rPr>
      </w:pPr>
    </w:p>
    <w:p w14:paraId="22A49274" w14:textId="77777777" w:rsidR="005835B6" w:rsidRDefault="00EE681A" w:rsidP="0018724D">
      <w:pPr>
        <w:pStyle w:val="NormalWeb"/>
        <w:spacing w:before="0" w:beforeAutospacing="0" w:after="0" w:afterAutospacing="0" w:line="276" w:lineRule="auto"/>
        <w:rPr>
          <w:rStyle w:val="Heading2Char"/>
          <w:rFonts w:ascii="Arial" w:hAnsi="Arial" w:cs="Arial"/>
          <w:b w:val="0"/>
          <w:bCs w:val="0"/>
          <w:color w:val="auto"/>
          <w:sz w:val="20"/>
          <w:szCs w:val="20"/>
          <w:lang w:val="fr-FR"/>
        </w:rPr>
      </w:pPr>
      <w:r w:rsidRPr="003D764E">
        <w:rPr>
          <w:rStyle w:val="Heading2Char"/>
          <w:rFonts w:ascii="Arial" w:hAnsi="Arial" w:cs="Arial"/>
          <w:b w:val="0"/>
          <w:bCs w:val="0"/>
          <w:color w:val="auto"/>
          <w:sz w:val="20"/>
          <w:szCs w:val="20"/>
          <w:lang w:val="fr-FR"/>
        </w:rPr>
        <w:t xml:space="preserve">Les émissions résultant de la transformation de la biomasse et des résidus de biomasse sont déterminées sur la base des équations ci-dessous </w:t>
      </w:r>
      <w:r w:rsidR="00EA601B" w:rsidRPr="003D764E">
        <w:rPr>
          <w:rStyle w:val="Heading2Char"/>
          <w:rFonts w:ascii="Arial" w:hAnsi="Arial" w:cs="Arial"/>
          <w:b w:val="0"/>
          <w:bCs w:val="0"/>
          <w:color w:val="auto"/>
          <w:sz w:val="20"/>
          <w:szCs w:val="20"/>
          <w:lang w:val="fr-FR"/>
        </w:rPr>
        <w:t>:</w:t>
      </w:r>
    </w:p>
    <w:p w14:paraId="05FDB98B" w14:textId="77777777" w:rsidR="00F546AE" w:rsidRPr="003D764E" w:rsidRDefault="00F546AE" w:rsidP="00F546AE">
      <w:pPr>
        <w:pStyle w:val="NormalWeb"/>
        <w:spacing w:before="0" w:beforeAutospacing="0" w:after="0" w:afterAutospacing="0" w:line="276" w:lineRule="auto"/>
        <w:ind w:left="720"/>
        <w:rPr>
          <w:rStyle w:val="Heading2Char"/>
          <w:rFonts w:ascii="Arial" w:hAnsi="Arial" w:cs="Arial"/>
          <w:b w:val="0"/>
          <w:bCs w:val="0"/>
          <w:color w:val="auto"/>
          <w:sz w:val="20"/>
          <w:szCs w:val="20"/>
          <w:lang w:val="fr-FR"/>
        </w:rPr>
      </w:pPr>
    </w:p>
    <w:p w14:paraId="22A49275" w14:textId="6CDB0EAF" w:rsidR="00127C82" w:rsidRPr="007D3197" w:rsidRDefault="00FF6CC8" w:rsidP="00313B46">
      <w:pPr>
        <w:pStyle w:val="NormalWeb"/>
        <w:spacing w:before="0" w:beforeAutospacing="0" w:after="0" w:afterAutospacing="0" w:line="276" w:lineRule="auto"/>
        <w:rPr>
          <w:rFonts w:asciiTheme="minorHAnsi" w:hAnsiTheme="minorHAnsi" w:cstheme="minorHAnsi"/>
          <w:sz w:val="20"/>
          <w:szCs w:val="20"/>
        </w:rPr>
      </w:pPr>
      <m:oMath>
        <m:sSub>
          <m:sSubPr>
            <m:ctrlPr>
              <w:rPr>
                <w:rFonts w:ascii="Cambria Math" w:hAnsi="Cambria Math" w:cstheme="minorHAnsi"/>
                <w:sz w:val="20"/>
                <w:szCs w:val="20"/>
                <w:lang w:val="fr-FR"/>
              </w:rPr>
            </m:ctrlPr>
          </m:sSubPr>
          <m:e>
            <m:r>
              <w:rPr>
                <w:rFonts w:ascii="Cambria Math" w:hAnsi="Cambria Math" w:cstheme="minorHAnsi"/>
                <w:sz w:val="20"/>
                <w:szCs w:val="20"/>
                <w:lang w:val="fr-FR"/>
              </w:rPr>
              <m:t>LE</m:t>
            </m:r>
          </m:e>
          <m:sub>
            <m:r>
              <w:rPr>
                <w:rFonts w:ascii="Cambria Math" w:hAnsi="Cambria Math" w:cstheme="minorHAnsi"/>
                <w:sz w:val="20"/>
                <w:szCs w:val="20"/>
                <w:lang w:val="fr-FR"/>
              </w:rPr>
              <m:t>BRP</m:t>
            </m:r>
            <m:r>
              <m:rPr>
                <m:sty m:val="p"/>
              </m:rPr>
              <w:rPr>
                <w:rFonts w:ascii="Cambria Math" w:hAnsi="Cambria Math" w:cstheme="minorHAnsi"/>
                <w:sz w:val="20"/>
                <w:szCs w:val="20"/>
              </w:rPr>
              <m:t>,</m:t>
            </m:r>
            <m:r>
              <w:rPr>
                <w:rFonts w:ascii="Cambria Math" w:hAnsi="Cambria Math" w:cstheme="minorHAnsi"/>
                <w:sz w:val="20"/>
                <w:szCs w:val="20"/>
                <w:lang w:val="fr-FR"/>
              </w:rPr>
              <m:t>y</m:t>
            </m:r>
          </m:sub>
        </m:sSub>
        <m:r>
          <m:rPr>
            <m:sty m:val="p"/>
          </m:rPr>
          <w:rPr>
            <w:rFonts w:ascii="Cambria Math" w:hAnsi="Cambria Math" w:cstheme="minorHAnsi"/>
            <w:sz w:val="20"/>
            <w:szCs w:val="20"/>
          </w:rPr>
          <m:t xml:space="preserve">= </m:t>
        </m:r>
        <m:nary>
          <m:naryPr>
            <m:chr m:val="∑"/>
            <m:limLoc m:val="undOvr"/>
            <m:supHide m:val="1"/>
            <m:ctrlPr>
              <w:rPr>
                <w:rFonts w:ascii="Cambria Math" w:hAnsi="Cambria Math" w:cstheme="minorHAnsi"/>
                <w:sz w:val="20"/>
                <w:szCs w:val="20"/>
                <w:lang w:val="fr-FR"/>
              </w:rPr>
            </m:ctrlPr>
          </m:naryPr>
          <m:sub>
            <m:r>
              <w:rPr>
                <w:rFonts w:ascii="Cambria Math" w:hAnsi="Cambria Math" w:cstheme="minorHAnsi"/>
                <w:sz w:val="20"/>
                <w:szCs w:val="20"/>
                <w:lang w:val="fr-FR"/>
              </w:rPr>
              <m:t>j</m:t>
            </m:r>
          </m:sub>
          <m:sup/>
          <m:e>
            <m:sSub>
              <m:sSubPr>
                <m:ctrlPr>
                  <w:rPr>
                    <w:rFonts w:ascii="Cambria Math" w:hAnsi="Cambria Math" w:cstheme="minorHAnsi"/>
                    <w:sz w:val="20"/>
                    <w:szCs w:val="20"/>
                    <w:lang w:val="fr-FR"/>
                  </w:rPr>
                </m:ctrlPr>
              </m:sSubPr>
              <m:e>
                <m:r>
                  <w:rPr>
                    <w:rFonts w:ascii="Cambria Math" w:hAnsi="Cambria Math" w:cstheme="minorHAnsi"/>
                    <w:color w:val="202122"/>
                    <w:sz w:val="20"/>
                    <w:szCs w:val="20"/>
                    <w:shd w:val="clear" w:color="auto" w:fill="F8F9FA"/>
                    <w:lang w:val="fr-FR"/>
                  </w:rPr>
                  <m:t>L</m:t>
                </m:r>
                <m:ctrlPr>
                  <w:rPr>
                    <w:rFonts w:ascii="Cambria Math" w:hAnsi="Cambria Math" w:cstheme="minorHAnsi"/>
                    <w:color w:val="202122"/>
                    <w:sz w:val="20"/>
                    <w:szCs w:val="20"/>
                    <w:shd w:val="clear" w:color="auto" w:fill="F8F9FA"/>
                    <w:lang w:val="fr-FR"/>
                  </w:rPr>
                </m:ctrlPr>
              </m:e>
              <m:sub>
                <m:r>
                  <w:rPr>
                    <w:rFonts w:ascii="Cambria Math" w:hAnsi="Cambria Math" w:cstheme="minorHAnsi"/>
                    <w:sz w:val="20"/>
                    <w:szCs w:val="20"/>
                    <w:lang w:val="fr-FR"/>
                  </w:rPr>
                  <m:t>y</m:t>
                </m:r>
                <m:r>
                  <w:rPr>
                    <w:rFonts w:ascii="Cambria Math" w:hAnsi="Cambria Math" w:cstheme="minorHAnsi"/>
                    <w:sz w:val="20"/>
                    <w:szCs w:val="20"/>
                  </w:rPr>
                  <m:t>,</m:t>
                </m:r>
                <m:r>
                  <w:rPr>
                    <w:rFonts w:ascii="Cambria Math" w:hAnsi="Cambria Math" w:cstheme="minorHAnsi"/>
                    <w:sz w:val="20"/>
                    <w:szCs w:val="20"/>
                    <w:lang w:val="fr-FR"/>
                  </w:rPr>
                  <m:t>j</m:t>
                </m:r>
              </m:sub>
            </m:sSub>
            <m:r>
              <m:rPr>
                <m:sty m:val="p"/>
              </m:rPr>
              <w:rPr>
                <w:rFonts w:ascii="Cambria Math" w:hAnsi="Cambria Math" w:cstheme="minorHAnsi"/>
                <w:sz w:val="20"/>
                <w:szCs w:val="20"/>
              </w:rPr>
              <m:t xml:space="preserve"> ×</m:t>
            </m:r>
            <m:sSub>
              <m:sSubPr>
                <m:ctrlPr>
                  <w:rPr>
                    <w:rFonts w:ascii="Cambria Math" w:hAnsi="Cambria Math" w:cstheme="minorHAnsi"/>
                    <w:sz w:val="20"/>
                    <w:szCs w:val="20"/>
                    <w:lang w:val="fr-FR"/>
                  </w:rPr>
                </m:ctrlPr>
              </m:sSubPr>
              <m:e>
                <m:r>
                  <w:rPr>
                    <w:rFonts w:ascii="Cambria Math" w:hAnsi="Cambria Math" w:cstheme="minorHAnsi"/>
                    <w:color w:val="202122"/>
                    <w:sz w:val="20"/>
                    <w:szCs w:val="20"/>
                    <w:shd w:val="clear" w:color="auto" w:fill="F8F9FA"/>
                    <w:lang w:val="fr-FR"/>
                  </w:rPr>
                  <m:t>N</m:t>
                </m:r>
              </m:e>
              <m:sub>
                <m:r>
                  <w:rPr>
                    <w:rFonts w:ascii="Cambria Math" w:hAnsi="Cambria Math" w:cstheme="minorHAnsi"/>
                    <w:sz w:val="20"/>
                    <w:szCs w:val="20"/>
                    <w:lang w:val="fr-FR"/>
                  </w:rPr>
                  <m:t>y</m:t>
                </m:r>
                <m:r>
                  <w:rPr>
                    <w:rFonts w:ascii="Cambria Math" w:hAnsi="Cambria Math" w:cstheme="minorHAnsi"/>
                    <w:sz w:val="20"/>
                    <w:szCs w:val="20"/>
                  </w:rPr>
                  <m:t>,</m:t>
                </m:r>
                <m:r>
                  <w:rPr>
                    <w:rFonts w:ascii="Cambria Math" w:hAnsi="Cambria Math" w:cstheme="minorHAnsi"/>
                    <w:sz w:val="20"/>
                    <w:szCs w:val="20"/>
                    <w:lang w:val="fr-FR"/>
                  </w:rPr>
                  <m:t>j</m:t>
                </m:r>
              </m:sub>
            </m:sSub>
            <m:r>
              <m:rPr>
                <m:sty m:val="p"/>
              </m:rPr>
              <w:rPr>
                <w:rFonts w:ascii="Cambria Math" w:hAnsi="Cambria Math" w:cstheme="minorHAnsi"/>
                <w:sz w:val="20"/>
                <w:szCs w:val="20"/>
              </w:rPr>
              <m:t xml:space="preserve"> × </m:t>
            </m:r>
            <m:sSub>
              <m:sSubPr>
                <m:ctrlPr>
                  <w:rPr>
                    <w:rFonts w:ascii="Cambria Math" w:hAnsi="Cambria Math" w:cstheme="minorHAnsi"/>
                    <w:sz w:val="20"/>
                    <w:szCs w:val="20"/>
                    <w:lang w:val="fr-FR"/>
                  </w:rPr>
                </m:ctrlPr>
              </m:sSubPr>
              <m:e>
                <m:r>
                  <w:rPr>
                    <w:rFonts w:ascii="Cambria Math" w:hAnsi="Cambria Math" w:cstheme="minorHAnsi"/>
                    <w:color w:val="202122"/>
                    <w:sz w:val="20"/>
                    <w:szCs w:val="20"/>
                    <w:shd w:val="clear" w:color="auto" w:fill="F8F9FA"/>
                    <w:lang w:val="fr-FR"/>
                  </w:rPr>
                  <m:t>S</m:t>
                </m:r>
              </m:e>
              <m:sub>
                <m:r>
                  <w:rPr>
                    <w:rFonts w:ascii="Cambria Math" w:hAnsi="Cambria Math" w:cstheme="minorHAnsi"/>
                    <w:sz w:val="20"/>
                    <w:szCs w:val="20"/>
                    <w:lang w:val="fr-FR"/>
                  </w:rPr>
                  <m:t>y</m:t>
                </m:r>
                <m:r>
                  <w:rPr>
                    <w:rFonts w:ascii="Cambria Math" w:hAnsi="Cambria Math" w:cstheme="minorHAnsi"/>
                    <w:sz w:val="20"/>
                    <w:szCs w:val="20"/>
                  </w:rPr>
                  <m:t>,</m:t>
                </m:r>
                <m:r>
                  <w:rPr>
                    <w:rFonts w:ascii="Cambria Math" w:hAnsi="Cambria Math" w:cstheme="minorHAnsi"/>
                    <w:sz w:val="20"/>
                    <w:szCs w:val="20"/>
                    <w:lang w:val="fr-FR"/>
                  </w:rPr>
                  <m:t>j</m:t>
                </m:r>
              </m:sub>
            </m:sSub>
            <m:r>
              <m:rPr>
                <m:sty m:val="p"/>
              </m:rPr>
              <w:rPr>
                <w:rFonts w:ascii="Cambria Math" w:hAnsi="Cambria Math" w:cstheme="minorHAnsi"/>
                <w:sz w:val="20"/>
                <w:szCs w:val="20"/>
              </w:rPr>
              <m:t>×</m:t>
            </m:r>
            <m:sSub>
              <m:sSubPr>
                <m:ctrlPr>
                  <w:rPr>
                    <w:rFonts w:ascii="Cambria Math" w:hAnsi="Cambria Math" w:cstheme="minorHAnsi"/>
                    <w:sz w:val="20"/>
                    <w:szCs w:val="20"/>
                    <w:lang w:val="fr-FR"/>
                  </w:rPr>
                </m:ctrlPr>
              </m:sSubPr>
              <m:e>
                <m:r>
                  <w:rPr>
                    <w:rFonts w:ascii="Cambria Math" w:hAnsi="Cambria Math" w:cstheme="minorHAnsi"/>
                    <w:sz w:val="20"/>
                    <w:szCs w:val="20"/>
                    <w:lang w:val="fr-FR"/>
                  </w:rPr>
                  <m:t>EF</m:t>
                </m:r>
              </m:e>
              <m:sub>
                <m:r>
                  <w:rPr>
                    <w:rFonts w:ascii="Cambria Math" w:hAnsi="Cambria Math" w:cstheme="minorHAnsi"/>
                    <w:sz w:val="20"/>
                    <w:szCs w:val="20"/>
                    <w:lang w:val="fr-FR"/>
                  </w:rPr>
                  <m:t>production</m:t>
                </m:r>
              </m:sub>
            </m:sSub>
            <m:r>
              <m:rPr>
                <m:sty m:val="p"/>
              </m:rPr>
              <w:rPr>
                <w:rFonts w:ascii="Cambria Math" w:hAnsi="Cambria Math" w:cstheme="minorHAnsi"/>
                <w:sz w:val="20"/>
                <w:szCs w:val="20"/>
              </w:rPr>
              <m:t>×365</m:t>
            </m:r>
          </m:e>
        </m:nary>
      </m:oMath>
      <w:r w:rsidR="00F546AE" w:rsidRPr="00322C56">
        <w:rPr>
          <w:rFonts w:asciiTheme="minorHAnsi" w:hAnsiTheme="minorHAnsi" w:cstheme="minorHAnsi"/>
          <w:sz w:val="20"/>
          <w:szCs w:val="20"/>
        </w:rPr>
        <w:tab/>
      </w:r>
      <w:r w:rsidR="00F546AE" w:rsidRPr="00322C56">
        <w:rPr>
          <w:rFonts w:asciiTheme="minorHAnsi" w:hAnsiTheme="minorHAnsi" w:cstheme="minorHAnsi"/>
          <w:sz w:val="20"/>
          <w:szCs w:val="20"/>
        </w:rPr>
        <w:tab/>
      </w:r>
      <w:r w:rsidR="00F546AE" w:rsidRPr="00322C56">
        <w:rPr>
          <w:rFonts w:asciiTheme="minorHAnsi" w:hAnsiTheme="minorHAnsi" w:cstheme="minorHAnsi"/>
          <w:sz w:val="20"/>
          <w:szCs w:val="20"/>
        </w:rPr>
        <w:tab/>
      </w:r>
      <w:r w:rsidR="00F546AE" w:rsidRPr="00322C56">
        <w:rPr>
          <w:rFonts w:asciiTheme="minorHAnsi" w:hAnsiTheme="minorHAnsi" w:cstheme="minorHAnsi"/>
          <w:sz w:val="20"/>
          <w:szCs w:val="20"/>
        </w:rPr>
        <w:tab/>
      </w:r>
      <w:r w:rsidR="00F546AE" w:rsidRPr="00322C56">
        <w:rPr>
          <w:rFonts w:asciiTheme="minorHAnsi" w:hAnsiTheme="minorHAnsi" w:cstheme="minorHAnsi"/>
          <w:sz w:val="20"/>
          <w:szCs w:val="20"/>
        </w:rPr>
        <w:tab/>
      </w:r>
      <w:r w:rsidR="00835990" w:rsidRPr="007D3197">
        <w:rPr>
          <w:rFonts w:asciiTheme="minorHAnsi" w:hAnsiTheme="minorHAnsi" w:cstheme="minorHAnsi"/>
          <w:sz w:val="20"/>
          <w:szCs w:val="20"/>
        </w:rPr>
        <w:t xml:space="preserve">Equation </w:t>
      </w:r>
      <w:r w:rsidR="00A92204">
        <w:rPr>
          <w:rFonts w:asciiTheme="minorHAnsi" w:hAnsiTheme="minorHAnsi" w:cstheme="minorHAnsi"/>
          <w:sz w:val="20"/>
          <w:szCs w:val="20"/>
        </w:rPr>
        <w:t>9</w:t>
      </w:r>
    </w:p>
    <w:p w14:paraId="1FA72758" w14:textId="77777777" w:rsidR="00F546AE" w:rsidRPr="00322C56" w:rsidRDefault="00F546AE" w:rsidP="00313B46">
      <w:pPr>
        <w:pStyle w:val="NormalWeb"/>
        <w:spacing w:before="0" w:beforeAutospacing="0" w:after="0" w:afterAutospacing="0" w:line="276" w:lineRule="auto"/>
        <w:rPr>
          <w:rFonts w:asciiTheme="minorHAnsi" w:hAnsiTheme="minorHAnsi" w:cstheme="minorHAnsi"/>
          <w:sz w:val="20"/>
          <w:szCs w:val="20"/>
        </w:rPr>
      </w:pPr>
    </w:p>
    <w:p w14:paraId="22A49276" w14:textId="407850AD" w:rsidR="00967AA2" w:rsidRDefault="00C120CA" w:rsidP="00313B46">
      <w:pPr>
        <w:pStyle w:val="NormalWeb"/>
        <w:spacing w:before="0" w:beforeAutospacing="0" w:after="0" w:afterAutospacing="0" w:line="276" w:lineRule="auto"/>
        <w:rPr>
          <w:rFonts w:asciiTheme="minorHAnsi" w:hAnsiTheme="minorHAnsi" w:cstheme="minorHAnsi"/>
          <w:sz w:val="20"/>
          <w:szCs w:val="20"/>
          <w:lang w:val="fr-FR"/>
        </w:rPr>
      </w:pPr>
      <w:r w:rsidRPr="003D764E">
        <w:rPr>
          <w:rFonts w:asciiTheme="minorHAnsi" w:hAnsiTheme="minorHAnsi" w:cstheme="minorHAnsi"/>
          <w:sz w:val="20"/>
          <w:szCs w:val="20"/>
          <w:lang w:val="fr-FR"/>
        </w:rPr>
        <w:t>Avec</w:t>
      </w:r>
      <w:r w:rsidR="00F546AE">
        <w:rPr>
          <w:rFonts w:asciiTheme="minorHAnsi" w:hAnsiTheme="minorHAnsi" w:cstheme="minorHAnsi"/>
          <w:sz w:val="20"/>
          <w:szCs w:val="20"/>
          <w:lang w:val="fr-FR"/>
        </w:rPr>
        <w:t> :</w:t>
      </w:r>
    </w:p>
    <w:p w14:paraId="5A3F1A15" w14:textId="77777777" w:rsidR="00F546AE" w:rsidRPr="003D764E" w:rsidRDefault="00F546AE" w:rsidP="00313B46">
      <w:pPr>
        <w:pStyle w:val="NormalWeb"/>
        <w:spacing w:before="0" w:beforeAutospacing="0" w:after="0" w:afterAutospacing="0" w:line="276" w:lineRule="auto"/>
        <w:rPr>
          <w:rFonts w:asciiTheme="minorHAnsi" w:hAnsiTheme="minorHAnsi" w:cstheme="minorHAnsi"/>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3"/>
        <w:gridCol w:w="404"/>
        <w:gridCol w:w="6490"/>
        <w:gridCol w:w="72"/>
      </w:tblGrid>
      <w:tr w:rsidR="00967AA2" w:rsidRPr="00FF6CC8" w14:paraId="22A4927A" w14:textId="77777777">
        <w:tc>
          <w:tcPr>
            <w:tcW w:w="2133" w:type="dxa"/>
          </w:tcPr>
          <w:p w14:paraId="22A49277" w14:textId="77777777" w:rsidR="00967AA2" w:rsidRPr="00F546AE" w:rsidRDefault="00FF6CC8" w:rsidP="00313B46">
            <w:pPr>
              <w:spacing w:after="0"/>
              <w:rPr>
                <w:rFonts w:eastAsia="MS PGothic"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LE</m:t>
                    </m:r>
                  </m:e>
                  <m:sub>
                    <m:r>
                      <w:rPr>
                        <w:rFonts w:ascii="Cambria Math" w:hAnsi="Cambria Math" w:cstheme="minorHAnsi"/>
                        <w:sz w:val="20"/>
                        <w:szCs w:val="20"/>
                        <w:lang w:val="fr-FR"/>
                      </w:rPr>
                      <m:t>BRP</m:t>
                    </m:r>
                    <m:r>
                      <w:rPr>
                        <w:rFonts w:ascii="Cambria Math" w:hAnsi="Cambria Math" w:cstheme="minorHAnsi"/>
                        <w:sz w:val="20"/>
                        <w:szCs w:val="20"/>
                        <w:lang w:val="fr-FR"/>
                      </w:rPr>
                      <m:t>,</m:t>
                    </m:r>
                    <m:r>
                      <w:rPr>
                        <w:rFonts w:ascii="Cambria Math" w:hAnsi="Cambria Math" w:cstheme="minorHAnsi"/>
                        <w:sz w:val="20"/>
                        <w:szCs w:val="20"/>
                        <w:lang w:val="fr-FR"/>
                      </w:rPr>
                      <m:t>y</m:t>
                    </m:r>
                  </m:sub>
                </m:sSub>
              </m:oMath>
            </m:oMathPara>
          </w:p>
        </w:tc>
        <w:tc>
          <w:tcPr>
            <w:tcW w:w="404" w:type="dxa"/>
          </w:tcPr>
          <w:p w14:paraId="22A49278" w14:textId="77777777" w:rsidR="00967AA2" w:rsidRPr="00F546AE" w:rsidRDefault="00967AA2" w:rsidP="00313B46">
            <w:pPr>
              <w:spacing w:after="0"/>
              <w:rPr>
                <w:rFonts w:eastAsiaTheme="minorEastAsia" w:cstheme="minorHAnsi"/>
                <w:sz w:val="20"/>
                <w:szCs w:val="20"/>
                <w:lang w:val="fr-FR"/>
              </w:rPr>
            </w:pPr>
            <w:r w:rsidRPr="00F546AE">
              <w:rPr>
                <w:rFonts w:eastAsiaTheme="minorEastAsia" w:cstheme="minorHAnsi"/>
                <w:sz w:val="20"/>
                <w:szCs w:val="20"/>
                <w:lang w:val="fr-FR"/>
              </w:rPr>
              <w:t>=</w:t>
            </w:r>
          </w:p>
        </w:tc>
        <w:tc>
          <w:tcPr>
            <w:tcW w:w="6562" w:type="dxa"/>
            <w:gridSpan w:val="2"/>
          </w:tcPr>
          <w:p w14:paraId="22A49279" w14:textId="77777777" w:rsidR="00EE681A" w:rsidRPr="00322C56" w:rsidRDefault="00EE681A" w:rsidP="008E54CE">
            <w:pPr>
              <w:rPr>
                <w:rFonts w:eastAsia="Times New Roman" w:cstheme="minorHAnsi"/>
                <w:sz w:val="21"/>
                <w:szCs w:val="21"/>
                <w:lang w:val="fr-FR"/>
              </w:rPr>
            </w:pPr>
            <w:r w:rsidRPr="00322C56">
              <w:rPr>
                <w:rFonts w:eastAsia="Times New Roman" w:cstheme="minorHAnsi"/>
                <w:sz w:val="21"/>
                <w:szCs w:val="21"/>
                <w:lang w:val="fr-FR"/>
              </w:rPr>
              <w:t>Fuite</w:t>
            </w:r>
            <w:r w:rsidR="005C6EF8" w:rsidRPr="00322C56">
              <w:rPr>
                <w:rFonts w:eastAsia="Times New Roman" w:cstheme="minorHAnsi"/>
                <w:sz w:val="21"/>
                <w:szCs w:val="21"/>
                <w:lang w:val="fr-FR"/>
              </w:rPr>
              <w:t>s</w:t>
            </w:r>
            <w:r w:rsidRPr="00322C56">
              <w:rPr>
                <w:rFonts w:eastAsia="Times New Roman" w:cstheme="minorHAnsi"/>
                <w:sz w:val="21"/>
                <w:szCs w:val="21"/>
                <w:lang w:val="fr-FR"/>
              </w:rPr>
              <w:t xml:space="preserve"> due</w:t>
            </w:r>
            <w:r w:rsidR="005C6EF8" w:rsidRPr="00322C56">
              <w:rPr>
                <w:rFonts w:eastAsia="Times New Roman" w:cstheme="minorHAnsi"/>
                <w:sz w:val="21"/>
                <w:szCs w:val="21"/>
                <w:lang w:val="fr-FR"/>
              </w:rPr>
              <w:t>s</w:t>
            </w:r>
            <w:r w:rsidRPr="00322C56">
              <w:rPr>
                <w:rFonts w:eastAsia="Times New Roman" w:cstheme="minorHAnsi"/>
                <w:sz w:val="21"/>
                <w:szCs w:val="21"/>
                <w:lang w:val="fr-FR"/>
              </w:rPr>
              <w:t xml:space="preserve"> à la transformation de résidus de biomasse en dehors du périmètre de l'activité au cours de l'année y.</w:t>
            </w:r>
          </w:p>
        </w:tc>
      </w:tr>
      <w:tr w:rsidR="00967AA2" w:rsidRPr="00FF6CC8" w14:paraId="22A4927E" w14:textId="77777777">
        <w:tc>
          <w:tcPr>
            <w:tcW w:w="2133" w:type="dxa"/>
          </w:tcPr>
          <w:p w14:paraId="22A4927B" w14:textId="77777777" w:rsidR="00967AA2" w:rsidRPr="00F546AE" w:rsidRDefault="00FF6CC8" w:rsidP="00313B46">
            <w:pPr>
              <w:spacing w:after="0" w:line="276" w:lineRule="auto"/>
              <w:rPr>
                <w:rFonts w:eastAsiaTheme="minorEastAsia" w:cstheme="minorHAnsi"/>
                <w:sz w:val="20"/>
                <w:szCs w:val="20"/>
                <w:lang w:val="fr-FR"/>
              </w:rPr>
            </w:pPr>
            <m:oMath>
              <m:sSub>
                <m:sSubPr>
                  <m:ctrlPr>
                    <w:rPr>
                      <w:rFonts w:ascii="Cambria Math" w:hAnsi="Cambria Math" w:cstheme="minorHAnsi"/>
                      <w:i/>
                      <w:sz w:val="20"/>
                      <w:szCs w:val="20"/>
                      <w:lang w:val="fr-FR"/>
                    </w:rPr>
                  </m:ctrlPr>
                </m:sSubPr>
                <m:e>
                  <m:r>
                    <w:rPr>
                      <w:rFonts w:ascii="Cambria Math" w:hAnsi="Cambria Math" w:cstheme="minorHAnsi"/>
                      <w:color w:val="202122"/>
                      <w:sz w:val="20"/>
                      <w:szCs w:val="20"/>
                      <w:shd w:val="clear" w:color="auto" w:fill="F8F9FA"/>
                      <w:lang w:val="fr-FR"/>
                    </w:rPr>
                    <m:t>L</m:t>
                  </m:r>
                  <m:ctrlPr>
                    <w:rPr>
                      <w:rFonts w:ascii="Cambria Math" w:hAnsi="Cambria Math" w:cstheme="minorHAnsi"/>
                      <w:i/>
                      <w:color w:val="202122"/>
                      <w:sz w:val="20"/>
                      <w:szCs w:val="20"/>
                      <w:shd w:val="clear" w:color="auto" w:fill="F8F9FA"/>
                      <w:lang w:val="fr-FR"/>
                    </w:rPr>
                  </m:ctrlPr>
                </m:e>
                <m:sub>
                  <m:r>
                    <w:rPr>
                      <w:rFonts w:ascii="Cambria Math" w:hAnsi="Cambria Math" w:cstheme="minorHAnsi"/>
                      <w:sz w:val="20"/>
                      <w:szCs w:val="20"/>
                      <w:lang w:val="fr-FR"/>
                    </w:rPr>
                    <m:t>y</m:t>
                  </m:r>
                  <m:r>
                    <w:rPr>
                      <w:rFonts w:ascii="Cambria Math" w:hAnsi="Cambria Math" w:cstheme="minorHAnsi"/>
                      <w:sz w:val="20"/>
                      <w:szCs w:val="20"/>
                      <w:lang w:val="fr-FR"/>
                    </w:rPr>
                    <m:t>,</m:t>
                  </m:r>
                  <m:r>
                    <w:rPr>
                      <w:rFonts w:ascii="Cambria Math" w:hAnsi="Cambria Math" w:cstheme="minorHAnsi"/>
                      <w:sz w:val="20"/>
                      <w:szCs w:val="20"/>
                      <w:lang w:val="fr-FR"/>
                    </w:rPr>
                    <m:t>j</m:t>
                  </m:r>
                </m:sub>
              </m:sSub>
            </m:oMath>
            <w:r w:rsidR="00967AA2" w:rsidRPr="00F546AE">
              <w:rPr>
                <w:rFonts w:eastAsiaTheme="minorEastAsia" w:cstheme="minorHAnsi"/>
                <w:sz w:val="20"/>
                <w:szCs w:val="20"/>
                <w:lang w:val="fr-FR"/>
              </w:rPr>
              <w:tab/>
            </w:r>
          </w:p>
        </w:tc>
        <w:tc>
          <w:tcPr>
            <w:tcW w:w="404" w:type="dxa"/>
          </w:tcPr>
          <w:p w14:paraId="22A4927C" w14:textId="77777777" w:rsidR="00967AA2" w:rsidRPr="00F546AE" w:rsidRDefault="00967AA2" w:rsidP="00313B46">
            <w:pPr>
              <w:spacing w:after="0" w:line="276" w:lineRule="auto"/>
              <w:rPr>
                <w:rFonts w:eastAsiaTheme="minorEastAsia" w:cstheme="minorHAnsi"/>
                <w:sz w:val="20"/>
                <w:szCs w:val="20"/>
                <w:lang w:val="fr-FR"/>
              </w:rPr>
            </w:pPr>
            <w:r w:rsidRPr="00F546AE">
              <w:rPr>
                <w:rFonts w:eastAsiaTheme="minorEastAsia" w:cstheme="minorHAnsi"/>
                <w:sz w:val="20"/>
                <w:szCs w:val="20"/>
                <w:lang w:val="fr-FR"/>
              </w:rPr>
              <w:t>=</w:t>
            </w:r>
          </w:p>
        </w:tc>
        <w:tc>
          <w:tcPr>
            <w:tcW w:w="6562" w:type="dxa"/>
            <w:gridSpan w:val="2"/>
          </w:tcPr>
          <w:p w14:paraId="22A4927D" w14:textId="77777777" w:rsidR="00EE681A" w:rsidRPr="00322C56" w:rsidRDefault="00EE681A" w:rsidP="008E54CE">
            <w:pPr>
              <w:rPr>
                <w:rFonts w:eastAsia="Times New Roman" w:cstheme="minorHAnsi"/>
                <w:sz w:val="21"/>
                <w:szCs w:val="21"/>
                <w:lang w:val="fr-FR"/>
              </w:rPr>
            </w:pPr>
            <w:r w:rsidRPr="00322C56">
              <w:rPr>
                <w:rFonts w:eastAsia="Times New Roman" w:cstheme="minorHAnsi"/>
                <w:sz w:val="21"/>
                <w:szCs w:val="21"/>
                <w:lang w:val="fr-FR"/>
              </w:rPr>
              <w:t>Consommation quotidienne moyenne d'éthanol par les ménages participant à l'activité du lot j au cours de l'année y (en litres).</w:t>
            </w:r>
          </w:p>
        </w:tc>
      </w:tr>
      <w:tr w:rsidR="00967AA2" w:rsidRPr="00FF6CC8" w14:paraId="22A49282" w14:textId="77777777">
        <w:tc>
          <w:tcPr>
            <w:tcW w:w="2133" w:type="dxa"/>
          </w:tcPr>
          <w:p w14:paraId="22A4927F" w14:textId="77777777" w:rsidR="00967AA2" w:rsidRPr="00F546AE" w:rsidRDefault="00FF6CC8" w:rsidP="00313B46">
            <w:pPr>
              <w:spacing w:after="0" w:line="276" w:lineRule="auto"/>
              <w:rPr>
                <w:rFonts w:eastAsiaTheme="minorEastAsia"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N</m:t>
                    </m:r>
                  </m:e>
                  <m:sub>
                    <m:r>
                      <w:rPr>
                        <w:rFonts w:ascii="Cambria Math" w:hAnsi="Cambria Math" w:cstheme="minorHAnsi"/>
                        <w:sz w:val="20"/>
                        <w:szCs w:val="20"/>
                        <w:lang w:val="fr-FR"/>
                      </w:rPr>
                      <m:t>y</m:t>
                    </m:r>
                    <m:r>
                      <w:rPr>
                        <w:rFonts w:ascii="Cambria Math" w:hAnsi="Cambria Math" w:cstheme="minorHAnsi"/>
                        <w:sz w:val="20"/>
                        <w:szCs w:val="20"/>
                        <w:lang w:val="fr-FR"/>
                      </w:rPr>
                      <m:t>,</m:t>
                    </m:r>
                    <m:r>
                      <w:rPr>
                        <w:rFonts w:ascii="Cambria Math" w:hAnsi="Cambria Math" w:cstheme="minorHAnsi"/>
                        <w:sz w:val="20"/>
                        <w:szCs w:val="20"/>
                        <w:lang w:val="fr-FR"/>
                      </w:rPr>
                      <m:t>j</m:t>
                    </m:r>
                  </m:sub>
                </m:sSub>
              </m:oMath>
            </m:oMathPara>
          </w:p>
        </w:tc>
        <w:tc>
          <w:tcPr>
            <w:tcW w:w="404" w:type="dxa"/>
          </w:tcPr>
          <w:p w14:paraId="22A49280" w14:textId="77777777" w:rsidR="00967AA2" w:rsidRPr="00F546AE" w:rsidRDefault="00967AA2" w:rsidP="00313B46">
            <w:pPr>
              <w:spacing w:after="0" w:line="276" w:lineRule="auto"/>
              <w:rPr>
                <w:rFonts w:eastAsiaTheme="minorEastAsia" w:cstheme="minorHAnsi"/>
                <w:sz w:val="20"/>
                <w:szCs w:val="20"/>
                <w:lang w:val="fr-FR"/>
              </w:rPr>
            </w:pPr>
            <w:r w:rsidRPr="00F546AE">
              <w:rPr>
                <w:rFonts w:eastAsiaTheme="minorEastAsia" w:cstheme="minorHAnsi"/>
                <w:sz w:val="20"/>
                <w:szCs w:val="20"/>
                <w:lang w:val="fr-FR"/>
              </w:rPr>
              <w:t>=</w:t>
            </w:r>
          </w:p>
        </w:tc>
        <w:tc>
          <w:tcPr>
            <w:tcW w:w="6562" w:type="dxa"/>
            <w:gridSpan w:val="2"/>
          </w:tcPr>
          <w:p w14:paraId="22A49281" w14:textId="77777777" w:rsidR="00EE681A" w:rsidRPr="00322C56" w:rsidRDefault="00EE681A" w:rsidP="008E54CE">
            <w:pPr>
              <w:rPr>
                <w:rFonts w:eastAsia="Times New Roman" w:cstheme="minorHAnsi"/>
                <w:sz w:val="21"/>
                <w:szCs w:val="21"/>
                <w:lang w:val="fr-FR"/>
              </w:rPr>
            </w:pPr>
            <w:r w:rsidRPr="00322C56">
              <w:rPr>
                <w:rFonts w:eastAsia="Times New Roman" w:cstheme="minorHAnsi"/>
                <w:sz w:val="21"/>
                <w:szCs w:val="21"/>
                <w:lang w:val="fr-FR"/>
              </w:rPr>
              <w:t xml:space="preserve">Nombre </w:t>
            </w:r>
            <w:r w:rsidR="005C6EF8" w:rsidRPr="00322C56">
              <w:rPr>
                <w:rFonts w:eastAsia="Times New Roman" w:cstheme="minorHAnsi"/>
                <w:sz w:val="21"/>
                <w:szCs w:val="21"/>
                <w:lang w:val="fr-FR"/>
              </w:rPr>
              <w:t>total</w:t>
            </w:r>
            <w:r w:rsidRPr="00322C56">
              <w:rPr>
                <w:rFonts w:eastAsia="Times New Roman" w:cstheme="minorHAnsi"/>
                <w:sz w:val="21"/>
                <w:szCs w:val="21"/>
                <w:lang w:val="fr-FR"/>
              </w:rPr>
              <w:t xml:space="preserve"> de dispositifs d</w:t>
            </w:r>
            <w:r w:rsidR="005C6EF8" w:rsidRPr="00322C56">
              <w:rPr>
                <w:rFonts w:eastAsia="Times New Roman" w:cstheme="minorHAnsi"/>
                <w:sz w:val="21"/>
                <w:szCs w:val="21"/>
                <w:lang w:val="fr-FR"/>
              </w:rPr>
              <w:t>e l</w:t>
            </w:r>
            <w:r w:rsidRPr="00322C56">
              <w:rPr>
                <w:rFonts w:eastAsia="Times New Roman" w:cstheme="minorHAnsi"/>
                <w:sz w:val="21"/>
                <w:szCs w:val="21"/>
                <w:lang w:val="fr-FR"/>
              </w:rPr>
              <w:t>'activité du lot j enregistrés dans le cadre de l'activité (nombre)</w:t>
            </w:r>
          </w:p>
        </w:tc>
      </w:tr>
      <w:tr w:rsidR="006E4D1B" w:rsidRPr="00FF6CC8" w14:paraId="22A49286" w14:textId="77777777">
        <w:trPr>
          <w:gridAfter w:val="1"/>
          <w:wAfter w:w="72" w:type="dxa"/>
        </w:trPr>
        <w:tc>
          <w:tcPr>
            <w:tcW w:w="2133" w:type="dxa"/>
          </w:tcPr>
          <w:p w14:paraId="22A49283" w14:textId="77777777" w:rsidR="006E4D1B" w:rsidRPr="00F546AE" w:rsidRDefault="00FF6CC8" w:rsidP="00313B46">
            <w:pPr>
              <w:spacing w:after="0"/>
              <w:rPr>
                <w:rFonts w:eastAsia="Arial"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S</m:t>
                    </m:r>
                  </m:e>
                  <m:sub>
                    <m:r>
                      <w:rPr>
                        <w:rFonts w:ascii="Cambria Math" w:hAnsi="Cambria Math" w:cstheme="minorHAnsi"/>
                        <w:sz w:val="20"/>
                        <w:szCs w:val="20"/>
                        <w:lang w:val="fr-FR"/>
                      </w:rPr>
                      <m:t>y</m:t>
                    </m:r>
                    <m:r>
                      <w:rPr>
                        <w:rFonts w:ascii="Cambria Math" w:hAnsi="Cambria Math" w:cstheme="minorHAnsi"/>
                        <w:sz w:val="20"/>
                        <w:szCs w:val="20"/>
                        <w:lang w:val="fr-FR"/>
                      </w:rPr>
                      <m:t>,</m:t>
                    </m:r>
                    <m:r>
                      <w:rPr>
                        <w:rFonts w:ascii="Cambria Math" w:hAnsi="Cambria Math" w:cstheme="minorHAnsi"/>
                        <w:sz w:val="20"/>
                        <w:szCs w:val="20"/>
                        <w:lang w:val="fr-FR"/>
                      </w:rPr>
                      <m:t>j</m:t>
                    </m:r>
                  </m:sub>
                </m:sSub>
              </m:oMath>
            </m:oMathPara>
          </w:p>
        </w:tc>
        <w:tc>
          <w:tcPr>
            <w:tcW w:w="404" w:type="dxa"/>
          </w:tcPr>
          <w:p w14:paraId="22A49284" w14:textId="77777777" w:rsidR="006E4D1B" w:rsidRPr="00F546AE" w:rsidRDefault="006E4D1B" w:rsidP="00313B46">
            <w:pPr>
              <w:spacing w:after="0"/>
              <w:rPr>
                <w:rFonts w:eastAsiaTheme="minorEastAsia" w:cstheme="minorHAnsi"/>
                <w:sz w:val="20"/>
                <w:szCs w:val="20"/>
                <w:lang w:val="fr-FR"/>
              </w:rPr>
            </w:pPr>
            <w:r w:rsidRPr="00F546AE">
              <w:rPr>
                <w:rFonts w:eastAsiaTheme="minorEastAsia" w:cstheme="minorHAnsi"/>
                <w:sz w:val="20"/>
                <w:szCs w:val="20"/>
                <w:lang w:val="fr-FR"/>
              </w:rPr>
              <w:t>=</w:t>
            </w:r>
          </w:p>
        </w:tc>
        <w:tc>
          <w:tcPr>
            <w:tcW w:w="6490" w:type="dxa"/>
          </w:tcPr>
          <w:p w14:paraId="22A49285" w14:textId="6F1C49C6" w:rsidR="00EE681A" w:rsidRPr="00322C56" w:rsidRDefault="00EE681A" w:rsidP="008E54CE">
            <w:pPr>
              <w:rPr>
                <w:rFonts w:eastAsia="Times New Roman" w:cstheme="minorHAnsi"/>
                <w:sz w:val="21"/>
                <w:szCs w:val="21"/>
                <w:lang w:val="fr-FR"/>
              </w:rPr>
            </w:pPr>
            <w:r w:rsidRPr="00322C56">
              <w:rPr>
                <w:rFonts w:eastAsia="Times New Roman" w:cstheme="minorHAnsi"/>
                <w:sz w:val="21"/>
                <w:szCs w:val="21"/>
                <w:lang w:val="fr-FR"/>
              </w:rPr>
              <w:t>P</w:t>
            </w:r>
            <w:r w:rsidR="005C6EF8" w:rsidRPr="00322C56">
              <w:rPr>
                <w:rFonts w:eastAsia="Times New Roman" w:cstheme="minorHAnsi"/>
                <w:sz w:val="21"/>
                <w:szCs w:val="21"/>
                <w:lang w:val="fr-FR"/>
              </w:rPr>
              <w:t>roportion</w:t>
            </w:r>
            <w:r w:rsidRPr="00322C56">
              <w:rPr>
                <w:rFonts w:eastAsia="Times New Roman" w:cstheme="minorHAnsi"/>
                <w:sz w:val="21"/>
                <w:szCs w:val="21"/>
                <w:lang w:val="fr-FR"/>
              </w:rPr>
              <w:t xml:space="preserve"> des </w:t>
            </w:r>
            <w:r w:rsidR="00115B24" w:rsidRPr="00322C56">
              <w:rPr>
                <w:rFonts w:eastAsia="Times New Roman" w:cstheme="minorHAnsi"/>
                <w:sz w:val="21"/>
                <w:szCs w:val="21"/>
                <w:lang w:val="fr-FR"/>
              </w:rPr>
              <w:t>réchauds</w:t>
            </w:r>
            <w:r w:rsidRPr="00322C56">
              <w:rPr>
                <w:rFonts w:eastAsia="Times New Roman" w:cstheme="minorHAnsi"/>
                <w:sz w:val="21"/>
                <w:szCs w:val="21"/>
                <w:lang w:val="fr-FR"/>
              </w:rPr>
              <w:t xml:space="preserve"> à l'éthanol du lot j fonctionnant au cours de l'année y (pourcentage).</w:t>
            </w:r>
          </w:p>
        </w:tc>
      </w:tr>
      <w:tr w:rsidR="006E4D1B" w:rsidRPr="00FF6CC8" w14:paraId="22A4928A" w14:textId="77777777">
        <w:trPr>
          <w:trHeight w:val="448"/>
        </w:trPr>
        <w:tc>
          <w:tcPr>
            <w:tcW w:w="2133" w:type="dxa"/>
          </w:tcPr>
          <w:p w14:paraId="22A49287" w14:textId="77777777" w:rsidR="006E4D1B" w:rsidRPr="00F546AE" w:rsidRDefault="00FF6CC8" w:rsidP="00313B46">
            <w:pPr>
              <w:spacing w:after="0"/>
              <w:ind w:left="-284"/>
              <w:rPr>
                <w:rFonts w:eastAsia="Arial" w:cstheme="minorHAnsi"/>
                <w:sz w:val="20"/>
                <w:szCs w:val="20"/>
                <w:lang w:val="fr-FR"/>
              </w:rPr>
            </w:pPr>
            <m:oMathPara>
              <m:oMathParaPr>
                <m:jc m:val="left"/>
              </m:oMathParaPr>
              <m:oMath>
                <m:sSub>
                  <m:sSubPr>
                    <m:ctrlPr>
                      <w:rPr>
                        <w:rFonts w:ascii="Cambria Math" w:hAnsi="Cambria Math" w:cstheme="minorHAnsi"/>
                        <w:i/>
                        <w:sz w:val="20"/>
                        <w:szCs w:val="20"/>
                        <w:lang w:val="fr-FR"/>
                      </w:rPr>
                    </m:ctrlPr>
                  </m:sSubPr>
                  <m:e>
                    <m:r>
                      <w:rPr>
                        <w:rFonts w:ascii="Cambria Math" w:hAnsi="Cambria Math" w:cstheme="minorHAnsi"/>
                        <w:sz w:val="20"/>
                        <w:szCs w:val="20"/>
                        <w:lang w:val="fr-FR"/>
                      </w:rPr>
                      <m:t>EF</m:t>
                    </m:r>
                  </m:e>
                  <m:sub>
                    <m:r>
                      <w:rPr>
                        <w:rFonts w:ascii="Cambria Math" w:hAnsi="Cambria Math" w:cstheme="minorHAnsi"/>
                        <w:sz w:val="20"/>
                        <w:szCs w:val="20"/>
                        <w:lang w:val="fr-FR"/>
                      </w:rPr>
                      <m:t>production</m:t>
                    </m:r>
                  </m:sub>
                </m:sSub>
              </m:oMath>
            </m:oMathPara>
          </w:p>
        </w:tc>
        <w:tc>
          <w:tcPr>
            <w:tcW w:w="404" w:type="dxa"/>
          </w:tcPr>
          <w:p w14:paraId="22A49288" w14:textId="77777777" w:rsidR="006E4D1B" w:rsidRPr="00F546AE" w:rsidRDefault="006E4D1B" w:rsidP="00313B46">
            <w:pPr>
              <w:spacing w:after="0"/>
              <w:rPr>
                <w:rFonts w:eastAsiaTheme="minorEastAsia" w:cstheme="minorHAnsi"/>
                <w:sz w:val="20"/>
                <w:szCs w:val="20"/>
                <w:lang w:val="fr-FR"/>
              </w:rPr>
            </w:pPr>
            <w:r w:rsidRPr="00F546AE">
              <w:rPr>
                <w:rFonts w:eastAsiaTheme="minorEastAsia" w:cstheme="minorHAnsi"/>
                <w:sz w:val="20"/>
                <w:szCs w:val="20"/>
                <w:lang w:val="fr-FR"/>
              </w:rPr>
              <w:t>=</w:t>
            </w:r>
          </w:p>
        </w:tc>
        <w:tc>
          <w:tcPr>
            <w:tcW w:w="6562" w:type="dxa"/>
            <w:gridSpan w:val="2"/>
          </w:tcPr>
          <w:p w14:paraId="22A49289" w14:textId="77777777" w:rsidR="00EE681A" w:rsidRPr="00322C56" w:rsidRDefault="005C6EF8" w:rsidP="008E54CE">
            <w:pPr>
              <w:rPr>
                <w:rFonts w:eastAsia="Times New Roman" w:cstheme="minorHAnsi"/>
                <w:sz w:val="21"/>
                <w:szCs w:val="21"/>
                <w:lang w:val="fr-FR"/>
              </w:rPr>
            </w:pPr>
            <w:r w:rsidRPr="00322C56">
              <w:rPr>
                <w:rFonts w:eastAsia="Times New Roman" w:cstheme="minorHAnsi"/>
                <w:sz w:val="21"/>
                <w:szCs w:val="21"/>
                <w:lang w:val="fr-FR"/>
              </w:rPr>
              <w:t xml:space="preserve">Facteur d'émission de la production d'éthanol </w:t>
            </w:r>
            <w:r w:rsidR="006E4D1B" w:rsidRPr="00322C56">
              <w:rPr>
                <w:rFonts w:eastAsia="Times New Roman" w:cstheme="minorHAnsi"/>
                <w:sz w:val="21"/>
                <w:szCs w:val="21"/>
                <w:lang w:val="fr-FR"/>
              </w:rPr>
              <w:t>(</w:t>
            </w:r>
            <m:oMath>
              <m:r>
                <w:rPr>
                  <w:rFonts w:ascii="Cambria Math" w:eastAsia="Times New Roman" w:hAnsi="Cambria Math" w:cstheme="minorHAnsi"/>
                  <w:sz w:val="21"/>
                  <w:szCs w:val="21"/>
                </w:rPr>
                <m:t>tCO</m:t>
              </m:r>
              <m:r>
                <m:rPr>
                  <m:sty m:val="p"/>
                </m:rPr>
                <w:rPr>
                  <w:rFonts w:ascii="Cambria Math" w:eastAsia="Times New Roman" w:hAnsi="Cambria Math" w:cstheme="minorHAnsi"/>
                  <w:sz w:val="21"/>
                  <w:szCs w:val="21"/>
                  <w:lang w:val="fr-FR"/>
                </w:rPr>
                <m:t>2</m:t>
              </m:r>
              <m:r>
                <w:rPr>
                  <w:rFonts w:ascii="Cambria Math" w:eastAsia="Times New Roman" w:hAnsi="Cambria Math" w:cstheme="minorHAnsi"/>
                  <w:sz w:val="21"/>
                  <w:szCs w:val="21"/>
                </w:rPr>
                <m:t>e</m:t>
              </m:r>
              <m:r>
                <m:rPr>
                  <m:sty m:val="p"/>
                </m:rPr>
                <w:rPr>
                  <w:rFonts w:ascii="Cambria Math" w:eastAsia="Times New Roman" w:hAnsi="Cambria Math" w:cstheme="minorHAnsi"/>
                  <w:sz w:val="21"/>
                  <w:szCs w:val="21"/>
                  <w:lang w:val="fr-FR"/>
                </w:rPr>
                <m:t>/</m:t>
              </m:r>
              <m:r>
                <w:rPr>
                  <w:rFonts w:ascii="Cambria Math" w:eastAsia="Times New Roman" w:hAnsi="Cambria Math" w:cstheme="minorHAnsi"/>
                  <w:sz w:val="21"/>
                  <w:szCs w:val="21"/>
                </w:rPr>
                <m:t>litre</m:t>
              </m:r>
              <m:r>
                <m:rPr>
                  <m:sty m:val="p"/>
                </m:rPr>
                <w:rPr>
                  <w:rFonts w:ascii="Cambria Math" w:eastAsia="Times New Roman" w:hAnsi="Cambria Math" w:cstheme="minorHAnsi"/>
                  <w:sz w:val="21"/>
                  <w:szCs w:val="21"/>
                  <w:lang w:val="fr-FR"/>
                </w:rPr>
                <m:t>)</m:t>
              </m:r>
            </m:oMath>
            <w:r w:rsidR="006E4D1B" w:rsidRPr="00322C56">
              <w:rPr>
                <w:rFonts w:eastAsia="Times New Roman" w:cstheme="minorHAnsi"/>
                <w:sz w:val="21"/>
                <w:szCs w:val="21"/>
                <w:lang w:val="fr-FR"/>
              </w:rPr>
              <w:t>.</w:t>
            </w:r>
          </w:p>
        </w:tc>
      </w:tr>
    </w:tbl>
    <w:p w14:paraId="22A4928B" w14:textId="77777777" w:rsidR="00DD01A8" w:rsidRPr="003D764E" w:rsidRDefault="00DD01A8" w:rsidP="00313B46">
      <w:pPr>
        <w:tabs>
          <w:tab w:val="left" w:pos="7655"/>
        </w:tabs>
        <w:spacing w:after="0"/>
        <w:rPr>
          <w:sz w:val="20"/>
          <w:szCs w:val="20"/>
          <w:highlight w:val="yellow"/>
          <w:lang w:val="fr-FR"/>
        </w:rPr>
      </w:pPr>
    </w:p>
    <w:p w14:paraId="22A4928C" w14:textId="77777777" w:rsidR="00EE681A" w:rsidRPr="00242881" w:rsidRDefault="00EE681A" w:rsidP="0018724D">
      <w:pPr>
        <w:tabs>
          <w:tab w:val="left" w:pos="7655"/>
        </w:tabs>
        <w:spacing w:after="0"/>
        <w:rPr>
          <w:rStyle w:val="Heading2Char"/>
          <w:rFonts w:asciiTheme="minorHAnsi" w:eastAsiaTheme="minorHAnsi" w:hAnsiTheme="minorHAnsi" w:cstheme="minorBidi"/>
          <w:b w:val="0"/>
          <w:bCs w:val="0"/>
          <w:color w:val="auto"/>
          <w:sz w:val="20"/>
          <w:szCs w:val="20"/>
          <w:lang w:val="fr-FR"/>
        </w:rPr>
      </w:pPr>
      <w:r w:rsidRPr="00242881">
        <w:rPr>
          <w:rStyle w:val="Heading2Char"/>
          <w:rFonts w:ascii="Arial" w:hAnsi="Arial" w:cs="Arial"/>
          <w:b w:val="0"/>
          <w:bCs w:val="0"/>
          <w:color w:val="auto"/>
          <w:sz w:val="20"/>
          <w:szCs w:val="20"/>
          <w:lang w:val="fr-FR"/>
        </w:rPr>
        <w:t>Les participants à l'activité peuvent appliquer un facteur d'émission par défaut prudent de 0,00247 tCO</w:t>
      </w:r>
      <w:r w:rsidRPr="00242881">
        <w:rPr>
          <w:rStyle w:val="Heading2Char"/>
          <w:rFonts w:ascii="Arial" w:hAnsi="Arial" w:cs="Arial"/>
          <w:b w:val="0"/>
          <w:bCs w:val="0"/>
          <w:color w:val="auto"/>
          <w:sz w:val="20"/>
          <w:szCs w:val="20"/>
          <w:vertAlign w:val="subscript"/>
          <w:lang w:val="fr-FR"/>
        </w:rPr>
        <w:t>2</w:t>
      </w:r>
      <w:r w:rsidRPr="00242881">
        <w:rPr>
          <w:rStyle w:val="Heading2Char"/>
          <w:rFonts w:ascii="Arial" w:hAnsi="Arial" w:cs="Arial"/>
          <w:b w:val="0"/>
          <w:bCs w:val="0"/>
          <w:color w:val="auto"/>
          <w:sz w:val="20"/>
          <w:szCs w:val="20"/>
          <w:lang w:val="fr-FR"/>
        </w:rPr>
        <w:t xml:space="preserve">e/litre d'éthanol pour estimer les émissions liées à l'activité ou aux fuites provenant de la production de </w:t>
      </w:r>
      <w:r w:rsidR="00602851" w:rsidRPr="00242881">
        <w:rPr>
          <w:rStyle w:val="Heading2Char"/>
          <w:rFonts w:ascii="Arial" w:hAnsi="Arial" w:cs="Arial"/>
          <w:b w:val="0"/>
          <w:bCs w:val="0"/>
          <w:color w:val="auto"/>
          <w:sz w:val="20"/>
          <w:szCs w:val="20"/>
          <w:lang w:val="fr-FR"/>
        </w:rPr>
        <w:t>combustibles</w:t>
      </w:r>
      <w:r w:rsidRPr="00242881">
        <w:rPr>
          <w:rStyle w:val="Heading2Char"/>
          <w:rFonts w:ascii="Arial" w:hAnsi="Arial" w:cs="Arial"/>
          <w:b w:val="0"/>
          <w:bCs w:val="0"/>
          <w:color w:val="auto"/>
          <w:sz w:val="20"/>
          <w:szCs w:val="20"/>
          <w:lang w:val="fr-FR"/>
        </w:rPr>
        <w:t xml:space="preserve"> à base d'éthanol. Les promoteurs peuvent également calculer les émissions pour les sources d'éthanol contrôlées utilisées dans le cadre de l'activité, y compris des estimations solides des émissions directes et indirectes résultant de la culture et de la transformation, basées sur des sources vérifiables.</w:t>
      </w:r>
    </w:p>
    <w:p w14:paraId="22A4928D" w14:textId="77777777" w:rsidR="00406072" w:rsidRPr="003D764E" w:rsidRDefault="00406072" w:rsidP="00EE681A">
      <w:pPr>
        <w:pStyle w:val="ListParagraph"/>
        <w:tabs>
          <w:tab w:val="left" w:pos="7655"/>
        </w:tabs>
        <w:spacing w:after="0"/>
        <w:rPr>
          <w:rStyle w:val="Heading2Char"/>
          <w:rFonts w:asciiTheme="minorHAnsi" w:eastAsiaTheme="minorHAnsi" w:hAnsiTheme="minorHAnsi" w:cstheme="minorBidi"/>
          <w:b w:val="0"/>
          <w:bCs w:val="0"/>
          <w:color w:val="auto"/>
          <w:sz w:val="20"/>
          <w:szCs w:val="20"/>
          <w:lang w:val="fr-FR"/>
        </w:rPr>
      </w:pPr>
    </w:p>
    <w:p w14:paraId="22A4928E" w14:textId="0436BC14" w:rsidR="003929E1" w:rsidRPr="0018724D" w:rsidRDefault="00EE681A" w:rsidP="0018724D">
      <w:pPr>
        <w:pStyle w:val="Templateheading1"/>
        <w:numPr>
          <w:ilvl w:val="0"/>
          <w:numId w:val="21"/>
        </w:numPr>
        <w:spacing w:before="120"/>
        <w:ind w:left="426" w:hanging="502"/>
        <w:rPr>
          <w:lang w:val="fr-FR"/>
        </w:rPr>
      </w:pPr>
      <w:r w:rsidRPr="0018724D">
        <w:rPr>
          <w:lang w:val="fr-FR"/>
        </w:rPr>
        <w:t>Données et paramètres non contrôlés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865"/>
        <w:gridCol w:w="1980"/>
        <w:gridCol w:w="1440"/>
      </w:tblGrid>
      <w:tr w:rsidR="00593C5A" w:rsidRPr="003D764E" w14:paraId="22A49293" w14:textId="77777777" w:rsidTr="005B0A81">
        <w:trPr>
          <w:cantSplit/>
          <w:tblHeader/>
        </w:trPr>
        <w:tc>
          <w:tcPr>
            <w:tcW w:w="1980" w:type="dxa"/>
            <w:shd w:val="clear" w:color="auto" w:fill="FFFFFF" w:themeFill="background1"/>
          </w:tcPr>
          <w:p w14:paraId="22A4928F" w14:textId="77777777" w:rsidR="00593C5A" w:rsidRPr="003D764E" w:rsidRDefault="00EE681A" w:rsidP="007D3197">
            <w:pPr>
              <w:spacing w:beforeLines="20" w:before="48" w:afterLines="20" w:after="48"/>
              <w:rPr>
                <w:rFonts w:cstheme="minorHAnsi"/>
                <w:b/>
                <w:sz w:val="20"/>
                <w:szCs w:val="20"/>
                <w:lang w:val="fr-FR"/>
              </w:rPr>
            </w:pPr>
            <w:r w:rsidRPr="003D764E">
              <w:rPr>
                <w:rFonts w:cstheme="minorHAnsi"/>
                <w:b/>
                <w:sz w:val="20"/>
                <w:szCs w:val="20"/>
                <w:lang w:val="fr-FR"/>
              </w:rPr>
              <w:t>Paramètres</w:t>
            </w:r>
          </w:p>
        </w:tc>
        <w:tc>
          <w:tcPr>
            <w:tcW w:w="3865" w:type="dxa"/>
            <w:shd w:val="clear" w:color="auto" w:fill="FFFFFF" w:themeFill="background1"/>
          </w:tcPr>
          <w:p w14:paraId="22A49290" w14:textId="77777777" w:rsidR="00EE681A" w:rsidRPr="003D764E" w:rsidRDefault="00EE681A" w:rsidP="007D3197">
            <w:pPr>
              <w:spacing w:beforeLines="20" w:before="48" w:afterLines="20" w:after="48"/>
              <w:rPr>
                <w:rFonts w:cstheme="minorHAnsi"/>
                <w:b/>
                <w:sz w:val="20"/>
                <w:szCs w:val="20"/>
                <w:lang w:val="fr-FR"/>
              </w:rPr>
            </w:pPr>
            <w:r w:rsidRPr="003D764E">
              <w:rPr>
                <w:rFonts w:cstheme="minorHAnsi"/>
                <w:b/>
                <w:sz w:val="20"/>
                <w:szCs w:val="20"/>
                <w:lang w:val="fr-FR"/>
              </w:rPr>
              <w:t>Description</w:t>
            </w:r>
          </w:p>
        </w:tc>
        <w:tc>
          <w:tcPr>
            <w:tcW w:w="1980" w:type="dxa"/>
            <w:shd w:val="clear" w:color="auto" w:fill="FFFFFF" w:themeFill="background1"/>
          </w:tcPr>
          <w:p w14:paraId="22A49291" w14:textId="77777777" w:rsidR="00EE681A" w:rsidRPr="003D764E" w:rsidRDefault="00EE681A" w:rsidP="007D3197">
            <w:pPr>
              <w:spacing w:beforeLines="20" w:before="48" w:afterLines="20" w:after="48"/>
              <w:jc w:val="center"/>
              <w:rPr>
                <w:rFonts w:cstheme="minorHAnsi"/>
                <w:b/>
                <w:sz w:val="20"/>
                <w:szCs w:val="20"/>
                <w:lang w:val="fr-FR"/>
              </w:rPr>
            </w:pPr>
            <w:r w:rsidRPr="003D764E">
              <w:rPr>
                <w:rFonts w:cstheme="minorHAnsi"/>
                <w:b/>
                <w:sz w:val="20"/>
                <w:szCs w:val="20"/>
                <w:lang w:val="fr-FR"/>
              </w:rPr>
              <w:t>Valeur</w:t>
            </w:r>
          </w:p>
        </w:tc>
        <w:tc>
          <w:tcPr>
            <w:tcW w:w="1440" w:type="dxa"/>
            <w:shd w:val="clear" w:color="auto" w:fill="FFFFFF" w:themeFill="background1"/>
          </w:tcPr>
          <w:p w14:paraId="22A49292" w14:textId="77777777" w:rsidR="00EE681A" w:rsidRPr="003D764E" w:rsidRDefault="00EE681A" w:rsidP="007D3197">
            <w:pPr>
              <w:spacing w:beforeLines="20" w:before="48" w:afterLines="20" w:after="48"/>
              <w:jc w:val="center"/>
              <w:rPr>
                <w:rFonts w:cstheme="minorHAnsi"/>
                <w:b/>
                <w:sz w:val="20"/>
                <w:szCs w:val="20"/>
                <w:lang w:val="fr-FR"/>
              </w:rPr>
            </w:pPr>
            <w:r w:rsidRPr="003D764E">
              <w:rPr>
                <w:rFonts w:cstheme="minorHAnsi"/>
                <w:b/>
                <w:sz w:val="20"/>
                <w:szCs w:val="20"/>
                <w:lang w:val="fr-FR"/>
              </w:rPr>
              <w:t>Unité</w:t>
            </w:r>
          </w:p>
        </w:tc>
      </w:tr>
      <w:tr w:rsidR="006616FF" w:rsidRPr="003D764E" w14:paraId="22A49295" w14:textId="77777777" w:rsidTr="00752DCA">
        <w:trPr>
          <w:cantSplit/>
        </w:trPr>
        <w:tc>
          <w:tcPr>
            <w:tcW w:w="9265" w:type="dxa"/>
            <w:gridSpan w:val="4"/>
          </w:tcPr>
          <w:p w14:paraId="22A49294" w14:textId="77777777" w:rsidR="006616FF" w:rsidRPr="003D764E" w:rsidRDefault="00EE681A" w:rsidP="007D3197">
            <w:pPr>
              <w:spacing w:beforeLines="20" w:before="48" w:afterLines="20" w:after="48"/>
              <w:rPr>
                <w:rFonts w:cstheme="minorHAnsi"/>
                <w:b/>
                <w:bCs/>
                <w:sz w:val="20"/>
                <w:szCs w:val="20"/>
                <w:lang w:val="fr-FR"/>
              </w:rPr>
            </w:pPr>
            <w:r w:rsidRPr="003D764E">
              <w:rPr>
                <w:rFonts w:cstheme="minorHAnsi"/>
                <w:b/>
                <w:bCs/>
                <w:sz w:val="20"/>
                <w:szCs w:val="20"/>
                <w:lang w:val="fr-FR"/>
              </w:rPr>
              <w:t>Pour toutes les options</w:t>
            </w:r>
          </w:p>
        </w:tc>
      </w:tr>
      <w:tr w:rsidR="00593C5A" w:rsidRPr="003D764E" w14:paraId="22A4929A" w14:textId="77777777" w:rsidTr="005B0A81">
        <w:trPr>
          <w:cantSplit/>
        </w:trPr>
        <w:tc>
          <w:tcPr>
            <w:tcW w:w="1980" w:type="dxa"/>
          </w:tcPr>
          <w:p w14:paraId="22A49296" w14:textId="77777777" w:rsidR="00593C5A" w:rsidRPr="003D764E" w:rsidRDefault="00FF6CC8" w:rsidP="007D3197">
            <w:pPr>
              <w:spacing w:beforeLines="20" w:before="48" w:afterLines="20" w:after="48"/>
              <w:rPr>
                <w:rFonts w:cstheme="minorHAnsi"/>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f</m:t>
                    </m:r>
                  </m:e>
                  <m:sub>
                    <m:r>
                      <w:rPr>
                        <w:rFonts w:ascii="Cambria Math" w:hAnsi="Cambria Math"/>
                        <w:sz w:val="20"/>
                        <w:szCs w:val="20"/>
                        <w:lang w:val="fr-FR"/>
                      </w:rPr>
                      <m:t>NRB</m:t>
                    </m:r>
                  </m:sub>
                </m:sSub>
              </m:oMath>
            </m:oMathPara>
          </w:p>
        </w:tc>
        <w:tc>
          <w:tcPr>
            <w:tcW w:w="3865" w:type="dxa"/>
          </w:tcPr>
          <w:p w14:paraId="6A9B8F4F" w14:textId="2ACF419E" w:rsidR="00EE681A" w:rsidRDefault="008815BF" w:rsidP="007D3197">
            <w:pPr>
              <w:spacing w:beforeLines="20" w:before="48" w:afterLines="20" w:after="48"/>
              <w:rPr>
                <w:rFonts w:cstheme="minorHAnsi"/>
                <w:sz w:val="20"/>
                <w:szCs w:val="20"/>
                <w:lang w:val="fr-FR"/>
              </w:rPr>
            </w:pPr>
            <w:r w:rsidRPr="008815BF">
              <w:rPr>
                <w:rFonts w:cstheme="minorHAnsi"/>
                <w:sz w:val="20"/>
                <w:szCs w:val="20"/>
                <w:lang w:val="fr-FR"/>
              </w:rPr>
              <w:t>Valeur par défaut de la fraction de biomasse non renouvelable.</w:t>
            </w:r>
          </w:p>
          <w:p w14:paraId="5C00CA84" w14:textId="77777777" w:rsidR="00F960D4" w:rsidRDefault="00F960D4" w:rsidP="007D3197">
            <w:pPr>
              <w:spacing w:beforeLines="20" w:before="48" w:afterLines="20" w:after="48"/>
              <w:rPr>
                <w:rFonts w:cstheme="minorHAnsi"/>
                <w:sz w:val="20"/>
                <w:szCs w:val="20"/>
                <w:lang w:val="fr-FR"/>
              </w:rPr>
            </w:pPr>
          </w:p>
          <w:p w14:paraId="22A49297" w14:textId="2871B05D" w:rsidR="00F960D4" w:rsidRPr="003D764E" w:rsidRDefault="00F960D4" w:rsidP="007D3197">
            <w:pPr>
              <w:spacing w:beforeLines="20" w:before="48" w:afterLines="20" w:after="48"/>
              <w:rPr>
                <w:rFonts w:cstheme="minorHAnsi"/>
                <w:sz w:val="20"/>
                <w:szCs w:val="20"/>
                <w:lang w:val="fr-FR"/>
              </w:rPr>
            </w:pPr>
            <w:r w:rsidRPr="00F960D4">
              <w:rPr>
                <w:rFonts w:cstheme="minorHAnsi"/>
                <w:sz w:val="20"/>
                <w:szCs w:val="20"/>
                <w:lang w:val="fr-FR"/>
              </w:rPr>
              <w:t xml:space="preserve">Si le promoteur de l'activité souhaite remplacer la valeur par défaut par une valeur calculée directement, voir le paramètre </w:t>
            </w:r>
            <w:proofErr w:type="spellStart"/>
            <w:r w:rsidRPr="00F960D4">
              <w:rPr>
                <w:rFonts w:cstheme="minorHAnsi"/>
                <w:sz w:val="20"/>
                <w:szCs w:val="20"/>
                <w:lang w:val="fr-FR"/>
              </w:rPr>
              <w:t>fNRB</w:t>
            </w:r>
            <w:proofErr w:type="spellEnd"/>
            <w:r w:rsidRPr="00F960D4">
              <w:rPr>
                <w:rFonts w:cstheme="minorHAnsi"/>
                <w:sz w:val="20"/>
                <w:szCs w:val="20"/>
                <w:lang w:val="fr-FR"/>
              </w:rPr>
              <w:t xml:space="preserve"> dans la section 11.1 Paramètres contrôlés.</w:t>
            </w:r>
          </w:p>
        </w:tc>
        <w:tc>
          <w:tcPr>
            <w:tcW w:w="1980" w:type="dxa"/>
          </w:tcPr>
          <w:p w14:paraId="22A49298" w14:textId="24C7E019" w:rsidR="00593C5A" w:rsidRPr="003D764E" w:rsidRDefault="00593C5A" w:rsidP="007D3197">
            <w:pPr>
              <w:spacing w:beforeLines="20" w:before="48" w:afterLines="20" w:after="48"/>
              <w:jc w:val="center"/>
              <w:rPr>
                <w:rFonts w:cstheme="minorHAnsi"/>
                <w:sz w:val="20"/>
                <w:szCs w:val="20"/>
                <w:lang w:val="fr-FR"/>
              </w:rPr>
            </w:pPr>
            <w:r w:rsidRPr="003D764E">
              <w:rPr>
                <w:rFonts w:cstheme="minorHAnsi"/>
                <w:sz w:val="20"/>
                <w:szCs w:val="20"/>
                <w:lang w:val="fr-FR"/>
              </w:rPr>
              <w:t>3</w:t>
            </w:r>
            <w:r w:rsidR="008815BF">
              <w:rPr>
                <w:rFonts w:cstheme="minorHAnsi"/>
                <w:sz w:val="20"/>
                <w:szCs w:val="20"/>
                <w:lang w:val="fr-FR"/>
              </w:rPr>
              <w:t>0</w:t>
            </w:r>
            <w:r w:rsidR="004C21C9" w:rsidRPr="003D764E">
              <w:rPr>
                <w:rStyle w:val="FootnoteReference"/>
                <w:sz w:val="20"/>
                <w:szCs w:val="20"/>
                <w:lang w:val="fr-FR"/>
              </w:rPr>
              <w:footnoteReference w:id="6"/>
            </w:r>
          </w:p>
        </w:tc>
        <w:tc>
          <w:tcPr>
            <w:tcW w:w="1440" w:type="dxa"/>
          </w:tcPr>
          <w:p w14:paraId="22A49299" w14:textId="77777777" w:rsidR="00593C5A" w:rsidRPr="003D764E" w:rsidRDefault="00593C5A" w:rsidP="007D3197">
            <w:pPr>
              <w:spacing w:beforeLines="20" w:before="48" w:afterLines="20" w:after="48"/>
              <w:jc w:val="center"/>
              <w:rPr>
                <w:rFonts w:cstheme="minorHAnsi"/>
                <w:sz w:val="20"/>
                <w:szCs w:val="20"/>
                <w:lang w:val="fr-FR"/>
              </w:rPr>
            </w:pPr>
            <w:r w:rsidRPr="003D764E">
              <w:rPr>
                <w:rFonts w:cstheme="minorHAnsi"/>
                <w:sz w:val="20"/>
                <w:szCs w:val="20"/>
                <w:lang w:val="fr-FR"/>
              </w:rPr>
              <w:t>%</w:t>
            </w:r>
          </w:p>
        </w:tc>
      </w:tr>
      <w:tr w:rsidR="00593C5A" w:rsidRPr="003D764E" w14:paraId="22A492A0" w14:textId="77777777" w:rsidTr="005B0A81">
        <w:trPr>
          <w:cantSplit/>
        </w:trPr>
        <w:tc>
          <w:tcPr>
            <w:tcW w:w="1980" w:type="dxa"/>
          </w:tcPr>
          <w:p w14:paraId="22A4929B" w14:textId="77777777" w:rsidR="00593C5A" w:rsidRPr="003D764E" w:rsidRDefault="00FF6CC8" w:rsidP="007D3197">
            <w:pPr>
              <w:spacing w:beforeLines="20" w:before="48" w:afterLines="20" w:after="48"/>
              <w:rPr>
                <w:rFonts w:eastAsia="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NCV</m:t>
                    </m:r>
                  </m:e>
                  <m:sub>
                    <m:r>
                      <w:rPr>
                        <w:rFonts w:ascii="Cambria Math" w:hAnsi="Cambria Math"/>
                        <w:sz w:val="20"/>
                        <w:szCs w:val="20"/>
                        <w:lang w:val="fr-FR"/>
                      </w:rPr>
                      <m:t>biomass</m:t>
                    </m:r>
                  </m:sub>
                </m:sSub>
              </m:oMath>
            </m:oMathPara>
          </w:p>
        </w:tc>
        <w:tc>
          <w:tcPr>
            <w:tcW w:w="3865" w:type="dxa"/>
          </w:tcPr>
          <w:p w14:paraId="22A4929C" w14:textId="77777777" w:rsidR="00EE681A" w:rsidRPr="003D764E" w:rsidRDefault="000519A2" w:rsidP="007D3197">
            <w:pPr>
              <w:spacing w:beforeLines="20" w:before="48" w:afterLines="20" w:after="48"/>
              <w:rPr>
                <w:rFonts w:cstheme="minorHAnsi"/>
                <w:sz w:val="20"/>
                <w:szCs w:val="20"/>
                <w:lang w:val="fr-FR"/>
              </w:rPr>
            </w:pPr>
            <w:r w:rsidRPr="003D764E">
              <w:rPr>
                <w:rFonts w:cstheme="minorHAnsi"/>
                <w:sz w:val="20"/>
                <w:szCs w:val="20"/>
                <w:lang w:val="fr-FR"/>
              </w:rPr>
              <w:t xml:space="preserve">Pouvoir </w:t>
            </w:r>
            <w:r w:rsidR="00EE681A" w:rsidRPr="003D764E">
              <w:rPr>
                <w:rFonts w:cstheme="minorHAnsi"/>
                <w:sz w:val="20"/>
                <w:szCs w:val="20"/>
                <w:lang w:val="fr-FR"/>
              </w:rPr>
              <w:t xml:space="preserve">calorifique </w:t>
            </w:r>
            <w:r w:rsidRPr="003D764E">
              <w:rPr>
                <w:rFonts w:cstheme="minorHAnsi"/>
                <w:sz w:val="20"/>
                <w:szCs w:val="20"/>
                <w:lang w:val="fr-FR"/>
              </w:rPr>
              <w:t>inférieur</w:t>
            </w:r>
            <w:r w:rsidR="00EE681A" w:rsidRPr="003D764E">
              <w:rPr>
                <w:rFonts w:cstheme="minorHAnsi"/>
                <w:sz w:val="20"/>
                <w:szCs w:val="20"/>
                <w:lang w:val="fr-FR"/>
              </w:rPr>
              <w:t xml:space="preserve"> de la biomasse ligneuse non renouvelable remplacée</w:t>
            </w:r>
          </w:p>
        </w:tc>
        <w:tc>
          <w:tcPr>
            <w:tcW w:w="1980" w:type="dxa"/>
          </w:tcPr>
          <w:p w14:paraId="22A4929D" w14:textId="77777777" w:rsidR="00593C5A" w:rsidRPr="003D764E" w:rsidRDefault="000519A2" w:rsidP="007D3197">
            <w:pPr>
              <w:spacing w:beforeLines="20" w:before="48" w:afterLines="20" w:after="48"/>
              <w:jc w:val="center"/>
              <w:rPr>
                <w:rFonts w:cstheme="minorHAnsi"/>
                <w:sz w:val="20"/>
                <w:szCs w:val="20"/>
                <w:lang w:val="fr-FR"/>
              </w:rPr>
            </w:pPr>
            <w:r w:rsidRPr="003D764E">
              <w:rPr>
                <w:rFonts w:cstheme="minorHAnsi"/>
                <w:sz w:val="20"/>
                <w:szCs w:val="20"/>
                <w:lang w:val="fr-FR"/>
              </w:rPr>
              <w:t xml:space="preserve">Pour le bois de </w:t>
            </w:r>
            <w:proofErr w:type="gramStart"/>
            <w:r w:rsidRPr="003D764E">
              <w:rPr>
                <w:rFonts w:cstheme="minorHAnsi"/>
                <w:sz w:val="20"/>
                <w:szCs w:val="20"/>
                <w:lang w:val="fr-FR"/>
              </w:rPr>
              <w:t>chauffage</w:t>
            </w:r>
            <w:r w:rsidR="00593C5A" w:rsidRPr="003D764E">
              <w:rPr>
                <w:rFonts w:cstheme="minorHAnsi"/>
                <w:sz w:val="20"/>
                <w:szCs w:val="20"/>
                <w:lang w:val="fr-FR"/>
              </w:rPr>
              <w:t>:</w:t>
            </w:r>
            <w:proofErr w:type="gramEnd"/>
            <w:r w:rsidR="00593C5A" w:rsidRPr="003D764E">
              <w:rPr>
                <w:rFonts w:cstheme="minorHAnsi"/>
                <w:sz w:val="20"/>
                <w:szCs w:val="20"/>
                <w:lang w:val="fr-FR"/>
              </w:rPr>
              <w:t xml:space="preserve"> 0.0156 </w:t>
            </w:r>
          </w:p>
          <w:p w14:paraId="6D03E7FB" w14:textId="77777777" w:rsidR="008E54CE" w:rsidRDefault="008E54CE" w:rsidP="007D3197">
            <w:pPr>
              <w:spacing w:beforeLines="20" w:before="48" w:afterLines="20" w:after="48"/>
              <w:jc w:val="center"/>
              <w:rPr>
                <w:rFonts w:cstheme="minorHAnsi"/>
                <w:sz w:val="20"/>
                <w:szCs w:val="20"/>
                <w:lang w:val="fr-FR"/>
              </w:rPr>
            </w:pPr>
          </w:p>
          <w:p w14:paraId="22A4929E" w14:textId="4D952045" w:rsidR="00C15B7F" w:rsidRPr="003D764E" w:rsidRDefault="000519A2" w:rsidP="007D3197">
            <w:pPr>
              <w:spacing w:beforeLines="20" w:before="48" w:afterLines="20" w:after="48"/>
              <w:jc w:val="center"/>
              <w:rPr>
                <w:rFonts w:cstheme="minorHAnsi"/>
                <w:sz w:val="20"/>
                <w:szCs w:val="20"/>
                <w:lang w:val="fr-FR"/>
              </w:rPr>
            </w:pPr>
            <w:r w:rsidRPr="003D764E">
              <w:rPr>
                <w:rFonts w:cstheme="minorHAnsi"/>
                <w:sz w:val="20"/>
                <w:szCs w:val="20"/>
                <w:lang w:val="fr-FR"/>
              </w:rPr>
              <w:t xml:space="preserve">Pour le charbon de </w:t>
            </w:r>
            <w:proofErr w:type="gramStart"/>
            <w:r w:rsidRPr="003D764E">
              <w:rPr>
                <w:rFonts w:cstheme="minorHAnsi"/>
                <w:sz w:val="20"/>
                <w:szCs w:val="20"/>
                <w:lang w:val="fr-FR"/>
              </w:rPr>
              <w:t>bois</w:t>
            </w:r>
            <w:r w:rsidR="007D3197">
              <w:rPr>
                <w:rFonts w:cstheme="minorHAnsi"/>
                <w:sz w:val="20"/>
                <w:szCs w:val="20"/>
                <w:lang w:val="fr-FR"/>
              </w:rPr>
              <w:t>:</w:t>
            </w:r>
            <w:proofErr w:type="gramEnd"/>
            <w:r w:rsidR="007D3197">
              <w:rPr>
                <w:rFonts w:cstheme="minorHAnsi"/>
                <w:sz w:val="20"/>
                <w:szCs w:val="20"/>
                <w:lang w:val="fr-FR"/>
              </w:rPr>
              <w:br/>
              <w:t>0,</w:t>
            </w:r>
            <w:r w:rsidR="00593C5A" w:rsidRPr="003D764E">
              <w:rPr>
                <w:rFonts w:cstheme="minorHAnsi"/>
                <w:sz w:val="20"/>
                <w:szCs w:val="20"/>
                <w:lang w:val="fr-FR"/>
              </w:rPr>
              <w:t xml:space="preserve">029 </w:t>
            </w:r>
            <w:r w:rsidR="00F97E07" w:rsidRPr="003D764E">
              <w:rPr>
                <w:rStyle w:val="FootnoteReference"/>
                <w:rFonts w:cstheme="minorHAnsi"/>
                <w:sz w:val="20"/>
                <w:szCs w:val="20"/>
                <w:lang w:val="fr-FR"/>
              </w:rPr>
              <w:footnoteReference w:id="7"/>
            </w:r>
          </w:p>
        </w:tc>
        <w:tc>
          <w:tcPr>
            <w:tcW w:w="1440" w:type="dxa"/>
          </w:tcPr>
          <w:p w14:paraId="22A4929F" w14:textId="77777777" w:rsidR="00593C5A" w:rsidRPr="003D764E" w:rsidRDefault="00593C5A" w:rsidP="007D3197">
            <w:pPr>
              <w:spacing w:beforeLines="20" w:before="48" w:afterLines="20" w:after="48"/>
              <w:jc w:val="center"/>
              <w:rPr>
                <w:rFonts w:cstheme="minorHAnsi"/>
                <w:sz w:val="20"/>
                <w:szCs w:val="20"/>
                <w:lang w:val="fr-FR"/>
              </w:rPr>
            </w:pPr>
            <w:r w:rsidRPr="003D764E">
              <w:rPr>
                <w:rFonts w:cstheme="minorHAnsi"/>
                <w:sz w:val="20"/>
                <w:szCs w:val="20"/>
                <w:lang w:val="fr-FR"/>
              </w:rPr>
              <w:t>TJ/tonne</w:t>
            </w:r>
          </w:p>
        </w:tc>
      </w:tr>
      <w:tr w:rsidR="00593C5A" w:rsidRPr="003D764E" w14:paraId="22A492A5" w14:textId="77777777" w:rsidTr="005B0A81">
        <w:trPr>
          <w:cantSplit/>
          <w:trHeight w:val="193"/>
        </w:trPr>
        <w:tc>
          <w:tcPr>
            <w:tcW w:w="1980" w:type="dxa"/>
          </w:tcPr>
          <w:p w14:paraId="22A492A1" w14:textId="77777777" w:rsidR="00593C5A" w:rsidRPr="003D764E" w:rsidRDefault="00FF6CC8" w:rsidP="007D3197">
            <w:pPr>
              <w:spacing w:beforeLines="20" w:before="48" w:afterLines="20" w:after="48"/>
              <w:ind w:left="-567"/>
              <w:rPr>
                <w:rFonts w:ascii="Cambria Math" w:eastAsia="Calibri" w:hAnsi="Cambria Math" w:cs="Arial"/>
                <w:sz w:val="20"/>
                <w:szCs w:val="20"/>
                <w:vertAlign w:val="subscript"/>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CO</m:t>
                    </m:r>
                    <m:r>
                      <w:rPr>
                        <w:rFonts w:ascii="Cambria Math" w:hAnsi="Cambria Math"/>
                        <w:sz w:val="20"/>
                        <w:szCs w:val="20"/>
                        <w:lang w:val="fr-FR"/>
                      </w:rPr>
                      <m:t>2</m:t>
                    </m:r>
                  </m:sub>
                </m:sSub>
              </m:oMath>
            </m:oMathPara>
          </w:p>
        </w:tc>
        <w:tc>
          <w:tcPr>
            <w:tcW w:w="3865" w:type="dxa"/>
          </w:tcPr>
          <w:p w14:paraId="22A492A2" w14:textId="55BCAC7D" w:rsidR="00EE681A" w:rsidRPr="003D764E" w:rsidRDefault="00EE681A" w:rsidP="007D3197">
            <w:pPr>
              <w:spacing w:beforeLines="20" w:before="48" w:afterLines="20" w:after="48"/>
              <w:rPr>
                <w:rFonts w:cstheme="minorHAnsi"/>
                <w:sz w:val="20"/>
                <w:szCs w:val="20"/>
                <w:lang w:val="fr-FR"/>
              </w:rPr>
            </w:pPr>
            <w:r w:rsidRPr="003D764E">
              <w:rPr>
                <w:rFonts w:cstheme="minorHAnsi"/>
                <w:sz w:val="20"/>
                <w:szCs w:val="20"/>
                <w:lang w:val="fr-FR"/>
              </w:rPr>
              <w:t>Facteur d'émission de CO</w:t>
            </w:r>
            <w:r w:rsidRPr="003D764E">
              <w:rPr>
                <w:rFonts w:cstheme="minorHAnsi"/>
                <w:sz w:val="20"/>
                <w:szCs w:val="20"/>
                <w:vertAlign w:val="subscript"/>
                <w:lang w:val="fr-FR"/>
              </w:rPr>
              <w:t>2</w:t>
            </w:r>
            <w:r w:rsidR="000519A2" w:rsidRPr="003D764E">
              <w:rPr>
                <w:rFonts w:cstheme="minorHAnsi"/>
                <w:sz w:val="20"/>
                <w:szCs w:val="20"/>
                <w:lang w:val="fr-FR"/>
              </w:rPr>
              <w:t>du</w:t>
            </w:r>
            <w:r w:rsidRPr="003D764E">
              <w:rPr>
                <w:rFonts w:cstheme="minorHAnsi"/>
                <w:sz w:val="20"/>
                <w:szCs w:val="20"/>
                <w:lang w:val="fr-FR"/>
              </w:rPr>
              <w:t xml:space="preserve"> bois de chauffage</w:t>
            </w:r>
            <w:r w:rsidR="0020201A">
              <w:rPr>
                <w:rFonts w:cstheme="minorHAnsi"/>
                <w:sz w:val="20"/>
                <w:szCs w:val="20"/>
                <w:lang w:val="fr-FR"/>
              </w:rPr>
              <w:t xml:space="preserve"> ou le charbon de bois</w:t>
            </w:r>
          </w:p>
        </w:tc>
        <w:tc>
          <w:tcPr>
            <w:tcW w:w="1980" w:type="dxa"/>
          </w:tcPr>
          <w:p w14:paraId="734478A5" w14:textId="77777777" w:rsidR="00593C5A" w:rsidRDefault="00834CCF" w:rsidP="007D3197">
            <w:pPr>
              <w:spacing w:beforeLines="20" w:before="48" w:afterLines="20" w:after="48"/>
              <w:jc w:val="center"/>
              <w:rPr>
                <w:rFonts w:cstheme="minorHAnsi"/>
                <w:sz w:val="20"/>
                <w:szCs w:val="20"/>
                <w:lang w:val="fr-FR"/>
              </w:rPr>
            </w:pPr>
            <w:r>
              <w:rPr>
                <w:rFonts w:cstheme="minorHAnsi"/>
                <w:sz w:val="20"/>
                <w:szCs w:val="20"/>
                <w:lang w:val="fr-FR"/>
              </w:rPr>
              <w:t xml:space="preserve">Pour le bois de </w:t>
            </w:r>
            <w:proofErr w:type="gramStart"/>
            <w:r>
              <w:rPr>
                <w:rFonts w:cstheme="minorHAnsi"/>
                <w:sz w:val="20"/>
                <w:szCs w:val="20"/>
                <w:lang w:val="fr-FR"/>
              </w:rPr>
              <w:t>chauffage:</w:t>
            </w:r>
            <w:proofErr w:type="gramEnd"/>
            <w:r>
              <w:rPr>
                <w:rFonts w:cstheme="minorHAnsi"/>
                <w:sz w:val="20"/>
                <w:szCs w:val="20"/>
                <w:lang w:val="fr-FR"/>
              </w:rPr>
              <w:t xml:space="preserve"> </w:t>
            </w:r>
            <w:r w:rsidR="00593C5A" w:rsidRPr="003D764E">
              <w:rPr>
                <w:rFonts w:cstheme="minorHAnsi"/>
                <w:sz w:val="20"/>
                <w:szCs w:val="20"/>
                <w:lang w:val="fr-FR"/>
              </w:rPr>
              <w:t>112</w:t>
            </w:r>
            <w:r w:rsidR="003277E2" w:rsidRPr="003D764E">
              <w:rPr>
                <w:rStyle w:val="FootnoteReference"/>
                <w:rFonts w:cstheme="minorHAnsi"/>
                <w:sz w:val="20"/>
                <w:szCs w:val="20"/>
                <w:lang w:val="fr-FR"/>
              </w:rPr>
              <w:footnoteReference w:id="8"/>
            </w:r>
          </w:p>
          <w:p w14:paraId="22A492A3" w14:textId="503F8AAB" w:rsidR="00834CCF" w:rsidRPr="003D764E" w:rsidRDefault="00834CCF" w:rsidP="007D3197">
            <w:pPr>
              <w:spacing w:beforeLines="20" w:before="48" w:afterLines="20" w:after="48"/>
              <w:jc w:val="center"/>
              <w:rPr>
                <w:rFonts w:cstheme="minorHAnsi"/>
                <w:sz w:val="20"/>
                <w:szCs w:val="20"/>
                <w:lang w:val="fr-FR"/>
              </w:rPr>
            </w:pPr>
            <w:r>
              <w:rPr>
                <w:rFonts w:cstheme="minorHAnsi"/>
                <w:sz w:val="20"/>
                <w:szCs w:val="20"/>
                <w:lang w:val="fr-FR"/>
              </w:rPr>
              <w:t xml:space="preserve">Pour le charbon de </w:t>
            </w:r>
            <w:proofErr w:type="gramStart"/>
            <w:r>
              <w:rPr>
                <w:rFonts w:cstheme="minorHAnsi"/>
                <w:sz w:val="20"/>
                <w:szCs w:val="20"/>
                <w:lang w:val="fr-FR"/>
              </w:rPr>
              <w:t>bois:</w:t>
            </w:r>
            <w:proofErr w:type="gramEnd"/>
            <w:r>
              <w:rPr>
                <w:rFonts w:cstheme="minorHAnsi"/>
                <w:sz w:val="20"/>
                <w:szCs w:val="20"/>
                <w:lang w:val="fr-FR"/>
              </w:rPr>
              <w:t xml:space="preserve"> </w:t>
            </w:r>
            <w:r w:rsidR="009F61A2">
              <w:rPr>
                <w:rFonts w:cstheme="minorHAnsi"/>
                <w:sz w:val="20"/>
                <w:szCs w:val="20"/>
                <w:lang w:val="fr-FR"/>
              </w:rPr>
              <w:t>165</w:t>
            </w:r>
            <w:r w:rsidR="00F73755">
              <w:rPr>
                <w:rStyle w:val="FootnoteReference"/>
                <w:rFonts w:cstheme="minorHAnsi"/>
                <w:sz w:val="20"/>
                <w:szCs w:val="20"/>
                <w:lang w:val="fr-FR"/>
              </w:rPr>
              <w:footnoteReference w:id="9"/>
            </w:r>
          </w:p>
        </w:tc>
        <w:tc>
          <w:tcPr>
            <w:tcW w:w="1440" w:type="dxa"/>
          </w:tcPr>
          <w:p w14:paraId="22A492A4" w14:textId="77777777" w:rsidR="00593C5A" w:rsidRPr="003D764E" w:rsidRDefault="00593C5A" w:rsidP="007D3197">
            <w:pPr>
              <w:spacing w:beforeLines="20" w:before="48" w:afterLines="20" w:after="48"/>
              <w:jc w:val="center"/>
              <w:rPr>
                <w:rFonts w:cstheme="minorHAnsi"/>
                <w:sz w:val="20"/>
                <w:szCs w:val="20"/>
                <w:lang w:val="fr-FR"/>
              </w:rPr>
            </w:pPr>
            <w:proofErr w:type="gramStart"/>
            <w:r w:rsidRPr="003D764E">
              <w:rPr>
                <w:rFonts w:cstheme="minorHAnsi"/>
                <w:sz w:val="20"/>
                <w:szCs w:val="20"/>
                <w:lang w:val="fr-FR"/>
              </w:rPr>
              <w:t>t</w:t>
            </w:r>
            <w:proofErr w:type="gramEnd"/>
            <w:r w:rsidRPr="003D764E">
              <w:rPr>
                <w:rFonts w:cstheme="minorHAnsi"/>
                <w:sz w:val="20"/>
                <w:szCs w:val="20"/>
                <w:lang w:val="fr-FR"/>
              </w:rPr>
              <w:t xml:space="preserve"> CO</w:t>
            </w:r>
            <w:r w:rsidRPr="003D764E">
              <w:rPr>
                <w:rFonts w:cstheme="minorHAnsi"/>
                <w:sz w:val="20"/>
                <w:szCs w:val="20"/>
                <w:vertAlign w:val="subscript"/>
                <w:lang w:val="fr-FR"/>
              </w:rPr>
              <w:t>2</w:t>
            </w:r>
            <w:r w:rsidRPr="003D764E">
              <w:rPr>
                <w:rFonts w:cstheme="minorHAnsi"/>
                <w:sz w:val="20"/>
                <w:szCs w:val="20"/>
                <w:lang w:val="fr-FR"/>
              </w:rPr>
              <w:t>/TJ</w:t>
            </w:r>
          </w:p>
        </w:tc>
      </w:tr>
      <w:tr w:rsidR="000C30E1" w:rsidRPr="003D764E" w14:paraId="22A492AA" w14:textId="77777777" w:rsidTr="005B0A81">
        <w:trPr>
          <w:cantSplit/>
          <w:trHeight w:val="193"/>
        </w:trPr>
        <w:tc>
          <w:tcPr>
            <w:tcW w:w="1980" w:type="dxa"/>
          </w:tcPr>
          <w:p w14:paraId="22A492A6" w14:textId="77777777" w:rsidR="000C30E1" w:rsidRPr="003D764E" w:rsidRDefault="00FF6CC8" w:rsidP="007D3197">
            <w:pPr>
              <w:spacing w:beforeLines="20" w:before="48" w:afterLines="20" w:after="48"/>
              <w:ind w:left="-567"/>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Non</m:t>
                    </m:r>
                    <m:r>
                      <w:rPr>
                        <w:rFonts w:ascii="Cambria Math" w:hAnsi="Cambria Math"/>
                        <w:sz w:val="20"/>
                        <w:szCs w:val="20"/>
                        <w:lang w:val="fr-FR"/>
                      </w:rPr>
                      <m:t>-</m:t>
                    </m:r>
                    <m:r>
                      <w:rPr>
                        <w:rFonts w:ascii="Cambria Math" w:hAnsi="Cambria Math"/>
                        <w:sz w:val="20"/>
                        <w:szCs w:val="20"/>
                        <w:lang w:val="fr-FR"/>
                      </w:rPr>
                      <m:t>CO</m:t>
                    </m:r>
                    <m:r>
                      <w:rPr>
                        <w:rFonts w:ascii="Cambria Math" w:hAnsi="Cambria Math"/>
                        <w:sz w:val="20"/>
                        <w:szCs w:val="20"/>
                        <w:lang w:val="fr-FR"/>
                      </w:rPr>
                      <m:t>2</m:t>
                    </m:r>
                  </m:sub>
                </m:sSub>
              </m:oMath>
            </m:oMathPara>
          </w:p>
        </w:tc>
        <w:tc>
          <w:tcPr>
            <w:tcW w:w="3865" w:type="dxa"/>
          </w:tcPr>
          <w:p w14:paraId="22A492A7" w14:textId="2E7B3255" w:rsidR="000C30E1" w:rsidRPr="003D764E" w:rsidRDefault="00EE681A" w:rsidP="007D3197">
            <w:pPr>
              <w:spacing w:beforeLines="20" w:before="48" w:afterLines="20" w:after="48"/>
              <w:rPr>
                <w:rFonts w:cstheme="minorHAnsi"/>
                <w:sz w:val="20"/>
                <w:szCs w:val="20"/>
                <w:lang w:val="fr-FR"/>
              </w:rPr>
            </w:pPr>
            <w:r w:rsidRPr="003D764E">
              <w:rPr>
                <w:rFonts w:cstheme="minorHAnsi"/>
                <w:sz w:val="20"/>
                <w:szCs w:val="20"/>
                <w:lang w:val="fr-FR"/>
              </w:rPr>
              <w:t xml:space="preserve">Facteur d'émission </w:t>
            </w:r>
            <w:r w:rsidR="000519A2" w:rsidRPr="003D764E">
              <w:rPr>
                <w:rFonts w:cstheme="minorHAnsi"/>
                <w:sz w:val="20"/>
                <w:szCs w:val="20"/>
                <w:lang w:val="fr-FR"/>
              </w:rPr>
              <w:t xml:space="preserve">de GES autre le </w:t>
            </w:r>
            <w:r w:rsidRPr="003D764E">
              <w:rPr>
                <w:rFonts w:cstheme="minorHAnsi"/>
                <w:sz w:val="20"/>
                <w:szCs w:val="20"/>
                <w:lang w:val="fr-FR"/>
              </w:rPr>
              <w:t>CO</w:t>
            </w:r>
            <w:r w:rsidRPr="003D764E">
              <w:rPr>
                <w:rFonts w:cstheme="minorHAnsi"/>
                <w:sz w:val="20"/>
                <w:szCs w:val="20"/>
                <w:vertAlign w:val="subscript"/>
                <w:lang w:val="fr-FR"/>
              </w:rPr>
              <w:t>2</w:t>
            </w:r>
            <w:r w:rsidR="000519A2" w:rsidRPr="003D764E">
              <w:rPr>
                <w:rFonts w:cstheme="minorHAnsi"/>
                <w:sz w:val="20"/>
                <w:szCs w:val="20"/>
                <w:lang w:val="fr-FR"/>
              </w:rPr>
              <w:t xml:space="preserve"> du</w:t>
            </w:r>
            <w:r w:rsidRPr="003D764E">
              <w:rPr>
                <w:rFonts w:cstheme="minorHAnsi"/>
                <w:sz w:val="20"/>
                <w:szCs w:val="20"/>
                <w:lang w:val="fr-FR"/>
              </w:rPr>
              <w:t xml:space="preserve"> bois de chauffage</w:t>
            </w:r>
            <w:r w:rsidR="0090038E">
              <w:rPr>
                <w:rFonts w:cstheme="minorHAnsi"/>
                <w:sz w:val="20"/>
                <w:szCs w:val="20"/>
                <w:lang w:val="fr-FR"/>
              </w:rPr>
              <w:t xml:space="preserve"> ou le charbon de bois</w:t>
            </w:r>
          </w:p>
        </w:tc>
        <w:tc>
          <w:tcPr>
            <w:tcW w:w="1980" w:type="dxa"/>
          </w:tcPr>
          <w:p w14:paraId="32DE6F9D" w14:textId="22ECE0A5" w:rsidR="000C30E1" w:rsidRDefault="0090038E" w:rsidP="007D3197">
            <w:pPr>
              <w:spacing w:beforeLines="20" w:before="48" w:afterLines="20" w:after="48"/>
              <w:jc w:val="center"/>
              <w:rPr>
                <w:rFonts w:cstheme="minorHAnsi"/>
                <w:sz w:val="20"/>
                <w:szCs w:val="20"/>
                <w:lang w:val="fr-FR"/>
              </w:rPr>
            </w:pPr>
            <w:r>
              <w:rPr>
                <w:rFonts w:cstheme="minorHAnsi"/>
                <w:sz w:val="20"/>
                <w:szCs w:val="20"/>
                <w:lang w:val="fr-FR"/>
              </w:rPr>
              <w:t xml:space="preserve">Pour le bois de </w:t>
            </w:r>
            <w:proofErr w:type="gramStart"/>
            <w:r>
              <w:rPr>
                <w:rFonts w:cstheme="minorHAnsi"/>
                <w:sz w:val="20"/>
                <w:szCs w:val="20"/>
                <w:lang w:val="fr-FR"/>
              </w:rPr>
              <w:t>chauffage:</w:t>
            </w:r>
            <w:proofErr w:type="gramEnd"/>
            <w:r>
              <w:rPr>
                <w:rFonts w:cstheme="minorHAnsi"/>
                <w:sz w:val="20"/>
                <w:szCs w:val="20"/>
                <w:lang w:val="fr-FR"/>
              </w:rPr>
              <w:t xml:space="preserve"> </w:t>
            </w:r>
            <w:r w:rsidR="000C30E1" w:rsidRPr="003D764E">
              <w:rPr>
                <w:rFonts w:cstheme="minorHAnsi"/>
                <w:sz w:val="20"/>
                <w:szCs w:val="20"/>
                <w:lang w:val="fr-FR"/>
              </w:rPr>
              <w:t>9</w:t>
            </w:r>
            <w:r w:rsidR="00B4327A" w:rsidRPr="003D764E">
              <w:rPr>
                <w:rFonts w:cstheme="minorHAnsi"/>
                <w:sz w:val="20"/>
                <w:szCs w:val="20"/>
                <w:lang w:val="fr-FR"/>
              </w:rPr>
              <w:t>,</w:t>
            </w:r>
            <w:r w:rsidR="000C30E1" w:rsidRPr="003D764E">
              <w:rPr>
                <w:rFonts w:cstheme="minorHAnsi"/>
                <w:sz w:val="20"/>
                <w:szCs w:val="20"/>
                <w:lang w:val="fr-FR"/>
              </w:rPr>
              <w:t>46</w:t>
            </w:r>
          </w:p>
          <w:p w14:paraId="22A492A8" w14:textId="5872640E" w:rsidR="0090038E" w:rsidRPr="003D764E" w:rsidRDefault="0090038E" w:rsidP="007D3197">
            <w:pPr>
              <w:spacing w:beforeLines="20" w:before="48" w:afterLines="20" w:after="48"/>
              <w:jc w:val="center"/>
              <w:rPr>
                <w:rFonts w:cstheme="minorHAnsi"/>
                <w:sz w:val="20"/>
                <w:szCs w:val="20"/>
                <w:lang w:val="fr-FR"/>
              </w:rPr>
            </w:pPr>
            <w:r>
              <w:rPr>
                <w:rFonts w:cstheme="minorHAnsi"/>
                <w:sz w:val="20"/>
                <w:szCs w:val="20"/>
                <w:lang w:val="fr-FR"/>
              </w:rPr>
              <w:t xml:space="preserve">Pour le charbon de </w:t>
            </w:r>
            <w:proofErr w:type="gramStart"/>
            <w:r>
              <w:rPr>
                <w:rFonts w:cstheme="minorHAnsi"/>
                <w:sz w:val="20"/>
                <w:szCs w:val="20"/>
                <w:lang w:val="fr-FR"/>
              </w:rPr>
              <w:t>bois:</w:t>
            </w:r>
            <w:proofErr w:type="gramEnd"/>
            <w:r w:rsidR="00427D8D">
              <w:rPr>
                <w:rFonts w:cstheme="minorHAnsi"/>
                <w:sz w:val="20"/>
                <w:szCs w:val="20"/>
                <w:lang w:val="fr-FR"/>
              </w:rPr>
              <w:t xml:space="preserve"> 44,3</w:t>
            </w:r>
            <w:r w:rsidR="000F6F50">
              <w:rPr>
                <w:rStyle w:val="FootnoteReference"/>
                <w:rFonts w:cstheme="minorHAnsi"/>
                <w:sz w:val="20"/>
                <w:szCs w:val="20"/>
                <w:lang w:val="fr-FR"/>
              </w:rPr>
              <w:footnoteReference w:id="10"/>
            </w:r>
          </w:p>
        </w:tc>
        <w:tc>
          <w:tcPr>
            <w:tcW w:w="1440" w:type="dxa"/>
          </w:tcPr>
          <w:p w14:paraId="22A492A9" w14:textId="77777777" w:rsidR="000C30E1" w:rsidRPr="003D764E" w:rsidRDefault="000C30E1" w:rsidP="007D3197">
            <w:pPr>
              <w:spacing w:beforeLines="20" w:before="48" w:afterLines="20" w:after="48"/>
              <w:jc w:val="center"/>
              <w:rPr>
                <w:rFonts w:cstheme="minorHAnsi"/>
                <w:sz w:val="20"/>
                <w:szCs w:val="20"/>
                <w:lang w:val="fr-FR"/>
              </w:rPr>
            </w:pPr>
            <w:proofErr w:type="gramStart"/>
            <w:r w:rsidRPr="003D764E">
              <w:rPr>
                <w:rFonts w:cstheme="minorHAnsi"/>
                <w:sz w:val="20"/>
                <w:szCs w:val="20"/>
                <w:lang w:val="fr-FR"/>
              </w:rPr>
              <w:t>t</w:t>
            </w:r>
            <w:proofErr w:type="gramEnd"/>
            <w:r w:rsidRPr="003D764E">
              <w:rPr>
                <w:rFonts w:cstheme="minorHAnsi"/>
                <w:sz w:val="20"/>
                <w:szCs w:val="20"/>
                <w:lang w:val="fr-FR"/>
              </w:rPr>
              <w:t xml:space="preserve"> CO</w:t>
            </w:r>
            <w:r w:rsidRPr="003D764E">
              <w:rPr>
                <w:rFonts w:cstheme="minorHAnsi"/>
                <w:sz w:val="20"/>
                <w:szCs w:val="20"/>
                <w:vertAlign w:val="subscript"/>
                <w:lang w:val="fr-FR"/>
              </w:rPr>
              <w:t>2</w:t>
            </w:r>
            <w:r w:rsidRPr="003D764E">
              <w:rPr>
                <w:rFonts w:cstheme="minorHAnsi"/>
                <w:sz w:val="20"/>
                <w:szCs w:val="20"/>
                <w:lang w:val="fr-FR"/>
              </w:rPr>
              <w:t>/TJ</w:t>
            </w:r>
          </w:p>
        </w:tc>
      </w:tr>
      <w:tr w:rsidR="00EC7653" w:rsidRPr="003D764E" w14:paraId="22A492B6" w14:textId="77777777" w:rsidTr="005B0A81">
        <w:trPr>
          <w:cantSplit/>
          <w:trHeight w:val="193"/>
        </w:trPr>
        <w:tc>
          <w:tcPr>
            <w:tcW w:w="1980" w:type="dxa"/>
            <w:tcBorders>
              <w:top w:val="single" w:sz="4" w:space="0" w:color="auto"/>
              <w:left w:val="single" w:sz="4" w:space="0" w:color="auto"/>
              <w:bottom w:val="single" w:sz="4" w:space="0" w:color="auto"/>
              <w:right w:val="single" w:sz="4" w:space="0" w:color="auto"/>
            </w:tcBorders>
          </w:tcPr>
          <w:p w14:paraId="22A492B0" w14:textId="77777777" w:rsidR="00EC7653" w:rsidRPr="003D764E" w:rsidRDefault="00FF6CC8" w:rsidP="007D3197">
            <w:pPr>
              <w:spacing w:beforeLines="20" w:before="48" w:afterLines="20" w:after="48"/>
              <w:ind w:left="-567"/>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η</m:t>
                    </m:r>
                  </m:e>
                  <m:sub>
                    <m:r>
                      <w:rPr>
                        <w:rFonts w:ascii="Cambria Math" w:hAnsi="Cambria Math"/>
                        <w:sz w:val="20"/>
                        <w:szCs w:val="20"/>
                        <w:lang w:val="fr-FR"/>
                      </w:rPr>
                      <m:t>PJ</m:t>
                    </m:r>
                  </m:sub>
                </m:sSub>
              </m:oMath>
            </m:oMathPara>
          </w:p>
        </w:tc>
        <w:tc>
          <w:tcPr>
            <w:tcW w:w="3865" w:type="dxa"/>
            <w:tcBorders>
              <w:top w:val="single" w:sz="4" w:space="0" w:color="auto"/>
              <w:left w:val="single" w:sz="4" w:space="0" w:color="auto"/>
              <w:bottom w:val="single" w:sz="4" w:space="0" w:color="auto"/>
              <w:right w:val="single" w:sz="4" w:space="0" w:color="auto"/>
            </w:tcBorders>
          </w:tcPr>
          <w:p w14:paraId="22A492B1" w14:textId="77777777" w:rsidR="00EE681A" w:rsidRPr="003D764E" w:rsidRDefault="00EE681A" w:rsidP="007D3197">
            <w:pPr>
              <w:spacing w:beforeLines="20" w:before="48" w:afterLines="20" w:after="48"/>
              <w:rPr>
                <w:rFonts w:cstheme="minorHAnsi"/>
                <w:sz w:val="20"/>
                <w:szCs w:val="20"/>
                <w:lang w:val="fr-FR"/>
              </w:rPr>
            </w:pPr>
            <w:r w:rsidRPr="003D764E">
              <w:rPr>
                <w:rFonts w:cstheme="minorHAnsi"/>
                <w:sz w:val="20"/>
                <w:szCs w:val="20"/>
                <w:lang w:val="fr-FR"/>
              </w:rPr>
              <w:t xml:space="preserve">Rendement thermique du </w:t>
            </w:r>
            <w:r w:rsidR="00B4327A" w:rsidRPr="003D764E">
              <w:rPr>
                <w:rFonts w:cstheme="minorHAnsi"/>
                <w:sz w:val="20"/>
                <w:szCs w:val="20"/>
                <w:lang w:val="fr-FR"/>
              </w:rPr>
              <w:t>fourneau</w:t>
            </w:r>
            <w:r w:rsidRPr="003D764E">
              <w:rPr>
                <w:rFonts w:cstheme="minorHAnsi"/>
                <w:sz w:val="20"/>
                <w:szCs w:val="20"/>
                <w:lang w:val="fr-FR"/>
              </w:rPr>
              <w:t xml:space="preserve"> à l'éthanol utilisé par les ménages.</w:t>
            </w:r>
          </w:p>
          <w:p w14:paraId="22A492B2" w14:textId="77777777" w:rsidR="002E456F" w:rsidRPr="003D764E" w:rsidRDefault="002E456F" w:rsidP="007D3197">
            <w:pPr>
              <w:spacing w:beforeLines="20" w:before="48" w:afterLines="20" w:after="48"/>
              <w:rPr>
                <w:rFonts w:cstheme="minorHAnsi"/>
                <w:sz w:val="20"/>
                <w:szCs w:val="20"/>
                <w:lang w:val="fr-FR"/>
              </w:rPr>
            </w:pPr>
          </w:p>
          <w:p w14:paraId="22A492B3" w14:textId="64CA5BCE" w:rsidR="00C15B7F" w:rsidRPr="003D764E" w:rsidRDefault="00C15B7F" w:rsidP="007D3197">
            <w:pPr>
              <w:spacing w:beforeLines="20" w:before="48" w:afterLines="20" w:after="48"/>
              <w:rPr>
                <w:rFonts w:cstheme="minorHAnsi"/>
                <w:sz w:val="20"/>
                <w:szCs w:val="20"/>
                <w:lang w:val="fr-FR"/>
              </w:rPr>
            </w:pPr>
            <w:r w:rsidRPr="003D764E">
              <w:rPr>
                <w:rFonts w:cstheme="minorHAnsi"/>
                <w:sz w:val="20"/>
                <w:szCs w:val="20"/>
                <w:lang w:val="fr-FR"/>
              </w:rPr>
              <w:t xml:space="preserve">Les promoteurs du projet doivent présenter les résultats des tests effectués dans des laboratoires qui </w:t>
            </w:r>
            <w:r w:rsidR="002526B7" w:rsidRPr="003D764E">
              <w:rPr>
                <w:rFonts w:cstheme="minorHAnsi"/>
                <w:sz w:val="20"/>
                <w:szCs w:val="20"/>
                <w:lang w:val="fr-FR"/>
              </w:rPr>
              <w:t>appliquent</w:t>
            </w:r>
            <w:r w:rsidRPr="003D764E">
              <w:rPr>
                <w:rFonts w:cstheme="minorHAnsi"/>
                <w:sz w:val="20"/>
                <w:szCs w:val="20"/>
                <w:lang w:val="fr-FR"/>
              </w:rPr>
              <w:t xml:space="preserve"> la méthode ISO 19867-1. Ces résultats peuvent être obtenus auprès des fabricants de </w:t>
            </w:r>
            <w:r w:rsidR="00115B24">
              <w:rPr>
                <w:rFonts w:cstheme="minorHAnsi"/>
                <w:sz w:val="20"/>
                <w:szCs w:val="20"/>
                <w:lang w:val="fr-FR"/>
              </w:rPr>
              <w:t>réchauds</w:t>
            </w:r>
            <w:r w:rsidRPr="003D764E">
              <w:rPr>
                <w:rFonts w:cstheme="minorHAnsi"/>
                <w:sz w:val="20"/>
                <w:szCs w:val="20"/>
                <w:lang w:val="fr-FR"/>
              </w:rPr>
              <w:t>.</w:t>
            </w:r>
          </w:p>
        </w:tc>
        <w:tc>
          <w:tcPr>
            <w:tcW w:w="1980" w:type="dxa"/>
            <w:tcBorders>
              <w:top w:val="single" w:sz="4" w:space="0" w:color="auto"/>
              <w:left w:val="single" w:sz="4" w:space="0" w:color="auto"/>
              <w:bottom w:val="single" w:sz="4" w:space="0" w:color="auto"/>
              <w:right w:val="single" w:sz="4" w:space="0" w:color="auto"/>
            </w:tcBorders>
          </w:tcPr>
          <w:p w14:paraId="22A492B4" w14:textId="77777777" w:rsidR="00EC7653" w:rsidRPr="003D764E" w:rsidRDefault="00E906DB" w:rsidP="007D3197">
            <w:pPr>
              <w:spacing w:beforeLines="20" w:before="48" w:afterLines="20" w:after="48"/>
              <w:jc w:val="center"/>
              <w:rPr>
                <w:rFonts w:cstheme="minorHAnsi"/>
                <w:sz w:val="20"/>
                <w:szCs w:val="20"/>
                <w:lang w:val="fr-FR"/>
              </w:rPr>
            </w:pPr>
            <w:r w:rsidRPr="003D764E">
              <w:rPr>
                <w:rFonts w:cstheme="minorHAnsi"/>
                <w:sz w:val="20"/>
                <w:szCs w:val="20"/>
                <w:lang w:val="fr-FR"/>
              </w:rPr>
              <w:t>-</w:t>
            </w:r>
          </w:p>
        </w:tc>
        <w:tc>
          <w:tcPr>
            <w:tcW w:w="1440" w:type="dxa"/>
          </w:tcPr>
          <w:p w14:paraId="22A492B5" w14:textId="77777777" w:rsidR="00EC7653" w:rsidRPr="003D764E" w:rsidRDefault="00EC7653" w:rsidP="007D3197">
            <w:pPr>
              <w:spacing w:beforeLines="20" w:before="48" w:afterLines="20" w:after="48"/>
              <w:jc w:val="center"/>
              <w:rPr>
                <w:rFonts w:cstheme="minorHAnsi"/>
                <w:sz w:val="20"/>
                <w:szCs w:val="20"/>
                <w:lang w:val="fr-FR"/>
              </w:rPr>
            </w:pPr>
            <w:r w:rsidRPr="003D764E">
              <w:rPr>
                <w:rFonts w:cstheme="minorHAnsi"/>
                <w:sz w:val="20"/>
                <w:szCs w:val="20"/>
                <w:lang w:val="fr-FR"/>
              </w:rPr>
              <w:t>%</w:t>
            </w:r>
          </w:p>
        </w:tc>
      </w:tr>
      <w:tr w:rsidR="00EC7653" w:rsidRPr="003D764E" w14:paraId="22A492B8" w14:textId="77777777" w:rsidTr="00B82FE8">
        <w:trPr>
          <w:cantSplit/>
          <w:trHeight w:val="193"/>
        </w:trPr>
        <w:tc>
          <w:tcPr>
            <w:tcW w:w="9265" w:type="dxa"/>
            <w:gridSpan w:val="4"/>
          </w:tcPr>
          <w:p w14:paraId="22A492B7" w14:textId="77777777" w:rsidR="00EC7653" w:rsidRPr="003D764E" w:rsidRDefault="00C15B7F" w:rsidP="007D3197">
            <w:pPr>
              <w:spacing w:beforeLines="20" w:before="48" w:afterLines="20" w:after="48"/>
              <w:rPr>
                <w:rFonts w:cstheme="minorHAnsi"/>
                <w:b/>
                <w:sz w:val="20"/>
                <w:szCs w:val="20"/>
                <w:lang w:val="fr-FR"/>
              </w:rPr>
            </w:pPr>
            <w:r w:rsidRPr="003D764E">
              <w:rPr>
                <w:rFonts w:cstheme="minorHAnsi"/>
                <w:b/>
                <w:bCs/>
                <w:sz w:val="20"/>
                <w:szCs w:val="20"/>
                <w:lang w:val="fr-FR"/>
              </w:rPr>
              <w:t>Pour l'option 1</w:t>
            </w:r>
          </w:p>
        </w:tc>
      </w:tr>
      <w:tr w:rsidR="00EC7653" w:rsidRPr="003D764E" w14:paraId="22A492BD" w14:textId="77777777" w:rsidTr="005B0A81">
        <w:trPr>
          <w:cantSplit/>
        </w:trPr>
        <w:tc>
          <w:tcPr>
            <w:tcW w:w="1980" w:type="dxa"/>
          </w:tcPr>
          <w:p w14:paraId="22A492B9" w14:textId="77777777" w:rsidR="00EC7653" w:rsidRPr="003D764E" w:rsidRDefault="00FF6CC8" w:rsidP="00313B46">
            <w:pPr>
              <w:pStyle w:val="NormalWeb"/>
              <w:spacing w:before="0" w:beforeAutospacing="0" w:after="0" w:afterAutospacing="0" w:line="276" w:lineRule="auto"/>
              <w:rPr>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B</m:t>
                    </m:r>
                  </m:e>
                  <m:sub>
                    <m:r>
                      <w:rPr>
                        <w:rFonts w:ascii="Cambria Math" w:hAnsi="Cambria Math"/>
                        <w:sz w:val="20"/>
                        <w:szCs w:val="20"/>
                        <w:lang w:val="fr-FR"/>
                      </w:rPr>
                      <m:t>BL</m:t>
                    </m:r>
                    <m:r>
                      <w:rPr>
                        <w:rFonts w:ascii="Cambria Math" w:hAnsi="Cambria Math"/>
                        <w:sz w:val="20"/>
                        <w:szCs w:val="20"/>
                        <w:lang w:val="fr-FR"/>
                      </w:rPr>
                      <m:t>,</m:t>
                    </m:r>
                    <m:r>
                      <w:rPr>
                        <w:rFonts w:ascii="Cambria Math" w:hAnsi="Cambria Math"/>
                        <w:sz w:val="20"/>
                        <w:szCs w:val="20"/>
                        <w:lang w:val="fr-FR"/>
                      </w:rPr>
                      <m:t>HH</m:t>
                    </m:r>
                  </m:sub>
                </m:sSub>
              </m:oMath>
            </m:oMathPara>
          </w:p>
        </w:tc>
        <w:tc>
          <w:tcPr>
            <w:tcW w:w="3865" w:type="dxa"/>
          </w:tcPr>
          <w:p w14:paraId="22A492BA" w14:textId="77777777" w:rsidR="00C15B7F" w:rsidRPr="003D764E" w:rsidRDefault="00C15B7F" w:rsidP="007D3197">
            <w:pPr>
              <w:spacing w:beforeLines="20" w:before="48" w:afterLines="20" w:after="48"/>
              <w:rPr>
                <w:rFonts w:cstheme="minorHAnsi"/>
                <w:sz w:val="20"/>
                <w:szCs w:val="20"/>
                <w:lang w:val="fr-FR"/>
              </w:rPr>
            </w:pPr>
            <w:r w:rsidRPr="003D764E">
              <w:rPr>
                <w:rFonts w:cstheme="minorHAnsi"/>
                <w:sz w:val="20"/>
                <w:szCs w:val="20"/>
                <w:lang w:val="fr-FR"/>
              </w:rPr>
              <w:t xml:space="preserve">Consommation annuelle moyenne de biomasse ligneuse par ménage avant le </w:t>
            </w:r>
            <w:r w:rsidR="003D764E">
              <w:rPr>
                <w:rFonts w:cstheme="minorHAnsi"/>
                <w:sz w:val="20"/>
                <w:szCs w:val="20"/>
                <w:lang w:val="fr-FR"/>
              </w:rPr>
              <w:t>démarrage</w:t>
            </w:r>
            <w:r w:rsidRPr="003D764E">
              <w:rPr>
                <w:rFonts w:cstheme="minorHAnsi"/>
                <w:sz w:val="20"/>
                <w:szCs w:val="20"/>
                <w:lang w:val="fr-FR"/>
              </w:rPr>
              <w:t xml:space="preserve"> de l'activité</w:t>
            </w:r>
          </w:p>
        </w:tc>
        <w:tc>
          <w:tcPr>
            <w:tcW w:w="1980" w:type="dxa"/>
          </w:tcPr>
          <w:p w14:paraId="5C14F09D" w14:textId="7472F14E" w:rsidR="00EC7653" w:rsidRDefault="00A3514A" w:rsidP="007D3197">
            <w:pPr>
              <w:spacing w:beforeLines="20" w:before="48" w:afterLines="20" w:after="48"/>
              <w:jc w:val="center"/>
              <w:rPr>
                <w:sz w:val="20"/>
                <w:szCs w:val="20"/>
                <w:lang w:val="fr-FR"/>
              </w:rPr>
            </w:pPr>
            <w:r>
              <w:rPr>
                <w:rFonts w:cstheme="minorHAnsi"/>
                <w:sz w:val="20"/>
                <w:szCs w:val="20"/>
                <w:lang w:val="fr-FR"/>
              </w:rPr>
              <w:t xml:space="preserve">Pour le bois de </w:t>
            </w:r>
            <w:proofErr w:type="gramStart"/>
            <w:r>
              <w:rPr>
                <w:rFonts w:cstheme="minorHAnsi"/>
                <w:sz w:val="20"/>
                <w:szCs w:val="20"/>
                <w:lang w:val="fr-FR"/>
              </w:rPr>
              <w:t>chauffage:</w:t>
            </w:r>
            <w:proofErr w:type="gramEnd"/>
            <w:r>
              <w:rPr>
                <w:rFonts w:cstheme="minorHAnsi"/>
                <w:sz w:val="20"/>
                <w:szCs w:val="20"/>
                <w:lang w:val="fr-FR"/>
              </w:rPr>
              <w:t xml:space="preserve"> </w:t>
            </w:r>
            <w:r w:rsidR="00EC7653" w:rsidRPr="003D764E">
              <w:rPr>
                <w:sz w:val="20"/>
                <w:szCs w:val="20"/>
                <w:lang w:val="fr-FR"/>
              </w:rPr>
              <w:t>3</w:t>
            </w:r>
            <w:r w:rsidR="003868B8" w:rsidRPr="003D764E">
              <w:rPr>
                <w:sz w:val="20"/>
                <w:szCs w:val="20"/>
                <w:lang w:val="fr-FR"/>
              </w:rPr>
              <w:t>,</w:t>
            </w:r>
            <w:r w:rsidR="00EC7653" w:rsidRPr="003D764E">
              <w:rPr>
                <w:sz w:val="20"/>
                <w:szCs w:val="20"/>
                <w:lang w:val="fr-FR"/>
              </w:rPr>
              <w:t>865</w:t>
            </w:r>
          </w:p>
          <w:p w14:paraId="22A492BB" w14:textId="7BBAAEDD" w:rsidR="00A3514A" w:rsidRPr="003D764E" w:rsidRDefault="00A3514A" w:rsidP="007D3197">
            <w:pPr>
              <w:spacing w:beforeLines="20" w:before="48" w:afterLines="20" w:after="48"/>
              <w:jc w:val="center"/>
              <w:rPr>
                <w:rFonts w:cstheme="minorHAnsi"/>
                <w:sz w:val="20"/>
                <w:szCs w:val="20"/>
                <w:lang w:val="fr-FR"/>
              </w:rPr>
            </w:pPr>
            <w:r>
              <w:rPr>
                <w:rFonts w:cstheme="minorHAnsi"/>
                <w:sz w:val="20"/>
                <w:szCs w:val="20"/>
                <w:lang w:val="fr-FR"/>
              </w:rPr>
              <w:t xml:space="preserve">Pour le charbon de </w:t>
            </w:r>
            <w:proofErr w:type="gramStart"/>
            <w:r>
              <w:rPr>
                <w:rFonts w:cstheme="minorHAnsi"/>
                <w:sz w:val="20"/>
                <w:szCs w:val="20"/>
                <w:lang w:val="fr-FR"/>
              </w:rPr>
              <w:t>bois:</w:t>
            </w:r>
            <w:proofErr w:type="gramEnd"/>
            <w:r>
              <w:rPr>
                <w:rFonts w:cstheme="minorHAnsi"/>
                <w:sz w:val="20"/>
                <w:szCs w:val="20"/>
                <w:lang w:val="fr-FR"/>
              </w:rPr>
              <w:t xml:space="preserve"> </w:t>
            </w:r>
            <w:r w:rsidR="00A4778B">
              <w:rPr>
                <w:rFonts w:cstheme="minorHAnsi"/>
                <w:sz w:val="20"/>
                <w:szCs w:val="20"/>
                <w:lang w:val="fr-FR"/>
              </w:rPr>
              <w:t>1,</w:t>
            </w:r>
            <w:r w:rsidR="0026427E">
              <w:rPr>
                <w:rFonts w:cstheme="minorHAnsi"/>
                <w:sz w:val="20"/>
                <w:szCs w:val="20"/>
                <w:lang w:val="fr-FR"/>
              </w:rPr>
              <w:t>1246</w:t>
            </w:r>
            <w:r w:rsidR="006D0F42" w:rsidRPr="003D764E">
              <w:rPr>
                <w:rStyle w:val="FootnoteReference"/>
                <w:rFonts w:cstheme="minorHAnsi"/>
                <w:sz w:val="20"/>
                <w:szCs w:val="20"/>
                <w:lang w:val="fr-FR"/>
              </w:rPr>
              <w:footnoteReference w:id="11"/>
            </w:r>
          </w:p>
        </w:tc>
        <w:tc>
          <w:tcPr>
            <w:tcW w:w="1440" w:type="dxa"/>
          </w:tcPr>
          <w:p w14:paraId="22A492BC" w14:textId="77777777" w:rsidR="00C15B7F" w:rsidRPr="003D764E" w:rsidRDefault="00C15B7F" w:rsidP="007D3197">
            <w:pPr>
              <w:spacing w:beforeLines="20" w:before="48" w:afterLines="20" w:after="48"/>
              <w:jc w:val="center"/>
              <w:rPr>
                <w:rFonts w:cstheme="minorHAnsi"/>
                <w:sz w:val="20"/>
                <w:szCs w:val="20"/>
                <w:lang w:val="fr-FR"/>
              </w:rPr>
            </w:pPr>
            <w:r w:rsidRPr="003D764E">
              <w:rPr>
                <w:rFonts w:cstheme="minorHAnsi"/>
                <w:sz w:val="20"/>
                <w:szCs w:val="20"/>
                <w:lang w:val="fr-FR"/>
              </w:rPr>
              <w:t>Tonnes/ménage/an</w:t>
            </w:r>
          </w:p>
        </w:tc>
      </w:tr>
      <w:tr w:rsidR="00EC7653" w:rsidRPr="003D764E" w14:paraId="22A492BF" w14:textId="77777777" w:rsidTr="00B82FE8">
        <w:trPr>
          <w:cantSplit/>
        </w:trPr>
        <w:tc>
          <w:tcPr>
            <w:tcW w:w="9265" w:type="dxa"/>
            <w:gridSpan w:val="4"/>
          </w:tcPr>
          <w:p w14:paraId="22A492BE" w14:textId="77777777" w:rsidR="00EC7653" w:rsidRPr="003D764E" w:rsidRDefault="00C15B7F" w:rsidP="007D3197">
            <w:pPr>
              <w:spacing w:beforeLines="20" w:before="48" w:afterLines="20" w:after="48"/>
              <w:rPr>
                <w:rFonts w:cstheme="minorHAnsi"/>
                <w:b/>
                <w:bCs/>
                <w:sz w:val="20"/>
                <w:szCs w:val="20"/>
                <w:lang w:val="fr-FR"/>
              </w:rPr>
            </w:pPr>
            <w:r w:rsidRPr="003D764E">
              <w:rPr>
                <w:rFonts w:cstheme="minorHAnsi"/>
                <w:b/>
                <w:bCs/>
                <w:sz w:val="20"/>
                <w:szCs w:val="20"/>
                <w:lang w:val="fr-FR"/>
              </w:rPr>
              <w:t>Pour l'option 2</w:t>
            </w:r>
          </w:p>
        </w:tc>
      </w:tr>
      <w:tr w:rsidR="00EC7653" w:rsidRPr="003D764E" w14:paraId="22A492C4" w14:textId="77777777" w:rsidTr="005B0A81">
        <w:trPr>
          <w:cantSplit/>
        </w:trPr>
        <w:tc>
          <w:tcPr>
            <w:tcW w:w="1980" w:type="dxa"/>
          </w:tcPr>
          <w:p w14:paraId="22A492C0" w14:textId="77777777" w:rsidR="00EC7653" w:rsidRPr="003D764E" w:rsidRDefault="00FF6CC8" w:rsidP="00313B46">
            <w:pPr>
              <w:pStyle w:val="NormalWeb"/>
              <w:spacing w:before="0" w:beforeAutospacing="0" w:after="0" w:afterAutospacing="0" w:line="276" w:lineRule="auto"/>
              <w:jc w:val="both"/>
              <w:rPr>
                <w:rFonts w:ascii="Calibri" w:eastAsia="Calibri" w:hAnsi="Calibri"/>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N</m:t>
                    </m:r>
                  </m:e>
                  <m:sub>
                    <m:r>
                      <w:rPr>
                        <w:rFonts w:ascii="Cambria Math" w:hAnsi="Cambria Math"/>
                        <w:sz w:val="20"/>
                        <w:szCs w:val="20"/>
                        <w:lang w:val="fr-FR"/>
                      </w:rPr>
                      <m:t>p</m:t>
                    </m:r>
                    <m:r>
                      <w:rPr>
                        <w:rFonts w:ascii="Cambria Math" w:hAnsi="Cambria Math"/>
                        <w:sz w:val="20"/>
                        <w:szCs w:val="20"/>
                        <w:lang w:val="fr-FR"/>
                      </w:rPr>
                      <m:t>,</m:t>
                    </m:r>
                    <m:r>
                      <w:rPr>
                        <w:rFonts w:ascii="Cambria Math" w:hAnsi="Cambria Math"/>
                        <w:sz w:val="20"/>
                        <w:szCs w:val="20"/>
                        <w:lang w:val="fr-FR"/>
                      </w:rPr>
                      <m:t>HH</m:t>
                    </m:r>
                  </m:sub>
                </m:sSub>
              </m:oMath>
            </m:oMathPara>
          </w:p>
        </w:tc>
        <w:tc>
          <w:tcPr>
            <w:tcW w:w="3865" w:type="dxa"/>
          </w:tcPr>
          <w:p w14:paraId="22A492C1" w14:textId="77777777" w:rsidR="00C15B7F" w:rsidRPr="003D764E" w:rsidRDefault="00C15B7F" w:rsidP="007D3197">
            <w:pPr>
              <w:spacing w:beforeLines="20" w:before="48" w:afterLines="20" w:after="48"/>
              <w:rPr>
                <w:rFonts w:cstheme="minorHAnsi"/>
                <w:sz w:val="20"/>
                <w:szCs w:val="20"/>
                <w:lang w:val="fr-FR"/>
              </w:rPr>
            </w:pPr>
            <w:r w:rsidRPr="003D764E">
              <w:rPr>
                <w:rFonts w:cstheme="minorHAnsi"/>
                <w:sz w:val="20"/>
                <w:szCs w:val="20"/>
                <w:lang w:val="fr-FR"/>
              </w:rPr>
              <w:t>Nombre moyen de personnes servies par ménage avant la mise en œuvre de l'activité</w:t>
            </w:r>
          </w:p>
        </w:tc>
        <w:tc>
          <w:tcPr>
            <w:tcW w:w="1980" w:type="dxa"/>
          </w:tcPr>
          <w:p w14:paraId="22A492C2" w14:textId="77777777" w:rsidR="00EC7653" w:rsidRPr="003D764E" w:rsidRDefault="00EC7653" w:rsidP="007D3197">
            <w:pPr>
              <w:spacing w:beforeLines="20" w:before="48" w:afterLines="20" w:after="48"/>
              <w:jc w:val="center"/>
              <w:rPr>
                <w:rFonts w:cstheme="minorHAnsi"/>
                <w:sz w:val="20"/>
                <w:szCs w:val="20"/>
                <w:highlight w:val="yellow"/>
                <w:lang w:val="fr-FR"/>
              </w:rPr>
            </w:pPr>
            <w:r w:rsidRPr="003D764E">
              <w:rPr>
                <w:rFonts w:cstheme="minorHAnsi"/>
                <w:sz w:val="20"/>
                <w:szCs w:val="20"/>
                <w:lang w:val="fr-FR"/>
              </w:rPr>
              <w:t>4</w:t>
            </w:r>
            <w:r w:rsidR="003868B8" w:rsidRPr="003D764E">
              <w:rPr>
                <w:rFonts w:cstheme="minorHAnsi"/>
                <w:sz w:val="20"/>
                <w:szCs w:val="20"/>
                <w:lang w:val="fr-FR"/>
              </w:rPr>
              <w:t>,</w:t>
            </w:r>
            <w:r w:rsidRPr="003D764E">
              <w:rPr>
                <w:rFonts w:cstheme="minorHAnsi"/>
                <w:sz w:val="20"/>
                <w:szCs w:val="20"/>
                <w:lang w:val="fr-FR"/>
              </w:rPr>
              <w:t xml:space="preserve">1 </w:t>
            </w:r>
            <w:r w:rsidRPr="003D764E">
              <w:rPr>
                <w:rStyle w:val="FootnoteReference"/>
                <w:rFonts w:cstheme="minorHAnsi"/>
                <w:sz w:val="20"/>
                <w:szCs w:val="20"/>
                <w:lang w:val="fr-FR"/>
              </w:rPr>
              <w:footnoteReference w:id="12"/>
            </w:r>
          </w:p>
        </w:tc>
        <w:tc>
          <w:tcPr>
            <w:tcW w:w="1440" w:type="dxa"/>
          </w:tcPr>
          <w:p w14:paraId="22A492C3" w14:textId="77777777" w:rsidR="00C15B7F" w:rsidRPr="003D764E" w:rsidRDefault="00C15B7F" w:rsidP="007D3197">
            <w:pPr>
              <w:spacing w:beforeLines="20" w:before="48" w:afterLines="20" w:after="48"/>
              <w:jc w:val="center"/>
              <w:rPr>
                <w:rFonts w:cstheme="minorHAnsi"/>
                <w:sz w:val="20"/>
                <w:szCs w:val="20"/>
                <w:lang w:val="fr-FR"/>
              </w:rPr>
            </w:pPr>
            <w:r w:rsidRPr="003D764E">
              <w:rPr>
                <w:rFonts w:cstheme="minorHAnsi"/>
                <w:sz w:val="20"/>
                <w:szCs w:val="20"/>
                <w:lang w:val="fr-FR"/>
              </w:rPr>
              <w:t>Nombre</w:t>
            </w:r>
          </w:p>
        </w:tc>
      </w:tr>
      <w:tr w:rsidR="00EC7653" w:rsidRPr="003D764E" w14:paraId="22A492C6" w14:textId="77777777" w:rsidTr="00B82FE8">
        <w:trPr>
          <w:cantSplit/>
        </w:trPr>
        <w:tc>
          <w:tcPr>
            <w:tcW w:w="9265" w:type="dxa"/>
            <w:gridSpan w:val="4"/>
          </w:tcPr>
          <w:p w14:paraId="22A492C5" w14:textId="77777777" w:rsidR="00EC7653" w:rsidRPr="003D764E" w:rsidRDefault="00C15B7F" w:rsidP="007D3197">
            <w:pPr>
              <w:spacing w:beforeLines="20" w:before="48" w:afterLines="20" w:after="48"/>
              <w:rPr>
                <w:rFonts w:cstheme="minorHAnsi"/>
                <w:b/>
                <w:bCs/>
                <w:sz w:val="20"/>
                <w:szCs w:val="20"/>
                <w:lang w:val="fr-FR"/>
              </w:rPr>
            </w:pPr>
            <w:r w:rsidRPr="003D764E">
              <w:rPr>
                <w:rFonts w:cstheme="minorHAnsi"/>
                <w:b/>
                <w:bCs/>
                <w:sz w:val="20"/>
                <w:szCs w:val="20"/>
                <w:lang w:val="fr-FR"/>
              </w:rPr>
              <w:t>Pour l'option 2</w:t>
            </w:r>
          </w:p>
        </w:tc>
      </w:tr>
      <w:tr w:rsidR="00EC7653" w:rsidRPr="003D764E" w14:paraId="22A492CB" w14:textId="77777777" w:rsidTr="005B0A81">
        <w:trPr>
          <w:cantSplit/>
        </w:trPr>
        <w:tc>
          <w:tcPr>
            <w:tcW w:w="1980" w:type="dxa"/>
          </w:tcPr>
          <w:p w14:paraId="22A492C7" w14:textId="77777777" w:rsidR="00EC7653" w:rsidRPr="003D764E" w:rsidRDefault="00FF6CC8" w:rsidP="00313B46">
            <w:pPr>
              <w:pStyle w:val="NormalWeb"/>
              <w:spacing w:before="0" w:beforeAutospacing="0" w:after="0" w:afterAutospacing="0" w:line="276" w:lineRule="auto"/>
              <w:jc w:val="both"/>
              <w:rPr>
                <w:sz w:val="20"/>
                <w:szCs w:val="20"/>
                <w:lang w:val="fr-FR"/>
              </w:rPr>
            </w:pPr>
            <m:oMathPara>
              <m:oMath>
                <m:sSub>
                  <m:sSubPr>
                    <m:ctrlPr>
                      <w:rPr>
                        <w:rFonts w:ascii="Cambria Math" w:hAnsi="Cambria Math"/>
                        <w:i/>
                        <w:sz w:val="20"/>
                        <w:szCs w:val="20"/>
                        <w:lang w:val="fr-FR"/>
                      </w:rPr>
                    </m:ctrlPr>
                  </m:sSubPr>
                  <m:e>
                    <m:r>
                      <w:rPr>
                        <w:rFonts w:ascii="Cambria Math" w:hAnsi="Cambria Math"/>
                        <w:sz w:val="20"/>
                        <w:szCs w:val="20"/>
                        <w:lang w:val="fr-FR"/>
                      </w:rPr>
                      <m:t>B</m:t>
                    </m:r>
                  </m:e>
                  <m:sub>
                    <m:r>
                      <w:rPr>
                        <w:rFonts w:ascii="Cambria Math" w:hAnsi="Cambria Math"/>
                        <w:sz w:val="20"/>
                        <w:szCs w:val="20"/>
                        <w:lang w:val="fr-FR"/>
                      </w:rPr>
                      <m:t>BL</m:t>
                    </m:r>
                    <m:r>
                      <w:rPr>
                        <w:rFonts w:ascii="Cambria Math" w:hAnsi="Cambria Math"/>
                        <w:sz w:val="20"/>
                        <w:szCs w:val="20"/>
                        <w:lang w:val="fr-FR"/>
                      </w:rPr>
                      <m:t>,</m:t>
                    </m:r>
                    <m:r>
                      <w:rPr>
                        <w:rFonts w:ascii="Cambria Math" w:hAnsi="Cambria Math"/>
                        <w:sz w:val="20"/>
                        <w:szCs w:val="20"/>
                        <w:lang w:val="fr-FR"/>
                      </w:rPr>
                      <m:t>PP</m:t>
                    </m:r>
                  </m:sub>
                </m:sSub>
              </m:oMath>
            </m:oMathPara>
          </w:p>
        </w:tc>
        <w:tc>
          <w:tcPr>
            <w:tcW w:w="3865" w:type="dxa"/>
          </w:tcPr>
          <w:p w14:paraId="22A492C8" w14:textId="77777777" w:rsidR="00C15B7F" w:rsidRPr="003D764E" w:rsidRDefault="00C15B7F" w:rsidP="007D3197">
            <w:pPr>
              <w:spacing w:beforeLines="20" w:before="48" w:afterLines="20" w:after="48"/>
              <w:rPr>
                <w:rFonts w:cstheme="minorHAnsi"/>
                <w:sz w:val="20"/>
                <w:szCs w:val="20"/>
                <w:lang w:val="fr-FR"/>
              </w:rPr>
            </w:pPr>
            <w:r w:rsidRPr="003D764E">
              <w:rPr>
                <w:rFonts w:cstheme="minorHAnsi"/>
                <w:sz w:val="20"/>
                <w:szCs w:val="20"/>
                <w:lang w:val="fr-FR"/>
              </w:rPr>
              <w:t xml:space="preserve">Consommation annuelle moyenne de biomasse ligneuse par personne avant le début de l'activité ou au </w:t>
            </w:r>
            <w:r w:rsidR="0095312A" w:rsidRPr="003D764E">
              <w:rPr>
                <w:rFonts w:cstheme="minorHAnsi"/>
                <w:sz w:val="20"/>
                <w:szCs w:val="20"/>
                <w:lang w:val="fr-FR"/>
              </w:rPr>
              <w:t xml:space="preserve">début </w:t>
            </w:r>
            <w:r w:rsidRPr="003D764E">
              <w:rPr>
                <w:rFonts w:cstheme="minorHAnsi"/>
                <w:sz w:val="20"/>
                <w:szCs w:val="20"/>
                <w:lang w:val="fr-FR"/>
              </w:rPr>
              <w:t xml:space="preserve">de chaque </w:t>
            </w:r>
            <w:r w:rsidR="0095312A" w:rsidRPr="003D764E">
              <w:rPr>
                <w:rFonts w:cstheme="minorHAnsi"/>
                <w:sz w:val="20"/>
                <w:szCs w:val="20"/>
                <w:lang w:val="fr-FR"/>
              </w:rPr>
              <w:t>nouvelle p</w:t>
            </w:r>
            <w:r w:rsidRPr="003D764E">
              <w:rPr>
                <w:rFonts w:cstheme="minorHAnsi"/>
                <w:sz w:val="20"/>
                <w:szCs w:val="20"/>
                <w:lang w:val="fr-FR"/>
              </w:rPr>
              <w:t>ériode de comptabilisation, la date la plus tardive étant retenue.</w:t>
            </w:r>
          </w:p>
        </w:tc>
        <w:tc>
          <w:tcPr>
            <w:tcW w:w="1980" w:type="dxa"/>
          </w:tcPr>
          <w:p w14:paraId="22A492C9" w14:textId="77777777" w:rsidR="00EC7653" w:rsidRPr="003D764E" w:rsidRDefault="00EC7653" w:rsidP="007D3197">
            <w:pPr>
              <w:spacing w:beforeLines="20" w:before="48" w:afterLines="20" w:after="48"/>
              <w:jc w:val="center"/>
              <w:rPr>
                <w:rFonts w:cstheme="minorHAnsi"/>
                <w:sz w:val="20"/>
                <w:szCs w:val="20"/>
                <w:lang w:val="fr-FR"/>
              </w:rPr>
            </w:pPr>
            <w:r w:rsidRPr="003D764E">
              <w:rPr>
                <w:rFonts w:cstheme="minorHAnsi"/>
                <w:color w:val="000000"/>
                <w:sz w:val="20"/>
                <w:szCs w:val="20"/>
                <w:lang w:val="fr-FR"/>
              </w:rPr>
              <w:t>0</w:t>
            </w:r>
            <w:r w:rsidR="0095312A" w:rsidRPr="003D764E">
              <w:rPr>
                <w:rFonts w:cstheme="minorHAnsi"/>
                <w:color w:val="000000"/>
                <w:sz w:val="20"/>
                <w:szCs w:val="20"/>
                <w:lang w:val="fr-FR"/>
              </w:rPr>
              <w:t>,</w:t>
            </w:r>
            <w:r w:rsidRPr="003D764E">
              <w:rPr>
                <w:rFonts w:cstheme="minorHAnsi"/>
                <w:color w:val="000000"/>
                <w:sz w:val="20"/>
                <w:szCs w:val="20"/>
                <w:lang w:val="fr-FR"/>
              </w:rPr>
              <w:t>93847</w:t>
            </w:r>
            <w:r w:rsidRPr="003D764E">
              <w:rPr>
                <w:rStyle w:val="FootnoteReference"/>
                <w:rFonts w:eastAsiaTheme="minorEastAsia"/>
                <w:sz w:val="20"/>
                <w:szCs w:val="20"/>
                <w:lang w:val="fr-FR"/>
              </w:rPr>
              <w:footnoteReference w:id="13"/>
            </w:r>
          </w:p>
        </w:tc>
        <w:tc>
          <w:tcPr>
            <w:tcW w:w="1440" w:type="dxa"/>
          </w:tcPr>
          <w:p w14:paraId="22A492CA" w14:textId="77777777" w:rsidR="00C15B7F" w:rsidRPr="003D764E" w:rsidRDefault="00C15B7F" w:rsidP="007D3197">
            <w:pPr>
              <w:spacing w:beforeLines="20" w:before="48" w:afterLines="20" w:after="48"/>
              <w:jc w:val="center"/>
              <w:rPr>
                <w:rFonts w:cstheme="minorHAnsi"/>
                <w:sz w:val="20"/>
                <w:szCs w:val="20"/>
                <w:lang w:val="fr-FR"/>
              </w:rPr>
            </w:pPr>
            <w:r w:rsidRPr="003D764E">
              <w:rPr>
                <w:rFonts w:cstheme="minorHAnsi"/>
                <w:sz w:val="20"/>
                <w:szCs w:val="20"/>
                <w:lang w:val="fr-FR"/>
              </w:rPr>
              <w:t>Tonnes/personne/an</w:t>
            </w:r>
          </w:p>
        </w:tc>
      </w:tr>
      <w:tr w:rsidR="00EC7653" w:rsidRPr="003D764E" w14:paraId="22A492CD" w14:textId="77777777" w:rsidTr="00B82FE8">
        <w:trPr>
          <w:cantSplit/>
        </w:trPr>
        <w:tc>
          <w:tcPr>
            <w:tcW w:w="9265" w:type="dxa"/>
            <w:gridSpan w:val="4"/>
            <w:vAlign w:val="center"/>
          </w:tcPr>
          <w:p w14:paraId="22A492CC" w14:textId="77777777" w:rsidR="00EC7653" w:rsidRPr="003D764E" w:rsidRDefault="00C15B7F" w:rsidP="007D3197">
            <w:pPr>
              <w:spacing w:beforeLines="20" w:before="48" w:afterLines="20" w:after="48"/>
              <w:rPr>
                <w:rFonts w:cstheme="minorHAnsi"/>
                <w:b/>
                <w:bCs/>
                <w:sz w:val="20"/>
                <w:szCs w:val="20"/>
                <w:lang w:val="fr-FR"/>
              </w:rPr>
            </w:pPr>
            <w:r w:rsidRPr="003D764E">
              <w:rPr>
                <w:rFonts w:cstheme="minorHAnsi"/>
                <w:b/>
                <w:bCs/>
                <w:sz w:val="20"/>
                <w:szCs w:val="20"/>
                <w:lang w:val="fr-FR"/>
              </w:rPr>
              <w:t>Pour l'option 3</w:t>
            </w:r>
          </w:p>
        </w:tc>
      </w:tr>
      <w:tr w:rsidR="00EC7653" w:rsidRPr="003D764E" w14:paraId="22A492D4" w14:textId="77777777" w:rsidTr="005B0A81">
        <w:trPr>
          <w:cantSplit/>
          <w:trHeight w:val="300"/>
        </w:trPr>
        <w:tc>
          <w:tcPr>
            <w:tcW w:w="1980" w:type="dxa"/>
          </w:tcPr>
          <w:p w14:paraId="22A492CE" w14:textId="77777777" w:rsidR="00EC7653" w:rsidRPr="003D764E" w:rsidRDefault="00FF6CC8" w:rsidP="00313B46">
            <w:pPr>
              <w:pStyle w:val="NormalWeb"/>
              <w:spacing w:before="0" w:beforeAutospacing="0" w:after="0" w:afterAutospacing="0"/>
              <w:rPr>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η</m:t>
                    </m:r>
                  </m:e>
                  <m:sub>
                    <m:r>
                      <w:rPr>
                        <w:rFonts w:ascii="Cambria Math" w:hAnsi="Cambria Math"/>
                        <w:sz w:val="20"/>
                        <w:szCs w:val="20"/>
                        <w:lang w:val="fr-FR"/>
                      </w:rPr>
                      <m:t>f</m:t>
                    </m:r>
                    <m:r>
                      <w:rPr>
                        <w:rFonts w:ascii="Cambria Math" w:hAnsi="Cambria Math"/>
                        <w:sz w:val="20"/>
                        <w:szCs w:val="20"/>
                        <w:lang w:val="fr-FR"/>
                      </w:rPr>
                      <m:t>,</m:t>
                    </m:r>
                    <m:r>
                      <w:rPr>
                        <w:rFonts w:ascii="Cambria Math" w:hAnsi="Cambria Math"/>
                        <w:sz w:val="20"/>
                        <w:szCs w:val="20"/>
                        <w:lang w:val="fr-FR"/>
                      </w:rPr>
                      <m:t>BL</m:t>
                    </m:r>
                  </m:sub>
                </m:sSub>
              </m:oMath>
            </m:oMathPara>
          </w:p>
        </w:tc>
        <w:tc>
          <w:tcPr>
            <w:tcW w:w="3865" w:type="dxa"/>
          </w:tcPr>
          <w:p w14:paraId="22A492CF" w14:textId="77777777" w:rsidR="00C15B7F" w:rsidRPr="003D764E" w:rsidRDefault="00C15B7F" w:rsidP="00313B46">
            <w:pPr>
              <w:spacing w:after="0"/>
              <w:rPr>
                <w:sz w:val="20"/>
                <w:szCs w:val="20"/>
                <w:lang w:val="fr-FR"/>
              </w:rPr>
            </w:pPr>
            <w:r w:rsidRPr="003D764E">
              <w:rPr>
                <w:sz w:val="20"/>
                <w:szCs w:val="20"/>
                <w:lang w:val="fr-FR"/>
              </w:rPr>
              <w:t xml:space="preserve">Efficacité du dispositif de </w:t>
            </w:r>
            <w:r w:rsidR="0095312A" w:rsidRPr="003D764E">
              <w:rPr>
                <w:sz w:val="20"/>
                <w:szCs w:val="20"/>
                <w:lang w:val="fr-FR"/>
              </w:rPr>
              <w:t xml:space="preserve">la période </w:t>
            </w:r>
            <w:r w:rsidR="003C3E10" w:rsidRPr="003D764E">
              <w:rPr>
                <w:sz w:val="20"/>
                <w:szCs w:val="20"/>
                <w:lang w:val="fr-FR"/>
              </w:rPr>
              <w:t>antérieure à</w:t>
            </w:r>
            <w:r w:rsidR="0095312A" w:rsidRPr="003D764E">
              <w:rPr>
                <w:sz w:val="20"/>
                <w:szCs w:val="20"/>
                <w:lang w:val="fr-FR"/>
              </w:rPr>
              <w:t xml:space="preserve"> l’</w:t>
            </w:r>
            <w:r w:rsidRPr="003D764E">
              <w:rPr>
                <w:sz w:val="20"/>
                <w:szCs w:val="20"/>
                <w:lang w:val="fr-FR"/>
              </w:rPr>
              <w:t>activité (feu à trois pierres)</w:t>
            </w:r>
          </w:p>
        </w:tc>
        <w:tc>
          <w:tcPr>
            <w:tcW w:w="1980" w:type="dxa"/>
          </w:tcPr>
          <w:p w14:paraId="07C06CFE" w14:textId="347D4C33" w:rsidR="00FF448A" w:rsidRPr="001F5FD6" w:rsidRDefault="00FF448A" w:rsidP="001F5FD6">
            <w:pPr>
              <w:spacing w:after="0"/>
              <w:jc w:val="center"/>
              <w:rPr>
                <w:rFonts w:cstheme="minorHAnsi"/>
                <w:sz w:val="20"/>
                <w:szCs w:val="20"/>
                <w:lang w:val="fr-FR"/>
              </w:rPr>
            </w:pPr>
            <w:r w:rsidRPr="001F5FD6">
              <w:rPr>
                <w:rFonts w:cstheme="minorHAnsi"/>
                <w:sz w:val="20"/>
                <w:szCs w:val="20"/>
                <w:lang w:val="fr-FR"/>
              </w:rPr>
              <w:t xml:space="preserve">Une valeur par défaut de 15% peut être utilisée pour les foyers 3 pierres traditionnels ou tout autre foyer conventionnel sans combustion améliorée par gestion de la ventilation. </w:t>
            </w:r>
          </w:p>
          <w:p w14:paraId="22A492D1" w14:textId="42B2968C" w:rsidR="00EC7653" w:rsidRPr="003D764E" w:rsidRDefault="00FF448A" w:rsidP="00313B46">
            <w:pPr>
              <w:spacing w:after="0"/>
              <w:jc w:val="center"/>
              <w:rPr>
                <w:sz w:val="20"/>
                <w:szCs w:val="20"/>
                <w:lang w:val="fr-FR"/>
              </w:rPr>
            </w:pPr>
            <w:r w:rsidRPr="001F5FD6">
              <w:rPr>
                <w:rFonts w:cstheme="minorHAnsi"/>
                <w:sz w:val="20"/>
                <w:szCs w:val="20"/>
                <w:lang w:val="fr-FR"/>
              </w:rPr>
              <w:t>Une valeur par défaut de 25% peut être utilisée pour tous les autres foyers.</w:t>
            </w:r>
            <w:r w:rsidR="00EC7653" w:rsidRPr="003D764E">
              <w:rPr>
                <w:rStyle w:val="FootnoteReference"/>
                <w:sz w:val="20"/>
                <w:szCs w:val="20"/>
                <w:lang w:val="fr-FR"/>
              </w:rPr>
              <w:footnoteReference w:id="14"/>
            </w:r>
          </w:p>
          <w:p w14:paraId="22A492D2" w14:textId="77777777" w:rsidR="00C15B7F" w:rsidRPr="003D764E" w:rsidRDefault="00C15B7F" w:rsidP="00C15B7F">
            <w:pPr>
              <w:spacing w:after="0"/>
              <w:jc w:val="center"/>
              <w:rPr>
                <w:sz w:val="20"/>
                <w:szCs w:val="20"/>
                <w:lang w:val="fr-FR"/>
              </w:rPr>
            </w:pPr>
          </w:p>
        </w:tc>
        <w:tc>
          <w:tcPr>
            <w:tcW w:w="1440" w:type="dxa"/>
          </w:tcPr>
          <w:p w14:paraId="22A492D3" w14:textId="77777777" w:rsidR="00EC7653" w:rsidRPr="003D764E" w:rsidRDefault="00EC7653" w:rsidP="00313B46">
            <w:pPr>
              <w:spacing w:after="0"/>
              <w:jc w:val="center"/>
              <w:rPr>
                <w:sz w:val="20"/>
                <w:szCs w:val="20"/>
                <w:lang w:val="fr-FR"/>
              </w:rPr>
            </w:pPr>
            <w:r w:rsidRPr="003D764E">
              <w:rPr>
                <w:sz w:val="20"/>
                <w:szCs w:val="20"/>
                <w:lang w:val="fr-FR"/>
              </w:rPr>
              <w:t>%</w:t>
            </w:r>
          </w:p>
        </w:tc>
      </w:tr>
      <w:tr w:rsidR="00EC7653" w:rsidRPr="003D764E" w14:paraId="22A492D9" w14:textId="77777777" w:rsidTr="005B0A81">
        <w:trPr>
          <w:cantSplit/>
        </w:trPr>
        <w:tc>
          <w:tcPr>
            <w:tcW w:w="1980" w:type="dxa"/>
          </w:tcPr>
          <w:p w14:paraId="22A492D5" w14:textId="77777777" w:rsidR="00EC7653" w:rsidRPr="003D764E" w:rsidRDefault="00FF6CC8" w:rsidP="00313B46">
            <w:pPr>
              <w:pStyle w:val="NormalWeb"/>
              <w:spacing w:before="0" w:beforeAutospacing="0" w:after="0" w:afterAutospacing="0"/>
              <w:ind w:left="-1077"/>
              <w:rPr>
                <w:sz w:val="20"/>
                <w:szCs w:val="20"/>
                <w:lang w:val="fr-FR"/>
              </w:rPr>
            </w:pPr>
            <m:oMathPara>
              <m:oMath>
                <m:sSub>
                  <m:sSubPr>
                    <m:ctrlPr>
                      <w:rPr>
                        <w:rFonts w:ascii="Cambria Math" w:hAnsi="Cambria Math"/>
                        <w:i/>
                        <w:sz w:val="20"/>
                        <w:szCs w:val="20"/>
                        <w:lang w:val="fr-FR"/>
                      </w:rPr>
                    </m:ctrlPr>
                  </m:sSubPr>
                  <m:e>
                    <m:r>
                      <w:rPr>
                        <w:rFonts w:ascii="Cambria Math" w:hAnsi="Cambria Math"/>
                        <w:sz w:val="20"/>
                        <w:szCs w:val="20"/>
                        <w:lang w:val="fr-FR"/>
                      </w:rPr>
                      <m:t>NCV</m:t>
                    </m:r>
                  </m:e>
                  <m:sub>
                    <m:r>
                      <w:rPr>
                        <w:rFonts w:ascii="Cambria Math" w:hAnsi="Cambria Math"/>
                        <w:sz w:val="20"/>
                        <w:szCs w:val="20"/>
                        <w:lang w:val="fr-FR"/>
                      </w:rPr>
                      <m:t>et</m:t>
                    </m:r>
                    <m:r>
                      <w:rPr>
                        <w:rFonts w:ascii="Cambria Math" w:hAnsi="Cambria Math"/>
                        <w:sz w:val="20"/>
                        <w:szCs w:val="20"/>
                        <w:lang w:val="fr-FR"/>
                      </w:rPr>
                      <m:t>h</m:t>
                    </m:r>
                    <m:r>
                      <w:rPr>
                        <w:rFonts w:ascii="Cambria Math" w:hAnsi="Cambria Math"/>
                        <w:sz w:val="20"/>
                        <w:szCs w:val="20"/>
                        <w:lang w:val="fr-FR"/>
                      </w:rPr>
                      <m:t>anol</m:t>
                    </m:r>
                  </m:sub>
                </m:sSub>
              </m:oMath>
            </m:oMathPara>
          </w:p>
        </w:tc>
        <w:tc>
          <w:tcPr>
            <w:tcW w:w="3865" w:type="dxa"/>
          </w:tcPr>
          <w:p w14:paraId="22A492D6" w14:textId="77777777" w:rsidR="00C12E08" w:rsidRPr="003D764E" w:rsidRDefault="00C12E08" w:rsidP="007D3197">
            <w:pPr>
              <w:spacing w:beforeLines="20" w:before="48" w:afterLines="20" w:after="48"/>
              <w:rPr>
                <w:rFonts w:cstheme="minorHAnsi"/>
                <w:sz w:val="20"/>
                <w:szCs w:val="20"/>
                <w:lang w:val="fr-FR"/>
              </w:rPr>
            </w:pPr>
            <w:r w:rsidRPr="003D764E">
              <w:rPr>
                <w:rFonts w:cstheme="minorHAnsi"/>
                <w:sz w:val="20"/>
                <w:szCs w:val="20"/>
                <w:lang w:val="fr-FR"/>
              </w:rPr>
              <w:t>Pouvoir calorifique inférieur de l'éthanol</w:t>
            </w:r>
          </w:p>
        </w:tc>
        <w:tc>
          <w:tcPr>
            <w:tcW w:w="1980" w:type="dxa"/>
          </w:tcPr>
          <w:p w14:paraId="22A492D7" w14:textId="77777777" w:rsidR="00EC7653" w:rsidRPr="003D764E" w:rsidRDefault="00EC7653" w:rsidP="007D3197">
            <w:pPr>
              <w:spacing w:beforeLines="20" w:before="48" w:afterLines="20" w:after="48"/>
              <w:jc w:val="center"/>
              <w:rPr>
                <w:rFonts w:cstheme="minorHAnsi"/>
                <w:sz w:val="20"/>
                <w:szCs w:val="20"/>
                <w:lang w:val="fr-FR"/>
              </w:rPr>
            </w:pPr>
            <w:r w:rsidRPr="003D764E">
              <w:rPr>
                <w:rFonts w:asciiTheme="majorHAnsi" w:eastAsiaTheme="minorEastAsia" w:hAnsiTheme="majorHAnsi" w:cstheme="majorHAnsi"/>
                <w:sz w:val="20"/>
                <w:szCs w:val="20"/>
                <w:lang w:val="fr-FR"/>
              </w:rPr>
              <w:t>0</w:t>
            </w:r>
            <w:r w:rsidR="00AB2C83" w:rsidRPr="003D764E">
              <w:rPr>
                <w:rFonts w:asciiTheme="majorHAnsi" w:eastAsiaTheme="minorEastAsia" w:hAnsiTheme="majorHAnsi" w:cstheme="majorHAnsi"/>
                <w:sz w:val="20"/>
                <w:szCs w:val="20"/>
                <w:lang w:val="fr-FR"/>
              </w:rPr>
              <w:t>,</w:t>
            </w:r>
            <w:r w:rsidRPr="003D764E">
              <w:rPr>
                <w:rFonts w:asciiTheme="majorHAnsi" w:eastAsiaTheme="minorEastAsia" w:hAnsiTheme="majorHAnsi" w:cstheme="majorHAnsi"/>
                <w:sz w:val="20"/>
                <w:szCs w:val="20"/>
                <w:lang w:val="fr-FR"/>
              </w:rPr>
              <w:t>0213</w:t>
            </w:r>
            <w:r w:rsidRPr="003D764E">
              <w:rPr>
                <w:rStyle w:val="FootnoteReference"/>
                <w:rFonts w:asciiTheme="majorHAnsi" w:eastAsiaTheme="minorEastAsia" w:hAnsiTheme="majorHAnsi" w:cstheme="majorHAnsi"/>
                <w:sz w:val="20"/>
                <w:szCs w:val="20"/>
                <w:lang w:val="fr-FR"/>
              </w:rPr>
              <w:footnoteReference w:id="15"/>
            </w:r>
          </w:p>
        </w:tc>
        <w:tc>
          <w:tcPr>
            <w:tcW w:w="1440" w:type="dxa"/>
          </w:tcPr>
          <w:p w14:paraId="22A492D8" w14:textId="77777777" w:rsidR="00EC7653" w:rsidRPr="003D764E" w:rsidRDefault="00EC7653" w:rsidP="007D3197">
            <w:pPr>
              <w:spacing w:beforeLines="20" w:before="48" w:afterLines="20" w:after="48"/>
              <w:jc w:val="center"/>
              <w:rPr>
                <w:rFonts w:cstheme="minorHAnsi"/>
                <w:sz w:val="20"/>
                <w:szCs w:val="20"/>
                <w:lang w:val="fr-FR"/>
              </w:rPr>
            </w:pPr>
            <w:r w:rsidRPr="003D764E">
              <w:rPr>
                <w:rFonts w:cstheme="minorHAnsi"/>
                <w:sz w:val="20"/>
                <w:szCs w:val="20"/>
                <w:lang w:val="fr-FR"/>
              </w:rPr>
              <w:t>TJ/m</w:t>
            </w:r>
            <w:r w:rsidRPr="003D764E">
              <w:rPr>
                <w:rFonts w:cstheme="minorHAnsi"/>
                <w:sz w:val="20"/>
                <w:szCs w:val="20"/>
                <w:vertAlign w:val="superscript"/>
                <w:lang w:val="fr-FR"/>
              </w:rPr>
              <w:t>3</w:t>
            </w:r>
          </w:p>
        </w:tc>
      </w:tr>
      <w:tr w:rsidR="00EC7653" w:rsidRPr="003D764E" w14:paraId="22A492DB" w14:textId="77777777" w:rsidTr="00B82FE8">
        <w:trPr>
          <w:cantSplit/>
        </w:trPr>
        <w:tc>
          <w:tcPr>
            <w:tcW w:w="9265" w:type="dxa"/>
            <w:gridSpan w:val="4"/>
          </w:tcPr>
          <w:p w14:paraId="22A492DA" w14:textId="77777777" w:rsidR="00EC7653" w:rsidRPr="003D764E" w:rsidRDefault="00C12E08" w:rsidP="007D3197">
            <w:pPr>
              <w:spacing w:beforeLines="20" w:before="48" w:afterLines="20" w:after="48"/>
              <w:rPr>
                <w:rFonts w:cstheme="minorHAnsi"/>
                <w:b/>
                <w:bCs/>
                <w:sz w:val="20"/>
                <w:szCs w:val="20"/>
                <w:lang w:val="fr-FR"/>
              </w:rPr>
            </w:pPr>
            <w:r w:rsidRPr="003D764E">
              <w:rPr>
                <w:rFonts w:cstheme="minorHAnsi"/>
                <w:b/>
                <w:bCs/>
                <w:sz w:val="20"/>
                <w:szCs w:val="20"/>
                <w:lang w:val="fr-FR"/>
              </w:rPr>
              <w:t xml:space="preserve">Pour les émissions </w:t>
            </w:r>
            <w:r w:rsidR="00A83992" w:rsidRPr="003D764E">
              <w:rPr>
                <w:rFonts w:ascii="Arial" w:hAnsi="Arial" w:cs="Arial"/>
                <w:b/>
                <w:bCs/>
                <w:sz w:val="20"/>
                <w:szCs w:val="20"/>
                <w:lang w:val="fr-FR"/>
              </w:rPr>
              <w:t>fugitives</w:t>
            </w:r>
          </w:p>
        </w:tc>
      </w:tr>
      <w:tr w:rsidR="00EC7653" w:rsidRPr="003D764E" w14:paraId="22A492E0" w14:textId="77777777" w:rsidTr="005B0A81">
        <w:trPr>
          <w:cantSplit/>
        </w:trPr>
        <w:tc>
          <w:tcPr>
            <w:tcW w:w="1980" w:type="dxa"/>
          </w:tcPr>
          <w:p w14:paraId="22A492DC" w14:textId="77777777" w:rsidR="00EC7653" w:rsidRPr="003D764E" w:rsidRDefault="00FF6CC8" w:rsidP="007D3197">
            <w:pPr>
              <w:spacing w:beforeLines="20" w:before="48" w:afterLines="20" w:after="48"/>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diversion</m:t>
                    </m:r>
                  </m:sub>
                </m:sSub>
              </m:oMath>
            </m:oMathPara>
          </w:p>
        </w:tc>
        <w:tc>
          <w:tcPr>
            <w:tcW w:w="3865" w:type="dxa"/>
          </w:tcPr>
          <w:p w14:paraId="22A492DD" w14:textId="77777777" w:rsidR="00C12E08" w:rsidRPr="003D764E" w:rsidRDefault="00C12E08" w:rsidP="007D3197">
            <w:pPr>
              <w:spacing w:beforeLines="20" w:before="48" w:afterLines="20" w:after="48"/>
              <w:rPr>
                <w:rFonts w:eastAsiaTheme="minorEastAsia" w:cstheme="minorHAnsi"/>
                <w:sz w:val="20"/>
                <w:szCs w:val="20"/>
                <w:lang w:val="fr-FR"/>
              </w:rPr>
            </w:pPr>
            <w:r w:rsidRPr="003D764E">
              <w:rPr>
                <w:rFonts w:eastAsiaTheme="minorEastAsia" w:cstheme="minorHAnsi"/>
                <w:sz w:val="20"/>
                <w:szCs w:val="20"/>
                <w:lang w:val="fr-FR"/>
              </w:rPr>
              <w:t>Facteur d'émissions de CO</w:t>
            </w:r>
            <w:r w:rsidRPr="003D764E">
              <w:rPr>
                <w:rFonts w:eastAsiaTheme="minorEastAsia" w:cstheme="minorHAnsi"/>
                <w:sz w:val="20"/>
                <w:szCs w:val="20"/>
                <w:vertAlign w:val="subscript"/>
                <w:lang w:val="fr-FR"/>
              </w:rPr>
              <w:t>2</w:t>
            </w:r>
            <w:r w:rsidRPr="003D764E">
              <w:rPr>
                <w:rFonts w:eastAsiaTheme="minorEastAsia" w:cstheme="minorHAnsi"/>
                <w:sz w:val="20"/>
                <w:szCs w:val="20"/>
                <w:lang w:val="fr-FR"/>
              </w:rPr>
              <w:t xml:space="preserve"> évitées par litre d'éthanol brûlé à la place de l'essence comme carburant du véhicule</w:t>
            </w:r>
          </w:p>
        </w:tc>
        <w:tc>
          <w:tcPr>
            <w:tcW w:w="1980" w:type="dxa"/>
          </w:tcPr>
          <w:p w14:paraId="22A492DE" w14:textId="77777777" w:rsidR="00EC7653" w:rsidRPr="003D764E" w:rsidRDefault="00EC7653" w:rsidP="007D3197">
            <w:pPr>
              <w:spacing w:beforeLines="20" w:before="48" w:afterLines="20" w:after="48"/>
              <w:jc w:val="center"/>
              <w:rPr>
                <w:rFonts w:cstheme="minorHAnsi"/>
                <w:color w:val="E2A380" w:themeColor="accent4"/>
                <w:sz w:val="20"/>
                <w:szCs w:val="20"/>
                <w:lang w:val="fr-FR"/>
              </w:rPr>
            </w:pPr>
            <w:r w:rsidRPr="003D764E">
              <w:rPr>
                <w:sz w:val="20"/>
                <w:szCs w:val="20"/>
                <w:lang w:val="fr-FR"/>
              </w:rPr>
              <w:t>0</w:t>
            </w:r>
            <w:r w:rsidR="00AB2C83" w:rsidRPr="003D764E">
              <w:rPr>
                <w:sz w:val="20"/>
                <w:szCs w:val="20"/>
                <w:lang w:val="fr-FR"/>
              </w:rPr>
              <w:t>,</w:t>
            </w:r>
            <w:r w:rsidRPr="003D764E">
              <w:rPr>
                <w:sz w:val="20"/>
                <w:szCs w:val="20"/>
                <w:lang w:val="fr-FR"/>
              </w:rPr>
              <w:t xml:space="preserve">00050317 </w:t>
            </w:r>
            <w:r w:rsidRPr="003D764E">
              <w:rPr>
                <w:rStyle w:val="FootnoteReference"/>
                <w:sz w:val="20"/>
                <w:szCs w:val="20"/>
                <w:lang w:val="fr-FR"/>
              </w:rPr>
              <w:footnoteReference w:id="16"/>
            </w:r>
          </w:p>
        </w:tc>
        <w:tc>
          <w:tcPr>
            <w:tcW w:w="1440" w:type="dxa"/>
          </w:tcPr>
          <w:p w14:paraId="22A492DF" w14:textId="77777777" w:rsidR="00EC7653" w:rsidRPr="003D764E" w:rsidRDefault="00EC7653" w:rsidP="007D3197">
            <w:pPr>
              <w:spacing w:beforeLines="20" w:before="48" w:afterLines="20" w:after="48"/>
              <w:jc w:val="center"/>
              <w:rPr>
                <w:rFonts w:cstheme="minorHAnsi"/>
                <w:color w:val="E2A380" w:themeColor="accent4"/>
                <w:sz w:val="20"/>
                <w:szCs w:val="20"/>
                <w:lang w:val="fr-FR"/>
              </w:rPr>
            </w:pPr>
            <w:proofErr w:type="gramStart"/>
            <w:r w:rsidRPr="003D764E">
              <w:rPr>
                <w:sz w:val="20"/>
                <w:szCs w:val="20"/>
                <w:lang w:val="fr-FR"/>
              </w:rPr>
              <w:t>tCO</w:t>
            </w:r>
            <w:proofErr w:type="gramEnd"/>
            <w:r w:rsidRPr="003D764E">
              <w:rPr>
                <w:sz w:val="20"/>
                <w:szCs w:val="20"/>
                <w:vertAlign w:val="subscript"/>
                <w:lang w:val="fr-FR"/>
              </w:rPr>
              <w:t>2</w:t>
            </w:r>
            <w:r w:rsidRPr="003D764E">
              <w:rPr>
                <w:sz w:val="20"/>
                <w:szCs w:val="20"/>
                <w:lang w:val="fr-FR"/>
              </w:rPr>
              <w:t>e/L</w:t>
            </w:r>
          </w:p>
        </w:tc>
      </w:tr>
      <w:tr w:rsidR="00EC7653" w:rsidRPr="003D764E" w14:paraId="22A492E7" w14:textId="77777777" w:rsidTr="005B0A81">
        <w:trPr>
          <w:cantSplit/>
        </w:trPr>
        <w:tc>
          <w:tcPr>
            <w:tcW w:w="1980" w:type="dxa"/>
          </w:tcPr>
          <w:p w14:paraId="22A492E1" w14:textId="77777777" w:rsidR="00EC7653" w:rsidRPr="003D764E" w:rsidRDefault="00FF6CC8" w:rsidP="007D3197">
            <w:pPr>
              <w:spacing w:beforeLines="20" w:before="48" w:afterLines="20" w:after="48"/>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transport</m:t>
                    </m:r>
                  </m:sub>
                </m:sSub>
              </m:oMath>
            </m:oMathPara>
          </w:p>
        </w:tc>
        <w:tc>
          <w:tcPr>
            <w:tcW w:w="3865" w:type="dxa"/>
          </w:tcPr>
          <w:p w14:paraId="22A492E2" w14:textId="77777777" w:rsidR="00C12E08" w:rsidRPr="003D764E" w:rsidRDefault="00C12E08" w:rsidP="007D3197">
            <w:pPr>
              <w:spacing w:beforeLines="20" w:before="48" w:afterLines="20" w:after="48"/>
              <w:rPr>
                <w:rFonts w:eastAsiaTheme="minorEastAsia" w:cstheme="minorHAnsi"/>
                <w:sz w:val="20"/>
                <w:szCs w:val="20"/>
                <w:lang w:val="fr-FR"/>
              </w:rPr>
            </w:pPr>
            <w:r w:rsidRPr="003D764E">
              <w:rPr>
                <w:rFonts w:eastAsiaTheme="minorEastAsia" w:cstheme="minorHAnsi"/>
                <w:sz w:val="20"/>
                <w:szCs w:val="20"/>
                <w:lang w:val="fr-FR"/>
              </w:rPr>
              <w:t>Facteur d'émission du transport de l'éthanol</w:t>
            </w:r>
          </w:p>
        </w:tc>
        <w:tc>
          <w:tcPr>
            <w:tcW w:w="1980" w:type="dxa"/>
          </w:tcPr>
          <w:p w14:paraId="22A492E3" w14:textId="0759B39E" w:rsidR="00E2454F" w:rsidRPr="003D764E" w:rsidRDefault="003D764E" w:rsidP="00313B46">
            <w:pPr>
              <w:pStyle w:val="NormalWeb"/>
              <w:spacing w:before="0" w:beforeAutospacing="0" w:after="0" w:afterAutospacing="0"/>
              <w:jc w:val="center"/>
              <w:rPr>
                <w:rStyle w:val="Heading2Char"/>
                <w:rFonts w:asciiTheme="minorHAnsi" w:hAnsiTheme="minorHAnsi" w:cstheme="minorHAnsi"/>
                <w:b w:val="0"/>
                <w:bCs w:val="0"/>
                <w:color w:val="auto"/>
                <w:sz w:val="20"/>
                <w:szCs w:val="20"/>
                <w:lang w:val="fr-FR"/>
              </w:rPr>
            </w:pPr>
            <w:r w:rsidRPr="003D764E">
              <w:rPr>
                <w:rStyle w:val="Heading2Char"/>
                <w:rFonts w:asciiTheme="minorHAnsi" w:hAnsiTheme="minorHAnsi" w:cstheme="minorHAnsi"/>
                <w:b w:val="0"/>
                <w:color w:val="auto"/>
                <w:sz w:val="20"/>
                <w:szCs w:val="20"/>
                <w:lang w:val="fr-FR"/>
              </w:rPr>
              <w:t xml:space="preserve">Ethanol </w:t>
            </w:r>
            <w:proofErr w:type="gramStart"/>
            <w:r w:rsidRPr="003D764E">
              <w:rPr>
                <w:rStyle w:val="Heading2Char"/>
                <w:rFonts w:asciiTheme="minorHAnsi" w:hAnsiTheme="minorHAnsi" w:cstheme="minorHAnsi"/>
                <w:b w:val="0"/>
                <w:color w:val="auto"/>
                <w:sz w:val="20"/>
                <w:szCs w:val="20"/>
                <w:lang w:val="fr-FR"/>
              </w:rPr>
              <w:t>importé</w:t>
            </w:r>
            <w:r w:rsidR="00167F6F" w:rsidRPr="003D764E">
              <w:rPr>
                <w:rStyle w:val="Heading2Char"/>
                <w:rFonts w:asciiTheme="minorHAnsi" w:hAnsiTheme="minorHAnsi" w:cstheme="minorHAnsi"/>
                <w:b w:val="0"/>
                <w:color w:val="auto"/>
                <w:sz w:val="20"/>
                <w:szCs w:val="20"/>
                <w:lang w:val="fr-FR"/>
              </w:rPr>
              <w:t>:</w:t>
            </w:r>
            <w:proofErr w:type="gramEnd"/>
            <w:r w:rsidR="004C5418">
              <w:rPr>
                <w:rStyle w:val="Heading2Char"/>
                <w:rFonts w:asciiTheme="minorHAnsi" w:hAnsiTheme="minorHAnsi" w:cstheme="minorHAnsi"/>
                <w:b w:val="0"/>
                <w:color w:val="auto"/>
                <w:sz w:val="20"/>
                <w:szCs w:val="20"/>
                <w:lang w:val="fr-FR"/>
              </w:rPr>
              <w:t xml:space="preserve"> </w:t>
            </w:r>
            <w:r w:rsidR="00647650" w:rsidRPr="003D764E">
              <w:rPr>
                <w:rStyle w:val="Heading2Char"/>
                <w:rFonts w:asciiTheme="minorHAnsi" w:hAnsiTheme="minorHAnsi" w:cstheme="minorHAnsi"/>
                <w:b w:val="0"/>
                <w:color w:val="auto"/>
                <w:sz w:val="20"/>
                <w:szCs w:val="20"/>
                <w:lang w:val="fr-FR"/>
              </w:rPr>
              <w:t>0</w:t>
            </w:r>
            <w:r w:rsidR="00AB2C83" w:rsidRPr="003D764E">
              <w:rPr>
                <w:rStyle w:val="Heading2Char"/>
                <w:rFonts w:asciiTheme="minorHAnsi" w:hAnsiTheme="minorHAnsi" w:cstheme="minorHAnsi"/>
                <w:b w:val="0"/>
                <w:color w:val="auto"/>
                <w:sz w:val="20"/>
                <w:szCs w:val="20"/>
                <w:lang w:val="fr-FR"/>
              </w:rPr>
              <w:t>,</w:t>
            </w:r>
            <w:r w:rsidR="00647650" w:rsidRPr="003D764E">
              <w:rPr>
                <w:rStyle w:val="Heading2Char"/>
                <w:rFonts w:asciiTheme="minorHAnsi" w:hAnsiTheme="minorHAnsi" w:cstheme="minorHAnsi"/>
                <w:b w:val="0"/>
                <w:bCs w:val="0"/>
                <w:color w:val="auto"/>
                <w:sz w:val="20"/>
                <w:szCs w:val="20"/>
                <w:lang w:val="fr-FR"/>
              </w:rPr>
              <w:t>000</w:t>
            </w:r>
            <w:r w:rsidR="002C0E19" w:rsidRPr="003D764E">
              <w:rPr>
                <w:rStyle w:val="Heading2Char"/>
                <w:rFonts w:asciiTheme="minorHAnsi" w:hAnsiTheme="minorHAnsi" w:cstheme="minorHAnsi"/>
                <w:b w:val="0"/>
                <w:bCs w:val="0"/>
                <w:color w:val="auto"/>
                <w:sz w:val="20"/>
                <w:szCs w:val="20"/>
                <w:lang w:val="fr-FR"/>
              </w:rPr>
              <w:t>3</w:t>
            </w:r>
            <w:r w:rsidR="00E2454F" w:rsidRPr="003D764E">
              <w:rPr>
                <w:rStyle w:val="Heading2Char"/>
                <w:rFonts w:asciiTheme="minorHAnsi" w:hAnsiTheme="minorHAnsi" w:cstheme="minorHAnsi"/>
                <w:b w:val="0"/>
                <w:color w:val="auto"/>
                <w:sz w:val="20"/>
                <w:szCs w:val="20"/>
                <w:lang w:val="fr-FR"/>
              </w:rPr>
              <w:t>;</w:t>
            </w:r>
          </w:p>
          <w:p w14:paraId="2B5C19E2" w14:textId="77777777" w:rsidR="004C5418" w:rsidRDefault="004C5418" w:rsidP="00313B46">
            <w:pPr>
              <w:pStyle w:val="NormalWeb"/>
              <w:spacing w:before="0" w:beforeAutospacing="0" w:after="0" w:afterAutospacing="0"/>
              <w:jc w:val="center"/>
              <w:rPr>
                <w:rStyle w:val="Heading2Char"/>
                <w:rFonts w:asciiTheme="minorHAnsi" w:hAnsiTheme="minorHAnsi" w:cstheme="minorHAnsi"/>
                <w:b w:val="0"/>
                <w:bCs w:val="0"/>
                <w:color w:val="auto"/>
                <w:sz w:val="20"/>
                <w:szCs w:val="20"/>
                <w:lang w:val="fr-FR"/>
              </w:rPr>
            </w:pPr>
          </w:p>
          <w:p w14:paraId="22A492E4" w14:textId="174C76F0" w:rsidR="00EC7653" w:rsidRPr="003D764E" w:rsidRDefault="00167F6F" w:rsidP="00313B46">
            <w:pPr>
              <w:pStyle w:val="NormalWeb"/>
              <w:spacing w:before="0" w:beforeAutospacing="0" w:after="0" w:afterAutospacing="0"/>
              <w:jc w:val="center"/>
              <w:rPr>
                <w:rStyle w:val="Heading2Char"/>
                <w:rFonts w:asciiTheme="minorHAnsi" w:hAnsiTheme="minorHAnsi" w:cstheme="minorHAnsi"/>
                <w:b w:val="0"/>
                <w:bCs w:val="0"/>
                <w:color w:val="auto"/>
                <w:sz w:val="20"/>
                <w:szCs w:val="20"/>
                <w:lang w:val="fr-FR"/>
              </w:rPr>
            </w:pPr>
            <w:r w:rsidRPr="003D764E">
              <w:rPr>
                <w:rStyle w:val="Heading2Char"/>
                <w:rFonts w:asciiTheme="minorHAnsi" w:hAnsiTheme="minorHAnsi" w:cstheme="minorHAnsi"/>
                <w:b w:val="0"/>
                <w:bCs w:val="0"/>
                <w:color w:val="auto"/>
                <w:sz w:val="20"/>
                <w:szCs w:val="20"/>
                <w:lang w:val="fr-FR"/>
              </w:rPr>
              <w:t>Ethanol produ</w:t>
            </w:r>
            <w:r w:rsidR="00AB2C83" w:rsidRPr="003D764E">
              <w:rPr>
                <w:rStyle w:val="Heading2Char"/>
                <w:rFonts w:asciiTheme="minorHAnsi" w:hAnsiTheme="minorHAnsi" w:cstheme="minorHAnsi"/>
                <w:b w:val="0"/>
                <w:bCs w:val="0"/>
                <w:color w:val="auto"/>
                <w:sz w:val="20"/>
                <w:szCs w:val="20"/>
                <w:lang w:val="fr-FR"/>
              </w:rPr>
              <w:t xml:space="preserve">it à </w:t>
            </w:r>
            <w:proofErr w:type="gramStart"/>
            <w:r w:rsidRPr="003D764E">
              <w:rPr>
                <w:rStyle w:val="Heading2Char"/>
                <w:rFonts w:asciiTheme="minorHAnsi" w:hAnsiTheme="minorHAnsi" w:cstheme="minorHAnsi"/>
                <w:b w:val="0"/>
                <w:bCs w:val="0"/>
                <w:color w:val="auto"/>
                <w:sz w:val="20"/>
                <w:szCs w:val="20"/>
                <w:lang w:val="fr-FR"/>
              </w:rPr>
              <w:t>Madagascar:</w:t>
            </w:r>
            <w:proofErr w:type="gramEnd"/>
            <w:r w:rsidR="004C5418">
              <w:rPr>
                <w:rStyle w:val="Heading2Char"/>
                <w:rFonts w:asciiTheme="minorHAnsi" w:hAnsiTheme="minorHAnsi" w:cstheme="minorHAnsi"/>
                <w:b w:val="0"/>
                <w:bCs w:val="0"/>
                <w:color w:val="auto"/>
                <w:sz w:val="20"/>
                <w:szCs w:val="20"/>
                <w:lang w:val="fr-FR"/>
              </w:rPr>
              <w:t xml:space="preserve"> </w:t>
            </w:r>
            <w:r w:rsidR="00647650" w:rsidRPr="003D764E">
              <w:rPr>
                <w:rStyle w:val="Heading2Char"/>
                <w:rFonts w:asciiTheme="minorHAnsi" w:hAnsiTheme="minorHAnsi" w:cstheme="minorHAnsi"/>
                <w:b w:val="0"/>
                <w:bCs w:val="0"/>
                <w:color w:val="auto"/>
                <w:sz w:val="20"/>
                <w:szCs w:val="20"/>
                <w:lang w:val="fr-FR"/>
              </w:rPr>
              <w:t>0</w:t>
            </w:r>
            <w:r w:rsidR="009E039C" w:rsidRPr="003D764E">
              <w:rPr>
                <w:rStyle w:val="Heading2Char"/>
                <w:rFonts w:asciiTheme="minorHAnsi" w:hAnsiTheme="minorHAnsi" w:cstheme="minorHAnsi"/>
                <w:b w:val="0"/>
                <w:bCs w:val="0"/>
                <w:color w:val="auto"/>
                <w:sz w:val="20"/>
                <w:szCs w:val="20"/>
                <w:lang w:val="fr-FR"/>
              </w:rPr>
              <w:t>,</w:t>
            </w:r>
            <w:r w:rsidR="00647650" w:rsidRPr="003D764E">
              <w:rPr>
                <w:rStyle w:val="Heading2Char"/>
                <w:rFonts w:asciiTheme="minorHAnsi" w:hAnsiTheme="minorHAnsi" w:cstheme="minorHAnsi"/>
                <w:b w:val="0"/>
                <w:bCs w:val="0"/>
                <w:color w:val="auto"/>
                <w:sz w:val="20"/>
                <w:szCs w:val="20"/>
                <w:lang w:val="fr-FR"/>
              </w:rPr>
              <w:t>000</w:t>
            </w:r>
            <w:r w:rsidR="002C0E19" w:rsidRPr="003D764E">
              <w:rPr>
                <w:rStyle w:val="Heading2Char"/>
                <w:rFonts w:asciiTheme="minorHAnsi" w:hAnsiTheme="minorHAnsi" w:cstheme="minorHAnsi"/>
                <w:b w:val="0"/>
                <w:bCs w:val="0"/>
                <w:color w:val="auto"/>
                <w:sz w:val="20"/>
                <w:szCs w:val="20"/>
                <w:lang w:val="fr-FR"/>
              </w:rPr>
              <w:t>2</w:t>
            </w:r>
            <w:r w:rsidR="00647650" w:rsidRPr="003D764E">
              <w:rPr>
                <w:rStyle w:val="Heading2Char"/>
                <w:rFonts w:asciiTheme="minorHAnsi" w:hAnsiTheme="minorHAnsi" w:cstheme="minorHAnsi"/>
                <w:b w:val="0"/>
                <w:bCs w:val="0"/>
                <w:color w:val="auto"/>
                <w:sz w:val="20"/>
                <w:szCs w:val="20"/>
                <w:lang w:val="fr-FR"/>
              </w:rPr>
              <w:t>.</w:t>
            </w:r>
            <w:r w:rsidR="00272B13" w:rsidRPr="003D764E">
              <w:rPr>
                <w:rStyle w:val="FootnoteReference"/>
                <w:rFonts w:asciiTheme="minorHAnsi" w:eastAsiaTheme="majorEastAsia" w:hAnsiTheme="minorHAnsi" w:cstheme="minorHAnsi"/>
                <w:sz w:val="20"/>
                <w:szCs w:val="20"/>
                <w:lang w:val="fr-FR"/>
              </w:rPr>
              <w:footnoteReference w:id="17"/>
            </w:r>
          </w:p>
          <w:p w14:paraId="22A492E5" w14:textId="77777777" w:rsidR="00C12E08" w:rsidRPr="003D764E" w:rsidRDefault="00C12E08" w:rsidP="00C12E08">
            <w:pPr>
              <w:pStyle w:val="NormalWeb"/>
              <w:spacing w:before="0" w:beforeAutospacing="0" w:after="0" w:afterAutospacing="0"/>
              <w:jc w:val="center"/>
              <w:rPr>
                <w:rFonts w:ascii="Arial" w:eastAsiaTheme="majorEastAsia" w:hAnsi="Arial" w:cs="Arial"/>
                <w:sz w:val="20"/>
                <w:szCs w:val="20"/>
                <w:lang w:val="fr-FR"/>
              </w:rPr>
            </w:pPr>
          </w:p>
        </w:tc>
        <w:tc>
          <w:tcPr>
            <w:tcW w:w="1440" w:type="dxa"/>
          </w:tcPr>
          <w:p w14:paraId="22A492E6" w14:textId="77777777" w:rsidR="00EC7653" w:rsidRPr="003D764E" w:rsidRDefault="00EC7653" w:rsidP="007D3197">
            <w:pPr>
              <w:spacing w:beforeLines="20" w:before="48" w:afterLines="20" w:after="48"/>
              <w:jc w:val="center"/>
              <w:rPr>
                <w:rFonts w:cstheme="minorHAnsi"/>
                <w:color w:val="E2A380" w:themeColor="accent4"/>
                <w:sz w:val="20"/>
                <w:szCs w:val="20"/>
                <w:lang w:val="fr-FR"/>
              </w:rPr>
            </w:pPr>
            <w:proofErr w:type="gramStart"/>
            <w:r w:rsidRPr="003D764E">
              <w:rPr>
                <w:sz w:val="20"/>
                <w:szCs w:val="20"/>
                <w:lang w:val="fr-FR"/>
              </w:rPr>
              <w:t>tCO</w:t>
            </w:r>
            <w:proofErr w:type="gramEnd"/>
            <w:r w:rsidRPr="003D764E">
              <w:rPr>
                <w:sz w:val="20"/>
                <w:szCs w:val="20"/>
                <w:vertAlign w:val="subscript"/>
                <w:lang w:val="fr-FR"/>
              </w:rPr>
              <w:t>2</w:t>
            </w:r>
            <w:r w:rsidRPr="003D764E">
              <w:rPr>
                <w:sz w:val="20"/>
                <w:szCs w:val="20"/>
                <w:lang w:val="fr-FR"/>
              </w:rPr>
              <w:t>e/L</w:t>
            </w:r>
          </w:p>
        </w:tc>
      </w:tr>
      <w:tr w:rsidR="00EC7653" w:rsidRPr="003D764E" w14:paraId="22A492EC" w14:textId="77777777" w:rsidTr="005B0A81">
        <w:trPr>
          <w:cantSplit/>
        </w:trPr>
        <w:tc>
          <w:tcPr>
            <w:tcW w:w="1980" w:type="dxa"/>
          </w:tcPr>
          <w:p w14:paraId="22A492E8" w14:textId="77777777" w:rsidR="00EC7653" w:rsidRPr="003D764E" w:rsidRDefault="00FF6CC8" w:rsidP="007D3197">
            <w:pPr>
              <w:spacing w:beforeLines="20" w:before="48" w:afterLines="20" w:after="48"/>
              <w:rPr>
                <w:rFonts w:ascii="Arial" w:eastAsia="Arial" w:hAnsi="Arial" w:cs="Arial"/>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EF</m:t>
                    </m:r>
                  </m:e>
                  <m:sub>
                    <m:r>
                      <w:rPr>
                        <w:rFonts w:ascii="Cambria Math" w:hAnsi="Cambria Math"/>
                        <w:sz w:val="20"/>
                        <w:szCs w:val="20"/>
                        <w:lang w:val="fr-FR"/>
                      </w:rPr>
                      <m:t>production</m:t>
                    </m:r>
                  </m:sub>
                </m:sSub>
              </m:oMath>
            </m:oMathPara>
          </w:p>
        </w:tc>
        <w:tc>
          <w:tcPr>
            <w:tcW w:w="3865" w:type="dxa"/>
          </w:tcPr>
          <w:p w14:paraId="22A492E9" w14:textId="77777777" w:rsidR="00C12E08" w:rsidRPr="003D764E" w:rsidRDefault="00C12E08" w:rsidP="007D3197">
            <w:pPr>
              <w:spacing w:beforeLines="20" w:before="48" w:afterLines="20" w:after="48"/>
              <w:rPr>
                <w:rFonts w:eastAsiaTheme="minorEastAsia" w:cstheme="minorHAnsi"/>
                <w:sz w:val="20"/>
                <w:szCs w:val="20"/>
                <w:lang w:val="fr-FR"/>
              </w:rPr>
            </w:pPr>
            <w:r w:rsidRPr="003D764E">
              <w:rPr>
                <w:rFonts w:eastAsiaTheme="minorEastAsia" w:cstheme="minorHAnsi"/>
                <w:sz w:val="20"/>
                <w:szCs w:val="20"/>
                <w:lang w:val="fr-FR"/>
              </w:rPr>
              <w:t>Facteur d'émission de la production d'éthanol</w:t>
            </w:r>
          </w:p>
        </w:tc>
        <w:tc>
          <w:tcPr>
            <w:tcW w:w="1980" w:type="dxa"/>
          </w:tcPr>
          <w:p w14:paraId="22A492EA" w14:textId="77777777" w:rsidR="00EC7653" w:rsidRPr="003D764E" w:rsidRDefault="00EC7653" w:rsidP="007D3197">
            <w:pPr>
              <w:spacing w:beforeLines="20" w:before="48" w:afterLines="20" w:after="48"/>
              <w:jc w:val="center"/>
              <w:rPr>
                <w:rFonts w:cstheme="minorHAnsi"/>
                <w:color w:val="E2A380" w:themeColor="accent4"/>
                <w:sz w:val="20"/>
                <w:szCs w:val="20"/>
                <w:lang w:val="fr-FR"/>
              </w:rPr>
            </w:pPr>
            <w:r w:rsidRPr="003D764E">
              <w:rPr>
                <w:rStyle w:val="Heading2Char"/>
                <w:rFonts w:ascii="Arial" w:hAnsi="Arial" w:cs="Arial"/>
                <w:b w:val="0"/>
                <w:color w:val="auto"/>
                <w:sz w:val="20"/>
                <w:szCs w:val="20"/>
                <w:lang w:val="fr-FR"/>
              </w:rPr>
              <w:t>0</w:t>
            </w:r>
            <w:r w:rsidR="009E039C" w:rsidRPr="003D764E">
              <w:rPr>
                <w:rStyle w:val="Heading2Char"/>
                <w:rFonts w:ascii="Arial" w:hAnsi="Arial" w:cs="Arial"/>
                <w:b w:val="0"/>
                <w:color w:val="auto"/>
                <w:sz w:val="20"/>
                <w:szCs w:val="20"/>
                <w:lang w:val="fr-FR"/>
              </w:rPr>
              <w:t>,</w:t>
            </w:r>
            <w:r w:rsidRPr="003D764E">
              <w:rPr>
                <w:rStyle w:val="Heading2Char"/>
                <w:rFonts w:ascii="Arial" w:hAnsi="Arial" w:cs="Arial"/>
                <w:b w:val="0"/>
                <w:color w:val="auto"/>
                <w:sz w:val="20"/>
                <w:szCs w:val="20"/>
                <w:lang w:val="fr-FR"/>
              </w:rPr>
              <w:t>00247</w:t>
            </w:r>
            <w:r w:rsidRPr="003D764E">
              <w:rPr>
                <w:rStyle w:val="FootnoteReference"/>
                <w:rFonts w:ascii="Arial" w:eastAsiaTheme="majorEastAsia" w:hAnsi="Arial" w:cs="Arial"/>
                <w:bCs/>
                <w:sz w:val="20"/>
                <w:szCs w:val="20"/>
                <w:lang w:val="fr-FR"/>
              </w:rPr>
              <w:footnoteReference w:id="18"/>
            </w:r>
          </w:p>
        </w:tc>
        <w:tc>
          <w:tcPr>
            <w:tcW w:w="1440" w:type="dxa"/>
          </w:tcPr>
          <w:p w14:paraId="22A492EB" w14:textId="77777777" w:rsidR="00EC7653" w:rsidRPr="003D764E" w:rsidRDefault="00EC7653" w:rsidP="007D3197">
            <w:pPr>
              <w:spacing w:beforeLines="20" w:before="48" w:afterLines="20" w:after="48"/>
              <w:jc w:val="center"/>
              <w:rPr>
                <w:rFonts w:cstheme="minorHAnsi"/>
                <w:color w:val="E2A380" w:themeColor="accent4"/>
                <w:sz w:val="20"/>
                <w:szCs w:val="20"/>
                <w:lang w:val="fr-FR"/>
              </w:rPr>
            </w:pPr>
            <w:proofErr w:type="gramStart"/>
            <w:r w:rsidRPr="003D764E">
              <w:rPr>
                <w:sz w:val="20"/>
                <w:szCs w:val="20"/>
                <w:lang w:val="fr-FR"/>
              </w:rPr>
              <w:t>tCO</w:t>
            </w:r>
            <w:proofErr w:type="gramEnd"/>
            <w:r w:rsidRPr="003D764E">
              <w:rPr>
                <w:sz w:val="20"/>
                <w:szCs w:val="20"/>
                <w:vertAlign w:val="subscript"/>
                <w:lang w:val="fr-FR"/>
              </w:rPr>
              <w:t>2</w:t>
            </w:r>
            <w:r w:rsidRPr="003D764E">
              <w:rPr>
                <w:sz w:val="20"/>
                <w:szCs w:val="20"/>
                <w:lang w:val="fr-FR"/>
              </w:rPr>
              <w:t>e/L</w:t>
            </w:r>
          </w:p>
        </w:tc>
      </w:tr>
    </w:tbl>
    <w:p w14:paraId="22A492ED" w14:textId="77777777" w:rsidR="003929E1" w:rsidRPr="003D764E" w:rsidRDefault="003929E1" w:rsidP="00313B46">
      <w:pPr>
        <w:spacing w:after="0"/>
        <w:rPr>
          <w:sz w:val="20"/>
          <w:szCs w:val="20"/>
          <w:lang w:val="fr-FR"/>
        </w:rPr>
        <w:sectPr w:rsidR="003929E1" w:rsidRPr="003D764E" w:rsidSect="00C11698">
          <w:headerReference w:type="default" r:id="rId12"/>
          <w:footerReference w:type="default" r:id="rId13"/>
          <w:pgSz w:w="11906" w:h="16838" w:code="9"/>
          <w:pgMar w:top="1041" w:right="1361" w:bottom="1134" w:left="1446" w:header="709" w:footer="284" w:gutter="0"/>
          <w:cols w:space="708"/>
          <w:docGrid w:linePitch="360"/>
        </w:sectPr>
      </w:pPr>
    </w:p>
    <w:p w14:paraId="22A492EE" w14:textId="77777777" w:rsidR="003929E1" w:rsidRPr="001364D6" w:rsidRDefault="00C12E08" w:rsidP="0018724D">
      <w:pPr>
        <w:pStyle w:val="Templateheading1"/>
        <w:numPr>
          <w:ilvl w:val="0"/>
          <w:numId w:val="21"/>
        </w:numPr>
        <w:spacing w:before="120"/>
        <w:rPr>
          <w:lang w:val="en-GB"/>
        </w:rPr>
      </w:pPr>
      <w:r w:rsidRPr="001364D6">
        <w:rPr>
          <w:lang w:val="en-GB"/>
        </w:rPr>
        <w:t xml:space="preserve">Exigences </w:t>
      </w:r>
      <w:proofErr w:type="spellStart"/>
      <w:r w:rsidRPr="001364D6">
        <w:rPr>
          <w:lang w:val="en-GB"/>
        </w:rPr>
        <w:t>en</w:t>
      </w:r>
      <w:proofErr w:type="spellEnd"/>
      <w:r w:rsidRPr="001364D6">
        <w:rPr>
          <w:lang w:val="en-GB"/>
        </w:rPr>
        <w:t xml:space="preserve"> matière de </w:t>
      </w:r>
      <w:proofErr w:type="spellStart"/>
      <w:r w:rsidR="00EB6922" w:rsidRPr="001364D6">
        <w:rPr>
          <w:lang w:val="en-GB"/>
        </w:rPr>
        <w:t>suivi</w:t>
      </w:r>
      <w:proofErr w:type="spellEnd"/>
    </w:p>
    <w:p w14:paraId="22A492EF" w14:textId="69F229C2" w:rsidR="00C12E08" w:rsidRPr="003D764E" w:rsidRDefault="00C12E08" w:rsidP="004D1186">
      <w:pPr>
        <w:pStyle w:val="ListParagraph"/>
        <w:numPr>
          <w:ilvl w:val="0"/>
          <w:numId w:val="17"/>
        </w:numPr>
        <w:spacing w:after="0"/>
        <w:rPr>
          <w:rFonts w:cs="Arial"/>
          <w:sz w:val="20"/>
          <w:szCs w:val="20"/>
          <w:lang w:val="fr-FR"/>
        </w:rPr>
      </w:pPr>
      <w:r w:rsidRPr="003D764E">
        <w:rPr>
          <w:rFonts w:cs="Arial"/>
          <w:sz w:val="20"/>
          <w:szCs w:val="20"/>
          <w:lang w:val="fr-FR"/>
        </w:rPr>
        <w:t xml:space="preserve">Afin de pouvoir suivre et tracer les </w:t>
      </w:r>
      <w:r w:rsidR="00115B24">
        <w:rPr>
          <w:rFonts w:cs="Arial"/>
          <w:sz w:val="20"/>
          <w:szCs w:val="20"/>
          <w:lang w:val="fr-FR"/>
        </w:rPr>
        <w:t>réchauds</w:t>
      </w:r>
      <w:r w:rsidRPr="003D764E">
        <w:rPr>
          <w:rFonts w:cs="Arial"/>
          <w:sz w:val="20"/>
          <w:szCs w:val="20"/>
          <w:lang w:val="fr-FR"/>
        </w:rPr>
        <w:t xml:space="preserve"> mis en place, les informations suivantes doivent être collectées dans une base de données centralisée et transparente :</w:t>
      </w:r>
    </w:p>
    <w:p w14:paraId="22A492F0" w14:textId="2CC0D880" w:rsidR="00EB6922" w:rsidRPr="003D764E" w:rsidRDefault="00EB6922" w:rsidP="004D1186">
      <w:pPr>
        <w:pStyle w:val="ListParagraph"/>
        <w:numPr>
          <w:ilvl w:val="0"/>
          <w:numId w:val="14"/>
        </w:numPr>
        <w:spacing w:after="0"/>
        <w:rPr>
          <w:rFonts w:cs="Arial"/>
          <w:sz w:val="20"/>
          <w:szCs w:val="20"/>
          <w:lang w:val="fr-FR"/>
        </w:rPr>
      </w:pPr>
      <w:r w:rsidRPr="003D764E">
        <w:rPr>
          <w:rFonts w:cs="Arial"/>
          <w:sz w:val="20"/>
          <w:szCs w:val="20"/>
          <w:lang w:val="fr-FR"/>
        </w:rPr>
        <w:t xml:space="preserve">Nom du propriétaire du fourneau   </w:t>
      </w:r>
    </w:p>
    <w:p w14:paraId="22A492F1" w14:textId="77777777" w:rsidR="00EB6922" w:rsidRPr="003D764E" w:rsidRDefault="00EB6922" w:rsidP="004D1186">
      <w:pPr>
        <w:pStyle w:val="ListParagraph"/>
        <w:numPr>
          <w:ilvl w:val="0"/>
          <w:numId w:val="14"/>
        </w:numPr>
        <w:spacing w:after="0"/>
        <w:rPr>
          <w:rFonts w:cs="Arial"/>
          <w:sz w:val="20"/>
          <w:szCs w:val="20"/>
          <w:lang w:val="fr-FR"/>
        </w:rPr>
      </w:pPr>
      <w:r w:rsidRPr="003D764E">
        <w:rPr>
          <w:rFonts w:cs="Arial"/>
          <w:sz w:val="20"/>
          <w:szCs w:val="20"/>
          <w:lang w:val="fr-FR"/>
        </w:rPr>
        <w:t>Numéro de téléphone du propriétaire du fourneau</w:t>
      </w:r>
    </w:p>
    <w:p w14:paraId="22A492F2" w14:textId="1FE762C7" w:rsidR="00EB6922" w:rsidRPr="003D764E" w:rsidRDefault="00EB6922" w:rsidP="004D1186">
      <w:pPr>
        <w:pStyle w:val="ListParagraph"/>
        <w:numPr>
          <w:ilvl w:val="0"/>
          <w:numId w:val="14"/>
        </w:numPr>
        <w:spacing w:after="0"/>
        <w:rPr>
          <w:rFonts w:cs="Arial"/>
          <w:sz w:val="20"/>
          <w:szCs w:val="20"/>
          <w:lang w:val="fr-FR"/>
        </w:rPr>
      </w:pPr>
      <w:r w:rsidRPr="003D764E">
        <w:rPr>
          <w:rFonts w:cs="Arial"/>
          <w:sz w:val="20"/>
          <w:szCs w:val="20"/>
          <w:lang w:val="fr-FR"/>
        </w:rPr>
        <w:t>Adresse du propriétaire du fourneau</w:t>
      </w:r>
      <w:r w:rsidR="007C5975">
        <w:rPr>
          <w:rStyle w:val="FootnoteReference"/>
          <w:rFonts w:cs="Arial"/>
          <w:sz w:val="20"/>
          <w:szCs w:val="20"/>
          <w:lang w:val="fr-FR"/>
        </w:rPr>
        <w:footnoteReference w:id="19"/>
      </w:r>
    </w:p>
    <w:p w14:paraId="22A492F3" w14:textId="1D990DA2" w:rsidR="008D5DFD" w:rsidRPr="003D764E" w:rsidRDefault="00EB6922" w:rsidP="004D1186">
      <w:pPr>
        <w:pStyle w:val="ListParagraph"/>
        <w:numPr>
          <w:ilvl w:val="0"/>
          <w:numId w:val="14"/>
        </w:numPr>
        <w:spacing w:after="0"/>
        <w:rPr>
          <w:rFonts w:cs="Arial"/>
          <w:sz w:val="20"/>
          <w:szCs w:val="20"/>
          <w:lang w:val="fr-FR"/>
        </w:rPr>
      </w:pPr>
      <w:r w:rsidRPr="003D764E">
        <w:rPr>
          <w:rFonts w:cs="Arial"/>
          <w:sz w:val="20"/>
          <w:szCs w:val="20"/>
          <w:lang w:val="fr-FR"/>
        </w:rPr>
        <w:t>Numéro de série unique attribué au fourneau</w:t>
      </w:r>
      <w:r w:rsidR="00893BB6">
        <w:rPr>
          <w:rFonts w:cs="Arial"/>
          <w:sz w:val="20"/>
          <w:szCs w:val="20"/>
          <w:lang w:val="fr-FR"/>
        </w:rPr>
        <w:t xml:space="preserve"> </w:t>
      </w:r>
      <w:r w:rsidR="00893BB6" w:rsidRPr="00893BB6">
        <w:rPr>
          <w:rFonts w:cs="Arial"/>
          <w:sz w:val="20"/>
          <w:szCs w:val="20"/>
          <w:lang w:val="fr-FR"/>
        </w:rPr>
        <w:t>ou le numéro d'identification du ménage</w:t>
      </w:r>
      <w:r w:rsidR="008D5DFD" w:rsidRPr="003D764E">
        <w:rPr>
          <w:rFonts w:cs="Arial"/>
          <w:sz w:val="20"/>
          <w:szCs w:val="20"/>
          <w:lang w:val="fr-FR"/>
        </w:rPr>
        <w:t xml:space="preserve"> </w:t>
      </w:r>
      <w:r w:rsidR="008D5DFD" w:rsidRPr="003D764E">
        <w:rPr>
          <w:rStyle w:val="FootnoteReference"/>
          <w:rFonts w:cs="Arial"/>
          <w:sz w:val="20"/>
          <w:szCs w:val="20"/>
          <w:lang w:val="fr-FR"/>
        </w:rPr>
        <w:footnoteReference w:id="20"/>
      </w:r>
    </w:p>
    <w:p w14:paraId="22A492F4" w14:textId="77777777" w:rsidR="00EB6922" w:rsidRPr="003D764E" w:rsidRDefault="00EB6922" w:rsidP="004D1186">
      <w:pPr>
        <w:pStyle w:val="ListParagraph"/>
        <w:numPr>
          <w:ilvl w:val="0"/>
          <w:numId w:val="14"/>
        </w:numPr>
        <w:spacing w:after="0"/>
        <w:rPr>
          <w:rFonts w:cs="Arial"/>
          <w:sz w:val="20"/>
          <w:szCs w:val="20"/>
          <w:lang w:val="fr-FR"/>
        </w:rPr>
      </w:pPr>
      <w:r w:rsidRPr="003D764E">
        <w:rPr>
          <w:rFonts w:cs="Arial"/>
          <w:sz w:val="20"/>
          <w:szCs w:val="20"/>
          <w:lang w:val="fr-FR"/>
        </w:rPr>
        <w:t>Date d'enregistrement du fourneau</w:t>
      </w:r>
    </w:p>
    <w:p w14:paraId="22A492F5" w14:textId="7A50666C" w:rsidR="00EB6922" w:rsidRPr="003D764E" w:rsidRDefault="00EB6922" w:rsidP="004D1186">
      <w:pPr>
        <w:pStyle w:val="ListParagraph"/>
        <w:numPr>
          <w:ilvl w:val="0"/>
          <w:numId w:val="14"/>
        </w:numPr>
        <w:spacing w:after="0"/>
        <w:rPr>
          <w:rFonts w:cs="Arial"/>
          <w:sz w:val="20"/>
          <w:szCs w:val="20"/>
          <w:lang w:val="fr-FR"/>
        </w:rPr>
      </w:pPr>
      <w:r w:rsidRPr="003D764E">
        <w:rPr>
          <w:rFonts w:cs="Arial"/>
          <w:sz w:val="20"/>
          <w:szCs w:val="20"/>
          <w:lang w:val="fr-FR"/>
        </w:rPr>
        <w:t>Combustible principal utilisé avant de recevoir un fourneau amélioré (c'est-à-dire bois de chauffage ou charbon de bois)</w:t>
      </w:r>
      <w:r w:rsidR="00DF3905">
        <w:rPr>
          <w:rStyle w:val="FootnoteReference"/>
          <w:rFonts w:cs="Arial"/>
          <w:sz w:val="20"/>
          <w:szCs w:val="20"/>
          <w:lang w:val="fr-FR"/>
        </w:rPr>
        <w:footnoteReference w:id="21"/>
      </w:r>
    </w:p>
    <w:p w14:paraId="22A492F6" w14:textId="48CE350F" w:rsidR="00EB6922" w:rsidRPr="003D764E" w:rsidRDefault="003D764E" w:rsidP="004D1186">
      <w:pPr>
        <w:pStyle w:val="ListParagraph"/>
        <w:numPr>
          <w:ilvl w:val="0"/>
          <w:numId w:val="14"/>
        </w:numPr>
        <w:spacing w:after="0"/>
        <w:rPr>
          <w:rFonts w:cs="Arial"/>
          <w:sz w:val="20"/>
          <w:szCs w:val="20"/>
          <w:lang w:val="fr-FR"/>
        </w:rPr>
      </w:pPr>
      <w:r w:rsidRPr="003D764E">
        <w:rPr>
          <w:rFonts w:cs="Arial"/>
          <w:sz w:val="20"/>
          <w:szCs w:val="20"/>
          <w:lang w:val="fr-FR"/>
        </w:rPr>
        <w:t>Type de dispositif</w:t>
      </w:r>
      <w:r>
        <w:rPr>
          <w:rFonts w:cs="Arial"/>
          <w:sz w:val="20"/>
          <w:szCs w:val="20"/>
          <w:lang w:val="fr-FR"/>
        </w:rPr>
        <w:t>s</w:t>
      </w:r>
      <w:r w:rsidRPr="003D764E">
        <w:rPr>
          <w:rFonts w:cs="Arial"/>
          <w:sz w:val="20"/>
          <w:szCs w:val="20"/>
          <w:lang w:val="fr-FR"/>
        </w:rPr>
        <w:t xml:space="preserve"> de</w:t>
      </w:r>
      <w:r w:rsidR="0062072E">
        <w:rPr>
          <w:rFonts w:cs="Arial"/>
          <w:sz w:val="20"/>
          <w:szCs w:val="20"/>
          <w:lang w:val="fr-FR"/>
        </w:rPr>
        <w:t xml:space="preserve"> </w:t>
      </w:r>
      <w:r w:rsidRPr="003D764E">
        <w:rPr>
          <w:rFonts w:cs="Arial"/>
          <w:sz w:val="20"/>
          <w:szCs w:val="20"/>
          <w:lang w:val="fr-FR"/>
        </w:rPr>
        <w:t>l'activité (si plus d'un type est installé)</w:t>
      </w:r>
    </w:p>
    <w:p w14:paraId="22A492F7" w14:textId="77777777" w:rsidR="00C12E08" w:rsidRPr="003D764E" w:rsidRDefault="00C12E08" w:rsidP="00C12E08">
      <w:pPr>
        <w:pStyle w:val="Templateheading1"/>
        <w:spacing w:after="0"/>
        <w:rPr>
          <w:sz w:val="20"/>
          <w:szCs w:val="20"/>
          <w:lang w:val="fr-FR"/>
        </w:rPr>
      </w:pPr>
    </w:p>
    <w:p w14:paraId="22A492F8" w14:textId="77777777" w:rsidR="001F2327" w:rsidRPr="003D764E" w:rsidRDefault="003D764E" w:rsidP="004D1186">
      <w:pPr>
        <w:pStyle w:val="Templateheading1"/>
        <w:numPr>
          <w:ilvl w:val="1"/>
          <w:numId w:val="15"/>
        </w:numPr>
        <w:spacing w:after="0"/>
        <w:rPr>
          <w:sz w:val="20"/>
          <w:szCs w:val="20"/>
          <w:lang w:val="fr-FR"/>
        </w:rPr>
      </w:pPr>
      <w:r w:rsidRPr="003D764E">
        <w:rPr>
          <w:sz w:val="20"/>
          <w:szCs w:val="20"/>
          <w:lang w:val="fr-FR"/>
        </w:rPr>
        <w:t>Paramètres suivis</w:t>
      </w:r>
    </w:p>
    <w:p w14:paraId="22A492F9" w14:textId="77777777" w:rsidR="007917A2" w:rsidRPr="003D764E" w:rsidRDefault="007917A2" w:rsidP="00313B46">
      <w:pPr>
        <w:pStyle w:val="Templateheading1"/>
        <w:spacing w:after="0"/>
        <w:rPr>
          <w:sz w:val="20"/>
          <w:szCs w:val="20"/>
          <w:lang w:val="fr-FR"/>
        </w:rPr>
      </w:pPr>
    </w:p>
    <w:tbl>
      <w:tblPr>
        <w:tblW w:w="52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661"/>
        <w:gridCol w:w="1376"/>
        <w:gridCol w:w="5612"/>
        <w:gridCol w:w="966"/>
      </w:tblGrid>
      <w:tr w:rsidR="006D2F1B" w:rsidRPr="003D764E" w14:paraId="22A492FF" w14:textId="77777777" w:rsidTr="0018724D">
        <w:trPr>
          <w:cantSplit/>
          <w:trHeight w:val="70"/>
          <w:tblHeader/>
        </w:trPr>
        <w:tc>
          <w:tcPr>
            <w:tcW w:w="462" w:type="pct"/>
            <w:tcBorders>
              <w:top w:val="single" w:sz="4" w:space="0" w:color="auto"/>
            </w:tcBorders>
            <w:shd w:val="clear" w:color="auto" w:fill="FFFFFF" w:themeFill="background1"/>
          </w:tcPr>
          <w:p w14:paraId="22A492FA" w14:textId="77777777" w:rsidR="001D0AD2" w:rsidRPr="003D764E" w:rsidRDefault="001D0AD2" w:rsidP="007D3197">
            <w:pPr>
              <w:spacing w:beforeLines="20" w:before="48" w:afterLines="20" w:after="48"/>
              <w:rPr>
                <w:rFonts w:ascii="Arial" w:eastAsia="Arial" w:hAnsi="Arial" w:cs="Arial"/>
                <w:b/>
                <w:sz w:val="20"/>
                <w:szCs w:val="20"/>
                <w:lang w:val="fr-FR"/>
              </w:rPr>
            </w:pPr>
            <w:r w:rsidRPr="003D764E">
              <w:rPr>
                <w:rFonts w:ascii="Arial" w:eastAsia="Arial" w:hAnsi="Arial" w:cs="Arial"/>
                <w:b/>
                <w:sz w:val="20"/>
                <w:szCs w:val="20"/>
                <w:lang w:val="fr-FR"/>
              </w:rPr>
              <w:t>Paramètres</w:t>
            </w:r>
          </w:p>
        </w:tc>
        <w:tc>
          <w:tcPr>
            <w:tcW w:w="348" w:type="pct"/>
            <w:tcBorders>
              <w:top w:val="single" w:sz="4" w:space="0" w:color="auto"/>
            </w:tcBorders>
            <w:shd w:val="clear" w:color="auto" w:fill="FFFFFF" w:themeFill="background1"/>
          </w:tcPr>
          <w:p w14:paraId="22A492FB" w14:textId="77777777" w:rsidR="001D0AD2" w:rsidRPr="003D764E" w:rsidRDefault="001D0AD2" w:rsidP="007D3197">
            <w:pPr>
              <w:spacing w:beforeLines="20" w:before="48" w:afterLines="20" w:after="48"/>
              <w:rPr>
                <w:rFonts w:ascii="Arial" w:eastAsia="Arial" w:hAnsi="Arial" w:cs="Arial"/>
                <w:b/>
                <w:sz w:val="20"/>
                <w:szCs w:val="20"/>
                <w:lang w:val="fr-FR"/>
              </w:rPr>
            </w:pPr>
            <w:r w:rsidRPr="003D764E">
              <w:rPr>
                <w:rFonts w:ascii="Arial" w:eastAsia="Arial" w:hAnsi="Arial" w:cs="Arial"/>
                <w:b/>
                <w:sz w:val="20"/>
                <w:szCs w:val="20"/>
                <w:lang w:val="fr-FR"/>
              </w:rPr>
              <w:t>Unité</w:t>
            </w:r>
          </w:p>
        </w:tc>
        <w:tc>
          <w:tcPr>
            <w:tcW w:w="725" w:type="pct"/>
            <w:tcBorders>
              <w:top w:val="single" w:sz="4" w:space="0" w:color="auto"/>
            </w:tcBorders>
            <w:shd w:val="clear" w:color="auto" w:fill="FFFFFF" w:themeFill="background1"/>
          </w:tcPr>
          <w:p w14:paraId="22A492FC" w14:textId="77777777" w:rsidR="001D0AD2" w:rsidRPr="003D764E" w:rsidRDefault="006D2F1B" w:rsidP="007D3197">
            <w:pPr>
              <w:spacing w:beforeLines="20" w:before="48" w:afterLines="20" w:after="48"/>
              <w:rPr>
                <w:rFonts w:ascii="Arial" w:eastAsia="Arial" w:hAnsi="Arial" w:cs="Arial"/>
                <w:b/>
                <w:sz w:val="20"/>
                <w:szCs w:val="20"/>
                <w:lang w:val="fr-FR"/>
              </w:rPr>
            </w:pPr>
            <w:r w:rsidRPr="003D764E">
              <w:rPr>
                <w:rFonts w:ascii="Arial" w:eastAsia="Arial" w:hAnsi="Arial" w:cs="Arial"/>
                <w:b/>
                <w:sz w:val="20"/>
                <w:szCs w:val="20"/>
                <w:lang w:val="fr-FR"/>
              </w:rPr>
              <w:t>Description</w:t>
            </w:r>
          </w:p>
        </w:tc>
        <w:tc>
          <w:tcPr>
            <w:tcW w:w="2956" w:type="pct"/>
            <w:tcBorders>
              <w:top w:val="single" w:sz="4" w:space="0" w:color="auto"/>
            </w:tcBorders>
            <w:shd w:val="clear" w:color="auto" w:fill="FFFFFF" w:themeFill="background1"/>
          </w:tcPr>
          <w:p w14:paraId="22A492FD" w14:textId="77777777" w:rsidR="001D0AD2" w:rsidRPr="003D764E" w:rsidRDefault="001D0AD2" w:rsidP="007D3197">
            <w:pPr>
              <w:spacing w:beforeLines="20" w:before="48" w:afterLines="20" w:after="48"/>
              <w:jc w:val="center"/>
              <w:rPr>
                <w:rFonts w:ascii="Arial" w:eastAsia="Arial" w:hAnsi="Arial" w:cs="Arial"/>
                <w:b/>
                <w:sz w:val="20"/>
                <w:szCs w:val="20"/>
                <w:lang w:val="fr-FR"/>
              </w:rPr>
            </w:pPr>
            <w:r w:rsidRPr="003D764E">
              <w:rPr>
                <w:rFonts w:ascii="Arial" w:eastAsia="Arial" w:hAnsi="Arial" w:cs="Arial"/>
                <w:b/>
                <w:sz w:val="20"/>
                <w:szCs w:val="20"/>
                <w:lang w:val="fr-FR"/>
              </w:rPr>
              <w:t>Approche de suivi</w:t>
            </w:r>
          </w:p>
        </w:tc>
        <w:tc>
          <w:tcPr>
            <w:tcW w:w="509" w:type="pct"/>
            <w:vAlign w:val="center"/>
          </w:tcPr>
          <w:p w14:paraId="22A492FE" w14:textId="77777777" w:rsidR="006D2F1B" w:rsidRPr="003D764E" w:rsidRDefault="00063373" w:rsidP="007D3197">
            <w:pPr>
              <w:spacing w:beforeLines="20" w:before="48" w:afterLines="20" w:after="48"/>
              <w:rPr>
                <w:rFonts w:ascii="Arial" w:eastAsia="Arial" w:hAnsi="Arial" w:cs="Arial"/>
                <w:sz w:val="20"/>
                <w:szCs w:val="20"/>
                <w:lang w:val="fr-FR"/>
              </w:rPr>
            </w:pPr>
            <w:r w:rsidRPr="003D764E">
              <w:rPr>
                <w:rFonts w:ascii="Arial" w:eastAsia="Arial" w:hAnsi="Arial" w:cs="Arial"/>
                <w:b/>
                <w:sz w:val="20"/>
                <w:szCs w:val="20"/>
                <w:lang w:val="fr-FR"/>
              </w:rPr>
              <w:t>F</w:t>
            </w:r>
            <w:r w:rsidR="006D2F1B" w:rsidRPr="003D764E">
              <w:rPr>
                <w:rFonts w:ascii="Arial" w:eastAsia="Arial" w:hAnsi="Arial" w:cs="Arial"/>
                <w:b/>
                <w:sz w:val="20"/>
                <w:szCs w:val="20"/>
                <w:lang w:val="fr-FR"/>
              </w:rPr>
              <w:t>r</w:t>
            </w:r>
            <w:r w:rsidRPr="003D764E">
              <w:rPr>
                <w:rFonts w:ascii="Arial" w:eastAsia="Arial" w:hAnsi="Arial" w:cs="Arial"/>
                <w:b/>
                <w:sz w:val="20"/>
                <w:szCs w:val="20"/>
                <w:lang w:val="fr-FR"/>
              </w:rPr>
              <w:t>é</w:t>
            </w:r>
            <w:r w:rsidR="006D2F1B" w:rsidRPr="003D764E">
              <w:rPr>
                <w:rFonts w:ascii="Arial" w:eastAsia="Arial" w:hAnsi="Arial" w:cs="Arial"/>
                <w:b/>
                <w:sz w:val="20"/>
                <w:szCs w:val="20"/>
                <w:lang w:val="fr-FR"/>
              </w:rPr>
              <w:t>quenc</w:t>
            </w:r>
            <w:r w:rsidRPr="003D764E">
              <w:rPr>
                <w:rFonts w:ascii="Arial" w:eastAsia="Arial" w:hAnsi="Arial" w:cs="Arial"/>
                <w:b/>
                <w:sz w:val="20"/>
                <w:szCs w:val="20"/>
                <w:lang w:val="fr-FR"/>
              </w:rPr>
              <w:t>e du suivi</w:t>
            </w:r>
          </w:p>
        </w:tc>
      </w:tr>
      <w:tr w:rsidR="00FA2643" w:rsidRPr="003D764E" w14:paraId="22A49301" w14:textId="77777777" w:rsidTr="009B4ECC">
        <w:trPr>
          <w:cantSplit/>
          <w:trHeight w:val="20"/>
        </w:trPr>
        <w:tc>
          <w:tcPr>
            <w:tcW w:w="5000" w:type="pct"/>
            <w:gridSpan w:val="5"/>
            <w:tcBorders>
              <w:top w:val="single" w:sz="4" w:space="0" w:color="auto"/>
              <w:left w:val="single" w:sz="4" w:space="0" w:color="auto"/>
              <w:bottom w:val="single" w:sz="4" w:space="0" w:color="auto"/>
              <w:right w:val="single" w:sz="4" w:space="0" w:color="auto"/>
            </w:tcBorders>
          </w:tcPr>
          <w:p w14:paraId="22A49300" w14:textId="77777777" w:rsidR="00BA7759" w:rsidRPr="003D764E" w:rsidRDefault="00E15EC8" w:rsidP="007D3197">
            <w:pPr>
              <w:spacing w:beforeLines="20" w:before="48" w:afterLines="20" w:after="48"/>
              <w:contextualSpacing/>
              <w:rPr>
                <w:rFonts w:ascii="Arial" w:eastAsia="Arial" w:hAnsi="Arial" w:cs="Arial"/>
                <w:sz w:val="20"/>
                <w:szCs w:val="20"/>
                <w:lang w:val="fr-FR"/>
              </w:rPr>
            </w:pPr>
            <w:r w:rsidRPr="003D764E">
              <w:rPr>
                <w:rFonts w:ascii="Arial" w:eastAsia="Arial" w:hAnsi="Arial" w:cs="Arial"/>
                <w:b/>
                <w:sz w:val="20"/>
                <w:szCs w:val="20"/>
                <w:lang w:val="fr-FR"/>
              </w:rPr>
              <w:t>T</w:t>
            </w:r>
            <w:r w:rsidR="00DA500B" w:rsidRPr="003D764E">
              <w:rPr>
                <w:rFonts w:ascii="Arial" w:eastAsia="Arial" w:hAnsi="Arial" w:cs="Arial"/>
                <w:b/>
                <w:sz w:val="20"/>
                <w:szCs w:val="20"/>
                <w:lang w:val="fr-FR"/>
              </w:rPr>
              <w:t>outes les options</w:t>
            </w:r>
          </w:p>
        </w:tc>
      </w:tr>
      <w:tr w:rsidR="008960BA" w:rsidRPr="003D764E" w14:paraId="22A49308" w14:textId="77777777" w:rsidTr="0018724D">
        <w:trPr>
          <w:cantSplit/>
          <w:trHeight w:val="20"/>
        </w:trPr>
        <w:tc>
          <w:tcPr>
            <w:tcW w:w="462" w:type="pct"/>
          </w:tcPr>
          <w:p w14:paraId="22A49302" w14:textId="77777777" w:rsidR="008960BA" w:rsidRPr="003D764E" w:rsidRDefault="00FF6CC8" w:rsidP="00313B46">
            <w:pPr>
              <w:pStyle w:val="NormalWeb"/>
              <w:spacing w:before="0" w:beforeAutospacing="0" w:after="0" w:afterAutospacing="0" w:line="276" w:lineRule="auto"/>
              <w:rPr>
                <w:rFonts w:ascii="Cambria Math" w:hAnsi="Cambria Math"/>
                <w:sz w:val="20"/>
                <w:szCs w:val="20"/>
                <w:lang w:val="fr-FR"/>
              </w:rPr>
            </w:pPr>
            <m:oMathPara>
              <m:oMath>
                <m:sSub>
                  <m:sSubPr>
                    <m:ctrlPr>
                      <w:rPr>
                        <w:rFonts w:ascii="Cambria Math" w:hAnsi="Cambria Math"/>
                        <w:b/>
                        <w:bCs/>
                        <w:i/>
                        <w:sz w:val="20"/>
                        <w:szCs w:val="20"/>
                        <w:lang w:val="fr-FR"/>
                      </w:rPr>
                    </m:ctrlPr>
                  </m:sSubPr>
                  <m:e>
                    <m:r>
                      <m:rPr>
                        <m:sty m:val="bi"/>
                      </m:rPr>
                      <w:rPr>
                        <w:rFonts w:ascii="Cambria Math" w:hAnsi="Cambria Math"/>
                        <w:sz w:val="20"/>
                        <w:szCs w:val="20"/>
                        <w:lang w:val="fr-FR"/>
                      </w:rPr>
                      <m:t>N</m:t>
                    </m:r>
                    <m:ctrlPr>
                      <w:rPr>
                        <w:rFonts w:ascii="Cambria Math" w:hAnsi="Cambria Math"/>
                        <w:b/>
                        <w:i/>
                        <w:sz w:val="20"/>
                        <w:szCs w:val="20"/>
                        <w:lang w:val="fr-FR"/>
                      </w:rPr>
                    </m:ctrlPr>
                  </m:e>
                  <m:sub>
                    <m:r>
                      <m:rPr>
                        <m:sty m:val="bi"/>
                      </m:rPr>
                      <w:rPr>
                        <w:rFonts w:ascii="Cambria Math" w:hAnsi="Cambria Math"/>
                        <w:sz w:val="20"/>
                        <w:szCs w:val="20"/>
                        <w:lang w:val="fr-FR"/>
                      </w:rPr>
                      <m:t>y</m:t>
                    </m:r>
                    <m:r>
                      <m:rPr>
                        <m:sty m:val="bi"/>
                      </m:rPr>
                      <w:rPr>
                        <w:rFonts w:ascii="Cambria Math" w:hAnsi="Cambria Math"/>
                        <w:sz w:val="20"/>
                        <w:szCs w:val="20"/>
                        <w:lang w:val="fr-FR"/>
                      </w:rPr>
                      <m:t>,</m:t>
                    </m:r>
                    <m:r>
                      <m:rPr>
                        <m:sty m:val="bi"/>
                      </m:rPr>
                      <w:rPr>
                        <w:rFonts w:ascii="Cambria Math" w:hAnsi="Cambria Math"/>
                        <w:sz w:val="20"/>
                        <w:szCs w:val="20"/>
                        <w:lang w:val="fr-FR"/>
                      </w:rPr>
                      <m:t>j</m:t>
                    </m:r>
                  </m:sub>
                </m:sSub>
              </m:oMath>
            </m:oMathPara>
          </w:p>
          <w:p w14:paraId="22A49303" w14:textId="77777777" w:rsidR="008960BA" w:rsidRPr="003D764E" w:rsidRDefault="008960BA" w:rsidP="00313B46">
            <w:pPr>
              <w:pStyle w:val="NormalWeb"/>
              <w:spacing w:before="0" w:beforeAutospacing="0" w:after="0" w:afterAutospacing="0" w:line="276" w:lineRule="auto"/>
              <w:rPr>
                <w:rFonts w:ascii="Cambria Math" w:hAnsi="Cambria Math" w:cs="Cambria Math"/>
                <w:position w:val="4"/>
                <w:sz w:val="20"/>
                <w:szCs w:val="20"/>
                <w:lang w:val="fr-FR"/>
              </w:rPr>
            </w:pPr>
          </w:p>
        </w:tc>
        <w:tc>
          <w:tcPr>
            <w:tcW w:w="348" w:type="pct"/>
          </w:tcPr>
          <w:p w14:paraId="22A49304" w14:textId="77777777" w:rsidR="001D0AD2" w:rsidRPr="003D764E" w:rsidRDefault="001D0AD2"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Nombre de ménages</w:t>
            </w:r>
          </w:p>
        </w:tc>
        <w:tc>
          <w:tcPr>
            <w:tcW w:w="725" w:type="pct"/>
          </w:tcPr>
          <w:p w14:paraId="22A49305" w14:textId="77777777" w:rsidR="001D0AD2" w:rsidRPr="003D764E" w:rsidRDefault="001D0AD2"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 xml:space="preserve">Nombre </w:t>
            </w:r>
            <w:r w:rsidR="00DA500B" w:rsidRPr="003D764E">
              <w:rPr>
                <w:rFonts w:ascii="Arial" w:eastAsia="Arial" w:hAnsi="Arial" w:cs="Arial"/>
                <w:sz w:val="20"/>
                <w:szCs w:val="20"/>
                <w:lang w:val="fr-FR"/>
              </w:rPr>
              <w:t>total</w:t>
            </w:r>
            <w:r w:rsidRPr="003D764E">
              <w:rPr>
                <w:rFonts w:ascii="Arial" w:eastAsia="Arial" w:hAnsi="Arial" w:cs="Arial"/>
                <w:sz w:val="20"/>
                <w:szCs w:val="20"/>
                <w:lang w:val="fr-FR"/>
              </w:rPr>
              <w:t xml:space="preserve"> de dispositifs d</w:t>
            </w:r>
            <w:r w:rsidR="00DA500B" w:rsidRPr="003D764E">
              <w:rPr>
                <w:rFonts w:ascii="Arial" w:eastAsia="Arial" w:hAnsi="Arial" w:cs="Arial"/>
                <w:sz w:val="20"/>
                <w:szCs w:val="20"/>
                <w:lang w:val="fr-FR"/>
              </w:rPr>
              <w:t>e l</w:t>
            </w:r>
            <w:r w:rsidRPr="003D764E">
              <w:rPr>
                <w:rFonts w:ascii="Arial" w:eastAsia="Arial" w:hAnsi="Arial" w:cs="Arial"/>
                <w:sz w:val="20"/>
                <w:szCs w:val="20"/>
                <w:lang w:val="fr-FR"/>
              </w:rPr>
              <w:t>'activité du lot j enregistrés dans le cadre de l'activité (nombre)</w:t>
            </w:r>
          </w:p>
        </w:tc>
        <w:tc>
          <w:tcPr>
            <w:tcW w:w="2956" w:type="pct"/>
          </w:tcPr>
          <w:p w14:paraId="22A49306" w14:textId="77777777" w:rsidR="001D0AD2" w:rsidRPr="003D764E" w:rsidRDefault="001D0AD2" w:rsidP="005B0A81">
            <w:pPr>
              <w:autoSpaceDE w:val="0"/>
              <w:autoSpaceDN w:val="0"/>
              <w:adjustRightInd w:val="0"/>
              <w:spacing w:after="0" w:line="240" w:lineRule="auto"/>
              <w:rPr>
                <w:rFonts w:ascii="Arial" w:eastAsia="Arial" w:hAnsi="Arial" w:cs="Arial"/>
                <w:sz w:val="20"/>
                <w:szCs w:val="20"/>
                <w:lang w:val="fr-FR"/>
              </w:rPr>
            </w:pPr>
            <w:r w:rsidRPr="003D764E">
              <w:rPr>
                <w:rFonts w:ascii="Arial" w:eastAsia="Arial" w:hAnsi="Arial" w:cs="Arial"/>
                <w:b/>
                <w:bCs/>
                <w:sz w:val="20"/>
                <w:szCs w:val="20"/>
                <w:lang w:val="fr-FR"/>
              </w:rPr>
              <w:t>Source des données</w:t>
            </w:r>
            <w:r w:rsidRPr="003D764E">
              <w:rPr>
                <w:rFonts w:ascii="Arial" w:eastAsia="Arial" w:hAnsi="Arial" w:cs="Arial"/>
                <w:sz w:val="20"/>
                <w:szCs w:val="20"/>
                <w:lang w:val="fr-FR"/>
              </w:rPr>
              <w:t xml:space="preserve"> : </w:t>
            </w:r>
            <w:r w:rsidR="003D764E" w:rsidRPr="003D764E">
              <w:rPr>
                <w:rFonts w:ascii="Arial" w:eastAsia="Arial" w:hAnsi="Arial" w:cs="Arial"/>
                <w:sz w:val="20"/>
                <w:szCs w:val="20"/>
                <w:lang w:val="fr-FR"/>
              </w:rPr>
              <w:t>Enregistrées</w:t>
            </w:r>
            <w:r w:rsidR="007D3197">
              <w:rPr>
                <w:rFonts w:ascii="Arial" w:eastAsia="Arial" w:hAnsi="Arial" w:cs="Arial"/>
                <w:sz w:val="20"/>
                <w:szCs w:val="20"/>
                <w:lang w:val="fr-FR"/>
              </w:rPr>
              <w:t xml:space="preserve"> </w:t>
            </w:r>
            <w:r w:rsidR="003D764E" w:rsidRPr="003D764E">
              <w:rPr>
                <w:rFonts w:ascii="Arial" w:eastAsia="Arial" w:hAnsi="Arial" w:cs="Arial"/>
                <w:sz w:val="20"/>
                <w:szCs w:val="20"/>
                <w:lang w:val="fr-FR"/>
              </w:rPr>
              <w:t>en</w:t>
            </w:r>
            <w:r w:rsidR="00A948B3" w:rsidRPr="003D764E">
              <w:rPr>
                <w:rFonts w:ascii="Arial" w:eastAsia="Arial" w:hAnsi="Arial" w:cs="Arial"/>
                <w:sz w:val="20"/>
                <w:szCs w:val="20"/>
                <w:lang w:val="fr-FR"/>
              </w:rPr>
              <w:t xml:space="preserve"> permanence</w:t>
            </w:r>
            <w:r w:rsidRPr="003D764E">
              <w:rPr>
                <w:rFonts w:ascii="Arial" w:eastAsia="Arial" w:hAnsi="Arial" w:cs="Arial"/>
                <w:sz w:val="20"/>
                <w:szCs w:val="20"/>
                <w:lang w:val="fr-FR"/>
              </w:rPr>
              <w:t xml:space="preserve"> dans la base de données de</w:t>
            </w:r>
            <w:r w:rsidR="00DA500B" w:rsidRPr="003D764E">
              <w:rPr>
                <w:rFonts w:ascii="Arial" w:eastAsia="Arial" w:hAnsi="Arial" w:cs="Arial"/>
                <w:sz w:val="20"/>
                <w:szCs w:val="20"/>
                <w:lang w:val="fr-FR"/>
              </w:rPr>
              <w:t xml:space="preserve"> l’</w:t>
            </w:r>
            <w:r w:rsidRPr="003D764E">
              <w:rPr>
                <w:rFonts w:ascii="Arial" w:eastAsia="Arial" w:hAnsi="Arial" w:cs="Arial"/>
                <w:sz w:val="20"/>
                <w:szCs w:val="20"/>
                <w:lang w:val="fr-FR"/>
              </w:rPr>
              <w:t>activité, avec des document</w:t>
            </w:r>
            <w:r w:rsidR="00DA500B" w:rsidRPr="003D764E">
              <w:rPr>
                <w:rFonts w:ascii="Arial" w:eastAsia="Arial" w:hAnsi="Arial" w:cs="Arial"/>
                <w:sz w:val="20"/>
                <w:szCs w:val="20"/>
                <w:lang w:val="fr-FR"/>
              </w:rPr>
              <w:t xml:space="preserve">s </w:t>
            </w:r>
            <w:r w:rsidR="00A948B3" w:rsidRPr="003D764E">
              <w:rPr>
                <w:rFonts w:ascii="Arial" w:eastAsia="Arial" w:hAnsi="Arial" w:cs="Arial"/>
                <w:sz w:val="20"/>
                <w:szCs w:val="20"/>
                <w:lang w:val="fr-FR"/>
              </w:rPr>
              <w:t>justificatifs</w:t>
            </w:r>
            <w:r w:rsidRPr="003D764E">
              <w:rPr>
                <w:rFonts w:ascii="Arial" w:eastAsia="Arial" w:hAnsi="Arial" w:cs="Arial"/>
                <w:sz w:val="20"/>
                <w:szCs w:val="20"/>
                <w:lang w:val="fr-FR"/>
              </w:rPr>
              <w:t xml:space="preserve"> vérifiables à l'appui des chiffres déclarés.</w:t>
            </w:r>
          </w:p>
        </w:tc>
        <w:tc>
          <w:tcPr>
            <w:tcW w:w="509" w:type="pct"/>
            <w:vAlign w:val="center"/>
          </w:tcPr>
          <w:p w14:paraId="22A49307" w14:textId="77777777" w:rsidR="008960BA" w:rsidRPr="003D764E" w:rsidRDefault="00A948B3" w:rsidP="007D3197">
            <w:pPr>
              <w:spacing w:beforeLines="20" w:before="48" w:afterLines="20" w:after="48"/>
              <w:contextualSpacing/>
              <w:jc w:val="center"/>
              <w:rPr>
                <w:rFonts w:ascii="Arial" w:eastAsia="Arial" w:hAnsi="Arial" w:cs="Arial"/>
                <w:sz w:val="20"/>
                <w:szCs w:val="20"/>
                <w:lang w:val="fr-FR"/>
              </w:rPr>
            </w:pPr>
            <w:r w:rsidRPr="003D764E">
              <w:rPr>
                <w:rFonts w:ascii="Arial" w:eastAsia="Arial" w:hAnsi="Arial" w:cs="Arial"/>
                <w:sz w:val="20"/>
                <w:szCs w:val="20"/>
                <w:lang w:val="fr-FR"/>
              </w:rPr>
              <w:t>En permanence</w:t>
            </w:r>
          </w:p>
        </w:tc>
      </w:tr>
      <w:tr w:rsidR="00A948B3" w:rsidRPr="003D764E" w14:paraId="22A49310" w14:textId="77777777" w:rsidTr="0018724D">
        <w:trPr>
          <w:cantSplit/>
          <w:trHeight w:val="20"/>
        </w:trPr>
        <w:tc>
          <w:tcPr>
            <w:tcW w:w="462" w:type="pct"/>
          </w:tcPr>
          <w:p w14:paraId="22A49309" w14:textId="77777777" w:rsidR="00A948B3" w:rsidRPr="003D764E" w:rsidRDefault="00A948B3" w:rsidP="00A948B3">
            <w:pPr>
              <w:pStyle w:val="NormalWeb"/>
              <w:spacing w:before="0" w:beforeAutospacing="0" w:after="0" w:afterAutospacing="0" w:line="276" w:lineRule="auto"/>
              <w:rPr>
                <w:rFonts w:ascii="Arial" w:eastAsia="Arial" w:hAnsi="Arial" w:cs="Arial"/>
                <w:sz w:val="20"/>
                <w:szCs w:val="20"/>
                <w:lang w:val="fr-FR"/>
              </w:rPr>
            </w:pPr>
            <w:r w:rsidRPr="003D764E">
              <w:rPr>
                <w:rFonts w:ascii="Arial" w:eastAsia="Arial" w:hAnsi="Arial" w:cs="Arial"/>
                <w:sz w:val="20"/>
                <w:szCs w:val="20"/>
                <w:lang w:val="fr-FR"/>
              </w:rPr>
              <w:t>Date d'enregistrement</w:t>
            </w:r>
          </w:p>
        </w:tc>
        <w:tc>
          <w:tcPr>
            <w:tcW w:w="348" w:type="pct"/>
          </w:tcPr>
          <w:p w14:paraId="22A4930A"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Date</w:t>
            </w:r>
          </w:p>
          <w:p w14:paraId="22A4930B" w14:textId="77777777" w:rsidR="00A948B3" w:rsidRPr="003D764E" w:rsidRDefault="00A948B3" w:rsidP="007D3197">
            <w:pPr>
              <w:spacing w:beforeLines="20" w:before="48" w:afterLines="20" w:after="48"/>
              <w:rPr>
                <w:rFonts w:ascii="Arial" w:eastAsia="Arial" w:hAnsi="Arial" w:cs="Arial"/>
                <w:sz w:val="20"/>
                <w:szCs w:val="20"/>
                <w:lang w:val="fr-FR"/>
              </w:rPr>
            </w:pPr>
          </w:p>
        </w:tc>
        <w:tc>
          <w:tcPr>
            <w:tcW w:w="725" w:type="pct"/>
          </w:tcPr>
          <w:p w14:paraId="22A4930C"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Date d'enregistrement de chaque fourneau dans la base de données de l’activité</w:t>
            </w:r>
          </w:p>
        </w:tc>
        <w:tc>
          <w:tcPr>
            <w:tcW w:w="2956" w:type="pct"/>
          </w:tcPr>
          <w:p w14:paraId="22A4930D" w14:textId="77777777" w:rsidR="00A948B3" w:rsidRPr="003D764E" w:rsidRDefault="00A948B3" w:rsidP="00A948B3">
            <w:pPr>
              <w:autoSpaceDE w:val="0"/>
              <w:autoSpaceDN w:val="0"/>
              <w:adjustRightInd w:val="0"/>
              <w:spacing w:after="0" w:line="240" w:lineRule="auto"/>
              <w:rPr>
                <w:rFonts w:ascii="Arial" w:eastAsia="Arial" w:hAnsi="Arial" w:cs="Arial"/>
                <w:sz w:val="20"/>
                <w:szCs w:val="20"/>
                <w:lang w:val="fr-FR"/>
              </w:rPr>
            </w:pPr>
            <w:r w:rsidRPr="003D764E">
              <w:rPr>
                <w:rFonts w:ascii="Arial" w:eastAsia="Arial" w:hAnsi="Arial" w:cs="Arial"/>
                <w:b/>
                <w:bCs/>
                <w:sz w:val="20"/>
                <w:szCs w:val="20"/>
                <w:lang w:val="fr-FR"/>
              </w:rPr>
              <w:t xml:space="preserve">Source des données : </w:t>
            </w:r>
            <w:r w:rsidR="003D764E" w:rsidRPr="003D764E">
              <w:rPr>
                <w:rFonts w:ascii="Arial" w:eastAsia="Arial" w:hAnsi="Arial" w:cs="Arial"/>
                <w:sz w:val="20"/>
                <w:szCs w:val="20"/>
                <w:lang w:val="fr-FR"/>
              </w:rPr>
              <w:t>Enregistrées</w:t>
            </w:r>
            <w:r w:rsidR="007D3197">
              <w:rPr>
                <w:rFonts w:ascii="Arial" w:eastAsia="Arial" w:hAnsi="Arial" w:cs="Arial"/>
                <w:sz w:val="20"/>
                <w:szCs w:val="20"/>
                <w:lang w:val="fr-FR"/>
              </w:rPr>
              <w:t xml:space="preserve"> </w:t>
            </w:r>
            <w:r w:rsidR="003D764E" w:rsidRPr="003D764E">
              <w:rPr>
                <w:rFonts w:ascii="Arial" w:eastAsia="Arial" w:hAnsi="Arial" w:cs="Arial"/>
                <w:sz w:val="20"/>
                <w:szCs w:val="20"/>
                <w:lang w:val="fr-FR"/>
              </w:rPr>
              <w:t>en</w:t>
            </w:r>
            <w:r w:rsidRPr="003D764E">
              <w:rPr>
                <w:rFonts w:ascii="Arial" w:eastAsia="Arial" w:hAnsi="Arial" w:cs="Arial"/>
                <w:sz w:val="20"/>
                <w:szCs w:val="20"/>
                <w:lang w:val="fr-FR"/>
              </w:rPr>
              <w:t xml:space="preserve"> permanence dans la base de données de l’activité, avec des documents justificatifs vérifiables à l'appui des chiffres déclarés. La date d'enregistrement est fixée à deux semaines à compter de la date de vente du fourneau.</w:t>
            </w:r>
            <w:r w:rsidRPr="003D764E">
              <w:rPr>
                <w:rStyle w:val="FootnoteReference"/>
                <w:rFonts w:ascii="Arial" w:eastAsia="Arial" w:hAnsi="Arial" w:cs="Arial"/>
                <w:sz w:val="20"/>
                <w:szCs w:val="20"/>
                <w:lang w:val="fr-FR"/>
              </w:rPr>
              <w:footnoteReference w:id="22"/>
            </w:r>
          </w:p>
          <w:p w14:paraId="22A4930E" w14:textId="77777777" w:rsidR="00A948B3" w:rsidRPr="003D764E" w:rsidRDefault="00A948B3" w:rsidP="00A948B3">
            <w:pPr>
              <w:autoSpaceDE w:val="0"/>
              <w:autoSpaceDN w:val="0"/>
              <w:adjustRightInd w:val="0"/>
              <w:spacing w:after="0" w:line="240" w:lineRule="auto"/>
              <w:rPr>
                <w:rFonts w:ascii="Arial" w:eastAsia="Arial" w:hAnsi="Arial" w:cs="Arial"/>
                <w:b/>
                <w:bCs/>
                <w:sz w:val="20"/>
                <w:szCs w:val="20"/>
                <w:lang w:val="fr-FR"/>
              </w:rPr>
            </w:pPr>
          </w:p>
        </w:tc>
        <w:tc>
          <w:tcPr>
            <w:tcW w:w="509" w:type="pct"/>
            <w:vAlign w:val="center"/>
          </w:tcPr>
          <w:p w14:paraId="22A4930F" w14:textId="77777777" w:rsidR="00A948B3" w:rsidRPr="003D764E" w:rsidRDefault="00A948B3" w:rsidP="007D3197">
            <w:pPr>
              <w:spacing w:beforeLines="20" w:before="48" w:afterLines="20" w:after="48"/>
              <w:contextualSpacing/>
              <w:jc w:val="center"/>
              <w:rPr>
                <w:rFonts w:ascii="Arial" w:eastAsia="Arial" w:hAnsi="Arial" w:cs="Arial"/>
                <w:sz w:val="20"/>
                <w:szCs w:val="20"/>
                <w:lang w:val="fr-FR"/>
              </w:rPr>
            </w:pPr>
            <w:r w:rsidRPr="003D764E">
              <w:rPr>
                <w:rFonts w:ascii="Arial" w:eastAsia="Arial" w:hAnsi="Arial" w:cs="Arial"/>
                <w:sz w:val="20"/>
                <w:szCs w:val="20"/>
                <w:lang w:val="fr-FR"/>
              </w:rPr>
              <w:t>En permanence</w:t>
            </w:r>
          </w:p>
        </w:tc>
      </w:tr>
      <w:tr w:rsidR="00A948B3" w:rsidRPr="003D764E" w14:paraId="22A49316" w14:textId="77777777" w:rsidTr="0018724D">
        <w:trPr>
          <w:cantSplit/>
          <w:trHeight w:val="794"/>
        </w:trPr>
        <w:tc>
          <w:tcPr>
            <w:tcW w:w="462" w:type="pct"/>
          </w:tcPr>
          <w:p w14:paraId="22A49311" w14:textId="77777777" w:rsidR="00A948B3" w:rsidRPr="003D764E" w:rsidRDefault="00FF6CC8" w:rsidP="00A948B3">
            <w:pPr>
              <w:pStyle w:val="NormalWeb"/>
              <w:spacing w:before="0" w:beforeAutospacing="0" w:after="0" w:afterAutospacing="0" w:line="276" w:lineRule="auto"/>
              <w:rPr>
                <w:rFonts w:ascii="Arial" w:eastAsia="Arial" w:hAnsi="Arial" w:cs="Arial"/>
                <w:b/>
                <w:bCs/>
                <w:sz w:val="20"/>
                <w:szCs w:val="20"/>
                <w:lang w:val="fr-FR"/>
              </w:rPr>
            </w:pPr>
            <m:oMathPara>
              <m:oMathParaPr>
                <m:jc m:val="left"/>
              </m:oMathParaPr>
              <m:oMath>
                <m:sSub>
                  <m:sSubPr>
                    <m:ctrlPr>
                      <w:rPr>
                        <w:rFonts w:ascii="Cambria Math" w:hAnsi="Cambria Math"/>
                        <w:i/>
                        <w:sz w:val="20"/>
                        <w:szCs w:val="20"/>
                        <w:lang w:val="fr-FR"/>
                      </w:rPr>
                    </m:ctrlPr>
                  </m:sSubPr>
                  <m:e>
                    <m:r>
                      <w:rPr>
                        <w:rFonts w:ascii="Cambria Math" w:hAnsi="Cambria Math"/>
                        <w:sz w:val="20"/>
                        <w:szCs w:val="20"/>
                        <w:lang w:val="fr-FR"/>
                      </w:rPr>
                      <m:t>S</m:t>
                    </m:r>
                  </m:e>
                  <m:sub>
                    <m:r>
                      <w:rPr>
                        <w:rFonts w:ascii="Cambria Math" w:hAnsi="Cambria Math"/>
                        <w:sz w:val="20"/>
                        <w:szCs w:val="20"/>
                        <w:lang w:val="fr-FR"/>
                      </w:rPr>
                      <m:t>baseline</m:t>
                    </m:r>
                    <m:r>
                      <w:rPr>
                        <w:rFonts w:ascii="Cambria Math" w:hAnsi="Cambria Math"/>
                        <w:sz w:val="20"/>
                        <w:szCs w:val="20"/>
                        <w:lang w:val="fr-FR"/>
                      </w:rPr>
                      <m:t>,</m:t>
                    </m:r>
                    <m:r>
                      <w:rPr>
                        <w:rFonts w:ascii="Cambria Math" w:hAnsi="Cambria Math"/>
                        <w:sz w:val="20"/>
                        <w:szCs w:val="20"/>
                        <w:lang w:val="fr-FR"/>
                      </w:rPr>
                      <m:t>f</m:t>
                    </m:r>
                  </m:sub>
                </m:sSub>
              </m:oMath>
            </m:oMathPara>
          </w:p>
        </w:tc>
        <w:tc>
          <w:tcPr>
            <w:tcW w:w="348" w:type="pct"/>
          </w:tcPr>
          <w:p w14:paraId="22A49312"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w:t>
            </w:r>
          </w:p>
        </w:tc>
        <w:tc>
          <w:tcPr>
            <w:tcW w:w="725" w:type="pct"/>
          </w:tcPr>
          <w:p w14:paraId="22A49313"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P</w:t>
            </w:r>
            <w:r w:rsidR="00E15EC8" w:rsidRPr="003D764E">
              <w:rPr>
                <w:rFonts w:ascii="Arial" w:eastAsia="Arial" w:hAnsi="Arial" w:cs="Arial"/>
                <w:sz w:val="20"/>
                <w:szCs w:val="20"/>
                <w:lang w:val="fr-FR"/>
              </w:rPr>
              <w:t>roportion</w:t>
            </w:r>
            <w:r w:rsidRPr="003D764E">
              <w:rPr>
                <w:rFonts w:ascii="Arial" w:eastAsia="Arial" w:hAnsi="Arial" w:cs="Arial"/>
                <w:sz w:val="20"/>
                <w:szCs w:val="20"/>
                <w:lang w:val="fr-FR"/>
              </w:rPr>
              <w:t xml:space="preserve"> des ménages utilisant des combustibles (bois de feu ou charbon de bois) dans le scénario de référence (en pourcentage)</w:t>
            </w:r>
          </w:p>
        </w:tc>
        <w:tc>
          <w:tcPr>
            <w:tcW w:w="2956" w:type="pct"/>
          </w:tcPr>
          <w:p w14:paraId="22A49314" w14:textId="77777777" w:rsidR="00A948B3" w:rsidRPr="003D764E" w:rsidRDefault="00A948B3" w:rsidP="00A948B3">
            <w:pPr>
              <w:pStyle w:val="NormalWeb"/>
              <w:spacing w:before="0" w:beforeAutospacing="0" w:after="0" w:afterAutospacing="0"/>
              <w:rPr>
                <w:rFonts w:ascii="Arial" w:eastAsia="Arial" w:hAnsi="Arial" w:cs="Arial"/>
                <w:b/>
                <w:bCs/>
                <w:sz w:val="20"/>
                <w:szCs w:val="20"/>
                <w:lang w:val="fr-FR"/>
              </w:rPr>
            </w:pPr>
            <w:r w:rsidRPr="003D764E">
              <w:rPr>
                <w:rFonts w:ascii="Arial" w:eastAsia="Arial" w:hAnsi="Arial" w:cs="Arial"/>
                <w:b/>
                <w:bCs/>
                <w:sz w:val="20"/>
                <w:szCs w:val="20"/>
                <w:lang w:val="fr-FR"/>
              </w:rPr>
              <w:t xml:space="preserve">Source des données : </w:t>
            </w:r>
            <w:r w:rsidRPr="003D764E">
              <w:rPr>
                <w:rFonts w:ascii="Arial" w:eastAsia="Arial" w:hAnsi="Arial" w:cs="Arial"/>
                <w:sz w:val="20"/>
                <w:szCs w:val="20"/>
                <w:lang w:val="fr-FR"/>
              </w:rPr>
              <w:t>Enregistré</w:t>
            </w:r>
            <w:r w:rsidR="00E15EC8" w:rsidRPr="003D764E">
              <w:rPr>
                <w:rFonts w:ascii="Arial" w:eastAsia="Arial" w:hAnsi="Arial" w:cs="Arial"/>
                <w:sz w:val="20"/>
                <w:szCs w:val="20"/>
                <w:lang w:val="fr-FR"/>
              </w:rPr>
              <w:t>es</w:t>
            </w:r>
            <w:r w:rsidRPr="003D764E">
              <w:rPr>
                <w:rFonts w:ascii="Arial" w:eastAsia="Arial" w:hAnsi="Arial" w:cs="Arial"/>
                <w:sz w:val="20"/>
                <w:szCs w:val="20"/>
                <w:lang w:val="fr-FR"/>
              </w:rPr>
              <w:t xml:space="preserve"> dans la base de données de l'activité. Le participant à l'activité demande à l'utilisateur final le </w:t>
            </w:r>
            <w:r w:rsidR="00E15EC8" w:rsidRPr="003D764E">
              <w:rPr>
                <w:rFonts w:ascii="Arial" w:eastAsia="Arial" w:hAnsi="Arial" w:cs="Arial"/>
                <w:sz w:val="20"/>
                <w:szCs w:val="20"/>
                <w:lang w:val="fr-FR"/>
              </w:rPr>
              <w:t>combustible</w:t>
            </w:r>
            <w:r w:rsidRPr="003D764E">
              <w:rPr>
                <w:rFonts w:ascii="Arial" w:eastAsia="Arial" w:hAnsi="Arial" w:cs="Arial"/>
                <w:sz w:val="20"/>
                <w:szCs w:val="20"/>
                <w:lang w:val="fr-FR"/>
              </w:rPr>
              <w:t xml:space="preserve"> utilisé dans le scénario de référence au moment de la vente et enregistre cette information dans la base de données de l'activité.</w:t>
            </w:r>
          </w:p>
        </w:tc>
        <w:tc>
          <w:tcPr>
            <w:tcW w:w="509" w:type="pct"/>
            <w:vAlign w:val="center"/>
          </w:tcPr>
          <w:p w14:paraId="22A49315" w14:textId="77777777" w:rsidR="00A948B3" w:rsidRPr="003D764E" w:rsidRDefault="008D0EEE" w:rsidP="007D3197">
            <w:pPr>
              <w:spacing w:beforeLines="20" w:before="48" w:afterLines="20" w:after="48"/>
              <w:contextualSpacing/>
              <w:jc w:val="center"/>
              <w:rPr>
                <w:rFonts w:ascii="Arial" w:eastAsia="Arial" w:hAnsi="Arial" w:cs="Arial"/>
                <w:sz w:val="20"/>
                <w:szCs w:val="20"/>
                <w:lang w:val="fr-FR"/>
              </w:rPr>
            </w:pPr>
            <w:r w:rsidRPr="003D764E">
              <w:rPr>
                <w:rFonts w:ascii="Arial" w:eastAsia="Arial" w:hAnsi="Arial" w:cs="Arial"/>
                <w:sz w:val="20"/>
                <w:szCs w:val="20"/>
                <w:lang w:val="fr-FR"/>
              </w:rPr>
              <w:t>En permanence</w:t>
            </w:r>
          </w:p>
        </w:tc>
      </w:tr>
      <w:tr w:rsidR="00A948B3" w:rsidRPr="003D764E" w14:paraId="22A4931E" w14:textId="77777777" w:rsidTr="0018724D">
        <w:trPr>
          <w:cantSplit/>
          <w:trHeight w:val="1514"/>
        </w:trPr>
        <w:tc>
          <w:tcPr>
            <w:tcW w:w="462" w:type="pct"/>
          </w:tcPr>
          <w:p w14:paraId="22A49317" w14:textId="77777777" w:rsidR="00A948B3" w:rsidRPr="003D764E" w:rsidRDefault="00FF6CC8" w:rsidP="00A948B3">
            <w:pPr>
              <w:pStyle w:val="NormalWeb"/>
              <w:spacing w:before="0" w:beforeAutospacing="0" w:after="0" w:afterAutospacing="0" w:line="276" w:lineRule="auto"/>
              <w:rPr>
                <w:rFonts w:ascii="Cambria Math" w:hAnsi="Cambria Math" w:cs="Cambria Math"/>
                <w:b/>
                <w:position w:val="4"/>
                <w:sz w:val="20"/>
                <w:szCs w:val="20"/>
                <w:lang w:val="fr-FR"/>
              </w:rPr>
            </w:pPr>
            <m:oMathPara>
              <m:oMathParaPr>
                <m:jc m:val="left"/>
              </m:oMathParaPr>
              <m:oMath>
                <m:sSub>
                  <m:sSubPr>
                    <m:ctrlPr>
                      <w:rPr>
                        <w:rFonts w:ascii="Cambria Math" w:hAnsi="Cambria Math"/>
                        <w:b/>
                        <w:bCs/>
                        <w:i/>
                        <w:sz w:val="20"/>
                        <w:szCs w:val="20"/>
                        <w:lang w:val="fr-FR"/>
                      </w:rPr>
                    </m:ctrlPr>
                  </m:sSubPr>
                  <m:e>
                    <m:r>
                      <m:rPr>
                        <m:sty m:val="bi"/>
                      </m:rPr>
                      <w:rPr>
                        <w:rFonts w:ascii="Cambria Math" w:hAnsi="Cambria Math"/>
                        <w:sz w:val="20"/>
                        <w:szCs w:val="20"/>
                        <w:lang w:val="fr-FR"/>
                      </w:rPr>
                      <m:t>S</m:t>
                    </m:r>
                    <m:ctrlPr>
                      <w:rPr>
                        <w:rFonts w:ascii="Cambria Math" w:hAnsi="Cambria Math"/>
                        <w:b/>
                        <w:i/>
                        <w:sz w:val="20"/>
                        <w:szCs w:val="20"/>
                        <w:lang w:val="fr-FR"/>
                      </w:rPr>
                    </m:ctrlPr>
                  </m:e>
                  <m:sub>
                    <m:r>
                      <m:rPr>
                        <m:sty m:val="bi"/>
                      </m:rPr>
                      <w:rPr>
                        <w:rFonts w:ascii="Cambria Math" w:hAnsi="Cambria Math"/>
                        <w:sz w:val="20"/>
                        <w:szCs w:val="20"/>
                        <w:lang w:val="fr-FR"/>
                      </w:rPr>
                      <m:t>y</m:t>
                    </m:r>
                    <m:r>
                      <m:rPr>
                        <m:sty m:val="bi"/>
                      </m:rPr>
                      <w:rPr>
                        <w:rFonts w:ascii="Cambria Math" w:hAnsi="Cambria Math"/>
                        <w:sz w:val="20"/>
                        <w:szCs w:val="20"/>
                        <w:lang w:val="fr-FR"/>
                      </w:rPr>
                      <m:t>,</m:t>
                    </m:r>
                    <m:r>
                      <m:rPr>
                        <m:sty m:val="bi"/>
                      </m:rPr>
                      <w:rPr>
                        <w:rFonts w:ascii="Cambria Math" w:hAnsi="Cambria Math"/>
                        <w:sz w:val="20"/>
                        <w:szCs w:val="20"/>
                        <w:lang w:val="fr-FR"/>
                      </w:rPr>
                      <m:t>j</m:t>
                    </m:r>
                  </m:sub>
                </m:sSub>
              </m:oMath>
            </m:oMathPara>
          </w:p>
        </w:tc>
        <w:tc>
          <w:tcPr>
            <w:tcW w:w="348" w:type="pct"/>
          </w:tcPr>
          <w:p w14:paraId="22A49318"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Pourcentage</w:t>
            </w:r>
          </w:p>
        </w:tc>
        <w:tc>
          <w:tcPr>
            <w:tcW w:w="725" w:type="pct"/>
          </w:tcPr>
          <w:p w14:paraId="22A49319"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P</w:t>
            </w:r>
            <w:r w:rsidR="009F09DA" w:rsidRPr="003D764E">
              <w:rPr>
                <w:rFonts w:ascii="Arial" w:eastAsia="Arial" w:hAnsi="Arial" w:cs="Arial"/>
                <w:sz w:val="20"/>
                <w:szCs w:val="20"/>
                <w:lang w:val="fr-FR"/>
              </w:rPr>
              <w:t>roportion</w:t>
            </w:r>
            <w:r w:rsidRPr="003D764E">
              <w:rPr>
                <w:rFonts w:ascii="Arial" w:eastAsia="Arial" w:hAnsi="Arial" w:cs="Arial"/>
                <w:sz w:val="20"/>
                <w:szCs w:val="20"/>
                <w:lang w:val="fr-FR"/>
              </w:rPr>
              <w:t xml:space="preserve"> des ménages disposant d'un fourneau d'activité du lot j fonctionnant au cours de l'année y (en pourcentage)</w:t>
            </w:r>
          </w:p>
        </w:tc>
        <w:tc>
          <w:tcPr>
            <w:tcW w:w="2956" w:type="pct"/>
          </w:tcPr>
          <w:p w14:paraId="22A4931A" w14:textId="77777777" w:rsidR="00A948B3" w:rsidRPr="003D764E" w:rsidRDefault="009F09DA" w:rsidP="00A948B3">
            <w:pPr>
              <w:pStyle w:val="NormalWeb"/>
              <w:spacing w:before="0" w:beforeAutospacing="0" w:after="0" w:afterAutospacing="0"/>
              <w:rPr>
                <w:rFonts w:ascii="Arial" w:hAnsi="Arial" w:cs="Arial"/>
                <w:sz w:val="20"/>
                <w:szCs w:val="20"/>
                <w:lang w:val="fr-FR"/>
              </w:rPr>
            </w:pPr>
            <w:r w:rsidRPr="003D764E">
              <w:rPr>
                <w:rFonts w:ascii="Arial" w:eastAsia="Arial" w:hAnsi="Arial" w:cs="Arial"/>
                <w:b/>
                <w:bCs/>
                <w:sz w:val="20"/>
                <w:szCs w:val="20"/>
                <w:lang w:val="fr-FR"/>
              </w:rPr>
              <w:t xml:space="preserve">Source des </w:t>
            </w:r>
            <w:proofErr w:type="gramStart"/>
            <w:r w:rsidR="003D764E" w:rsidRPr="003D764E">
              <w:rPr>
                <w:rFonts w:ascii="Arial" w:eastAsia="Arial" w:hAnsi="Arial" w:cs="Arial"/>
                <w:b/>
                <w:bCs/>
                <w:sz w:val="20"/>
                <w:szCs w:val="20"/>
                <w:lang w:val="fr-FR"/>
              </w:rPr>
              <w:t>données:</w:t>
            </w:r>
            <w:proofErr w:type="gramEnd"/>
            <w:r w:rsidR="003D764E" w:rsidRPr="003D764E">
              <w:rPr>
                <w:rFonts w:ascii="Arial" w:hAnsi="Arial" w:cs="Arial"/>
                <w:sz w:val="20"/>
                <w:szCs w:val="20"/>
                <w:lang w:val="fr-FR"/>
              </w:rPr>
              <w:t xml:space="preserve"> Sur</w:t>
            </w:r>
            <w:r w:rsidRPr="003D764E">
              <w:rPr>
                <w:rFonts w:ascii="Arial" w:hAnsi="Arial" w:cs="Arial"/>
                <w:sz w:val="20"/>
                <w:szCs w:val="20"/>
                <w:lang w:val="fr-FR"/>
              </w:rPr>
              <w:t xml:space="preserve"> la base d'un échantillon représentatif de la taille suivante</w:t>
            </w:r>
            <w:r w:rsidR="00A948B3" w:rsidRPr="003D764E">
              <w:rPr>
                <w:rFonts w:ascii="Arial" w:hAnsi="Arial" w:cs="Arial"/>
                <w:sz w:val="20"/>
                <w:szCs w:val="20"/>
                <w:lang w:val="fr-FR"/>
              </w:rPr>
              <w:t>:</w:t>
            </w:r>
          </w:p>
          <w:p w14:paraId="22A4931B" w14:textId="77777777" w:rsidR="00A948B3" w:rsidRPr="003D764E" w:rsidRDefault="009F09DA" w:rsidP="004D1186">
            <w:pPr>
              <w:pStyle w:val="NormalWeb"/>
              <w:numPr>
                <w:ilvl w:val="0"/>
                <w:numId w:val="12"/>
              </w:numPr>
              <w:spacing w:before="0" w:beforeAutospacing="0" w:after="0" w:afterAutospacing="0"/>
              <w:rPr>
                <w:rFonts w:ascii="Arial" w:hAnsi="Arial" w:cs="Arial"/>
                <w:sz w:val="20"/>
                <w:szCs w:val="20"/>
                <w:lang w:val="fr-FR"/>
              </w:rPr>
            </w:pPr>
            <w:r w:rsidRPr="003D764E">
              <w:rPr>
                <w:rFonts w:ascii="Arial" w:hAnsi="Arial" w:cs="Arial"/>
                <w:sz w:val="20"/>
                <w:szCs w:val="20"/>
                <w:lang w:val="fr-FR"/>
              </w:rPr>
              <w:t xml:space="preserve">Suivi annuel </w:t>
            </w:r>
            <w:r w:rsidR="00A948B3" w:rsidRPr="003D764E">
              <w:rPr>
                <w:rFonts w:ascii="Arial" w:hAnsi="Arial" w:cs="Arial"/>
                <w:sz w:val="20"/>
                <w:szCs w:val="20"/>
                <w:lang w:val="fr-FR"/>
              </w:rPr>
              <w:t xml:space="preserve">: </w:t>
            </w:r>
            <w:r w:rsidRPr="003D764E">
              <w:rPr>
                <w:rFonts w:ascii="Arial" w:hAnsi="Arial" w:cs="Arial"/>
                <w:sz w:val="20"/>
                <w:szCs w:val="20"/>
                <w:lang w:val="fr-FR"/>
              </w:rPr>
              <w:t>Un minimum de 48 ménages doit être suivi pour garantir des niveaux de confiance/précision de 90/10</w:t>
            </w:r>
            <w:r w:rsidR="00A948B3" w:rsidRPr="003D764E">
              <w:rPr>
                <w:rFonts w:ascii="Arial" w:hAnsi="Arial" w:cs="Arial"/>
                <w:sz w:val="20"/>
                <w:szCs w:val="20"/>
                <w:lang w:val="fr-FR"/>
              </w:rPr>
              <w:t>.</w:t>
            </w:r>
            <w:r w:rsidR="00A948B3" w:rsidRPr="003D764E">
              <w:rPr>
                <w:rStyle w:val="FootnoteReference"/>
                <w:rFonts w:ascii="Arial" w:eastAsia="Arial" w:hAnsi="Arial" w:cs="Arial"/>
                <w:sz w:val="20"/>
                <w:szCs w:val="20"/>
                <w:lang w:val="fr-FR"/>
              </w:rPr>
              <w:footnoteReference w:id="23"/>
            </w:r>
          </w:p>
          <w:p w14:paraId="22A4931C" w14:textId="77777777" w:rsidR="00A948B3" w:rsidRPr="003D764E" w:rsidRDefault="00A948B3" w:rsidP="00A948B3">
            <w:pPr>
              <w:autoSpaceDE w:val="0"/>
              <w:autoSpaceDN w:val="0"/>
              <w:adjustRightInd w:val="0"/>
              <w:spacing w:after="0" w:line="240" w:lineRule="auto"/>
              <w:rPr>
                <w:rFonts w:ascii="Arial" w:hAnsi="Arial" w:cs="Arial"/>
                <w:sz w:val="20"/>
                <w:szCs w:val="20"/>
                <w:lang w:val="fr-FR"/>
              </w:rPr>
            </w:pPr>
            <w:r w:rsidRPr="003D764E">
              <w:rPr>
                <w:rFonts w:ascii="Arial" w:hAnsi="Arial" w:cs="Arial"/>
                <w:sz w:val="20"/>
                <w:szCs w:val="20"/>
                <w:lang w:val="fr-FR"/>
              </w:rPr>
              <w:t>D</w:t>
            </w:r>
            <w:r w:rsidR="009F09DA" w:rsidRPr="003D764E">
              <w:rPr>
                <w:rFonts w:ascii="Arial" w:hAnsi="Arial" w:cs="Arial"/>
                <w:sz w:val="20"/>
                <w:szCs w:val="20"/>
                <w:lang w:val="fr-FR"/>
              </w:rPr>
              <w:t>’autres</w:t>
            </w:r>
            <w:r w:rsidRPr="003D764E">
              <w:rPr>
                <w:rFonts w:ascii="Arial" w:hAnsi="Arial" w:cs="Arial"/>
                <w:sz w:val="20"/>
                <w:szCs w:val="20"/>
                <w:lang w:val="fr-FR"/>
              </w:rPr>
              <w:t xml:space="preserve"> échantillons sont prélevés pour chaque lot.</w:t>
            </w:r>
          </w:p>
        </w:tc>
        <w:tc>
          <w:tcPr>
            <w:tcW w:w="509" w:type="pct"/>
            <w:vAlign w:val="center"/>
          </w:tcPr>
          <w:p w14:paraId="22A4931D" w14:textId="77777777" w:rsidR="00A948B3" w:rsidRPr="003D764E" w:rsidRDefault="00A948B3" w:rsidP="007D3197">
            <w:pPr>
              <w:spacing w:beforeLines="20" w:before="48" w:afterLines="20" w:after="48"/>
              <w:contextualSpacing/>
              <w:jc w:val="center"/>
              <w:rPr>
                <w:rFonts w:ascii="Arial" w:eastAsia="Arial" w:hAnsi="Arial" w:cs="Arial"/>
                <w:sz w:val="20"/>
                <w:szCs w:val="20"/>
                <w:lang w:val="fr-FR"/>
              </w:rPr>
            </w:pPr>
            <w:r w:rsidRPr="003D764E">
              <w:rPr>
                <w:rFonts w:ascii="Arial" w:eastAsia="Arial" w:hAnsi="Arial" w:cs="Arial"/>
                <w:sz w:val="20"/>
                <w:szCs w:val="20"/>
                <w:lang w:val="fr-FR"/>
              </w:rPr>
              <w:t>A</w:t>
            </w:r>
            <w:r w:rsidRPr="003D764E">
              <w:rPr>
                <w:rFonts w:eastAsia="Arial"/>
                <w:sz w:val="20"/>
                <w:szCs w:val="20"/>
                <w:lang w:val="fr-FR"/>
              </w:rPr>
              <w:t>nnu</w:t>
            </w:r>
            <w:r w:rsidR="008D0EEE" w:rsidRPr="003D764E">
              <w:rPr>
                <w:rFonts w:eastAsia="Arial"/>
                <w:sz w:val="20"/>
                <w:szCs w:val="20"/>
                <w:lang w:val="fr-FR"/>
              </w:rPr>
              <w:t>elle</w:t>
            </w:r>
          </w:p>
        </w:tc>
      </w:tr>
      <w:tr w:rsidR="00A948B3" w:rsidRPr="003D764E" w14:paraId="22A4932D" w14:textId="77777777" w:rsidTr="0018724D">
        <w:trPr>
          <w:cantSplit/>
          <w:trHeight w:val="2050"/>
        </w:trPr>
        <w:tc>
          <w:tcPr>
            <w:tcW w:w="462" w:type="pct"/>
          </w:tcPr>
          <w:p w14:paraId="22A4931F" w14:textId="77777777" w:rsidR="00A948B3" w:rsidRPr="003D764E" w:rsidRDefault="00FF6CC8" w:rsidP="00A948B3">
            <w:pPr>
              <w:pStyle w:val="NormalWeb"/>
              <w:spacing w:before="0" w:beforeAutospacing="0" w:after="0" w:afterAutospacing="0" w:line="276" w:lineRule="auto"/>
              <w:rPr>
                <w:rFonts w:ascii="Arial" w:eastAsia="Arial" w:hAnsi="Arial" w:cs="Arial"/>
                <w:b/>
                <w:bCs/>
                <w:sz w:val="20"/>
                <w:szCs w:val="20"/>
                <w:lang w:val="fr-FR"/>
              </w:rPr>
            </w:pPr>
            <m:oMathPara>
              <m:oMathParaPr>
                <m:jc m:val="left"/>
              </m:oMathParaPr>
              <m:oMath>
                <m:sSub>
                  <m:sSubPr>
                    <m:ctrlPr>
                      <w:rPr>
                        <w:rFonts w:ascii="Cambria Math" w:hAnsi="Cambria Math"/>
                        <w:b/>
                        <w:bCs/>
                        <w:i/>
                        <w:sz w:val="20"/>
                        <w:szCs w:val="20"/>
                        <w:lang w:val="fr-FR"/>
                      </w:rPr>
                    </m:ctrlPr>
                  </m:sSubPr>
                  <m:e>
                    <m:r>
                      <m:rPr>
                        <m:sty m:val="bi"/>
                      </m:rPr>
                      <w:rPr>
                        <w:rFonts w:ascii="Cambria Math" w:hAnsi="Cambria Math"/>
                        <w:sz w:val="20"/>
                        <w:szCs w:val="20"/>
                        <w:lang w:val="fr-FR"/>
                      </w:rPr>
                      <m:t>μ</m:t>
                    </m:r>
                  </m:e>
                  <m:sub>
                    <m:r>
                      <m:rPr>
                        <m:sty m:val="bi"/>
                      </m:rPr>
                      <w:rPr>
                        <w:rFonts w:ascii="Cambria Math" w:hAnsi="Cambria Math"/>
                        <w:sz w:val="20"/>
                        <w:szCs w:val="20"/>
                        <w:lang w:val="fr-FR"/>
                      </w:rPr>
                      <m:t>y</m:t>
                    </m:r>
                    <m:r>
                      <m:rPr>
                        <m:sty m:val="bi"/>
                      </m:rPr>
                      <w:rPr>
                        <w:rFonts w:ascii="Cambria Math" w:hAnsi="Cambria Math"/>
                        <w:sz w:val="20"/>
                        <w:szCs w:val="20"/>
                        <w:lang w:val="fr-FR"/>
                      </w:rPr>
                      <m:t>,</m:t>
                    </m:r>
                    <m:r>
                      <m:rPr>
                        <m:sty m:val="bi"/>
                      </m:rPr>
                      <w:rPr>
                        <w:rFonts w:ascii="Cambria Math" w:hAnsi="Cambria Math"/>
                        <w:sz w:val="20"/>
                        <w:szCs w:val="20"/>
                        <w:lang w:val="fr-FR"/>
                      </w:rPr>
                      <m:t>j</m:t>
                    </m:r>
                    <m:ctrlPr>
                      <w:rPr>
                        <w:rFonts w:ascii="Cambria Math" w:hAnsi="Cambria Math"/>
                        <w:b/>
                        <w:i/>
                        <w:sz w:val="20"/>
                        <w:szCs w:val="20"/>
                        <w:lang w:val="fr-FR"/>
                      </w:rPr>
                    </m:ctrlPr>
                  </m:sub>
                </m:sSub>
              </m:oMath>
            </m:oMathPara>
          </w:p>
        </w:tc>
        <w:tc>
          <w:tcPr>
            <w:tcW w:w="348" w:type="pct"/>
            <w:tcBorders>
              <w:top w:val="single" w:sz="6" w:space="0" w:color="auto"/>
              <w:left w:val="single" w:sz="6" w:space="0" w:color="auto"/>
              <w:bottom w:val="single" w:sz="6" w:space="0" w:color="auto"/>
              <w:right w:val="single" w:sz="6" w:space="0" w:color="auto"/>
            </w:tcBorders>
            <w:shd w:val="clear" w:color="auto" w:fill="auto"/>
          </w:tcPr>
          <w:p w14:paraId="22A49320"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Style w:val="normaltextrun"/>
                <w:rFonts w:ascii="Arial" w:hAnsi="Arial" w:cs="Arial"/>
                <w:sz w:val="20"/>
                <w:szCs w:val="20"/>
                <w:lang w:val="fr-FR"/>
              </w:rPr>
              <w:t>%</w:t>
            </w:r>
            <w:r w:rsidRPr="003D764E">
              <w:rPr>
                <w:rStyle w:val="eop"/>
                <w:rFonts w:ascii="Arial" w:hAnsi="Arial" w:cs="Arial"/>
                <w:sz w:val="20"/>
                <w:szCs w:val="20"/>
                <w:lang w:val="fr-FR"/>
              </w:rPr>
              <w:t> </w:t>
            </w:r>
          </w:p>
        </w:tc>
        <w:tc>
          <w:tcPr>
            <w:tcW w:w="725" w:type="pct"/>
            <w:tcBorders>
              <w:top w:val="single" w:sz="6" w:space="0" w:color="auto"/>
              <w:left w:val="single" w:sz="6" w:space="0" w:color="auto"/>
              <w:bottom w:val="single" w:sz="6" w:space="0" w:color="auto"/>
              <w:right w:val="single" w:sz="6" w:space="0" w:color="auto"/>
            </w:tcBorders>
            <w:shd w:val="clear" w:color="auto" w:fill="auto"/>
          </w:tcPr>
          <w:p w14:paraId="22A49321"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Ajustement pour tenir compte de la poursuite éventuelle de l'utilisation des dispositifs de</w:t>
            </w:r>
            <w:r w:rsidR="0002144F" w:rsidRPr="003D764E">
              <w:rPr>
                <w:rFonts w:ascii="Arial" w:eastAsia="Arial" w:hAnsi="Arial" w:cs="Arial"/>
                <w:sz w:val="20"/>
                <w:szCs w:val="20"/>
                <w:lang w:val="fr-FR"/>
              </w:rPr>
              <w:t xml:space="preserve"> la période antérieure à l’</w:t>
            </w:r>
            <w:r w:rsidRPr="003D764E">
              <w:rPr>
                <w:rFonts w:ascii="Arial" w:eastAsia="Arial" w:hAnsi="Arial" w:cs="Arial"/>
                <w:sz w:val="20"/>
                <w:szCs w:val="20"/>
                <w:lang w:val="fr-FR"/>
              </w:rPr>
              <w:t xml:space="preserve">activité du lot </w:t>
            </w:r>
            <w:r w:rsidRPr="003D764E">
              <w:rPr>
                <w:rFonts w:ascii="Arial" w:eastAsia="Arial" w:hAnsi="Arial" w:cs="Arial"/>
                <w:i/>
                <w:iCs/>
                <w:sz w:val="20"/>
                <w:szCs w:val="20"/>
                <w:lang w:val="fr-FR"/>
              </w:rPr>
              <w:t>j</w:t>
            </w:r>
            <w:r w:rsidRPr="003D764E">
              <w:rPr>
                <w:rFonts w:ascii="Arial" w:eastAsia="Arial" w:hAnsi="Arial" w:cs="Arial"/>
                <w:sz w:val="20"/>
                <w:szCs w:val="20"/>
                <w:lang w:val="fr-FR"/>
              </w:rPr>
              <w:t xml:space="preserve"> fonctionnant au cours de l'année </w:t>
            </w:r>
            <w:r w:rsidRPr="003D764E">
              <w:rPr>
                <w:rFonts w:ascii="Arial" w:eastAsia="Arial" w:hAnsi="Arial" w:cs="Arial"/>
                <w:i/>
                <w:iCs/>
                <w:sz w:val="20"/>
                <w:szCs w:val="20"/>
                <w:lang w:val="fr-FR"/>
              </w:rPr>
              <w:t>y</w:t>
            </w:r>
          </w:p>
        </w:tc>
        <w:tc>
          <w:tcPr>
            <w:tcW w:w="2956" w:type="pct"/>
            <w:tcBorders>
              <w:top w:val="single" w:sz="6" w:space="0" w:color="auto"/>
              <w:left w:val="single" w:sz="6" w:space="0" w:color="auto"/>
              <w:bottom w:val="single" w:sz="6" w:space="0" w:color="auto"/>
              <w:right w:val="single" w:sz="6" w:space="0" w:color="auto"/>
            </w:tcBorders>
            <w:shd w:val="clear" w:color="auto" w:fill="auto"/>
          </w:tcPr>
          <w:p w14:paraId="22A49322" w14:textId="77777777" w:rsidR="00A948B3" w:rsidRPr="003D764E" w:rsidRDefault="00A948B3" w:rsidP="00A948B3">
            <w:pPr>
              <w:pStyle w:val="paragraph"/>
              <w:spacing w:before="0" w:beforeAutospacing="0" w:after="0" w:afterAutospacing="0"/>
              <w:textAlignment w:val="baseline"/>
              <w:divId w:val="87895861"/>
              <w:rPr>
                <w:rFonts w:ascii="Arial" w:hAnsi="Arial" w:cs="Arial"/>
                <w:sz w:val="20"/>
                <w:szCs w:val="20"/>
                <w:lang w:val="fr-FR"/>
              </w:rPr>
            </w:pPr>
            <w:r w:rsidRPr="003D764E">
              <w:rPr>
                <w:rFonts w:ascii="Arial" w:hAnsi="Arial" w:cs="Arial"/>
                <w:b/>
                <w:bCs/>
                <w:sz w:val="20"/>
                <w:szCs w:val="20"/>
                <w:lang w:val="fr-FR"/>
              </w:rPr>
              <w:t>Source des données</w:t>
            </w:r>
            <w:r w:rsidRPr="003D764E">
              <w:rPr>
                <w:rFonts w:ascii="Arial" w:hAnsi="Arial" w:cs="Arial"/>
                <w:sz w:val="20"/>
                <w:szCs w:val="20"/>
                <w:lang w:val="fr-FR"/>
              </w:rPr>
              <w:t xml:space="preserve"> : Enquête auprès d'un échantillon représentatif.</w:t>
            </w:r>
          </w:p>
          <w:p w14:paraId="22A49323" w14:textId="77777777" w:rsidR="00A948B3" w:rsidRPr="003D764E" w:rsidRDefault="00A948B3" w:rsidP="00A948B3">
            <w:pPr>
              <w:pStyle w:val="paragraph"/>
              <w:spacing w:before="0" w:beforeAutospacing="0" w:after="0" w:afterAutospacing="0"/>
              <w:textAlignment w:val="baseline"/>
              <w:divId w:val="439836891"/>
              <w:rPr>
                <w:rFonts w:ascii="Arial" w:hAnsi="Arial" w:cs="Arial"/>
                <w:sz w:val="20"/>
                <w:szCs w:val="20"/>
                <w:lang w:val="fr-FR"/>
              </w:rPr>
            </w:pPr>
            <w:r w:rsidRPr="003D764E">
              <w:rPr>
                <w:rStyle w:val="eop"/>
                <w:rFonts w:ascii="Arial" w:hAnsi="Arial" w:cs="Arial"/>
                <w:sz w:val="20"/>
                <w:szCs w:val="20"/>
                <w:lang w:val="fr-FR"/>
              </w:rPr>
              <w:t> </w:t>
            </w:r>
          </w:p>
          <w:p w14:paraId="22A49324" w14:textId="223750C6" w:rsidR="00A948B3" w:rsidRPr="003D764E" w:rsidRDefault="00A72373" w:rsidP="00522081">
            <w:pPr>
              <w:pStyle w:val="paragraph"/>
              <w:spacing w:before="0" w:beforeAutospacing="0" w:after="0" w:afterAutospacing="0"/>
              <w:textAlignment w:val="baseline"/>
              <w:divId w:val="1753624617"/>
              <w:rPr>
                <w:rStyle w:val="eop"/>
                <w:rFonts w:ascii="Arial" w:hAnsi="Arial" w:cs="Arial"/>
                <w:sz w:val="20"/>
                <w:szCs w:val="20"/>
                <w:lang w:val="fr-FR"/>
              </w:rPr>
            </w:pPr>
            <w:r w:rsidRPr="003D764E">
              <w:rPr>
                <w:rStyle w:val="eop"/>
                <w:rFonts w:ascii="Arial" w:hAnsi="Arial" w:cs="Arial"/>
                <w:b/>
                <w:bCs/>
                <w:sz w:val="20"/>
                <w:szCs w:val="20"/>
                <w:lang w:val="fr-FR"/>
              </w:rPr>
              <w:t>Taille de l'</w:t>
            </w:r>
            <w:r w:rsidR="003D764E" w:rsidRPr="003D764E">
              <w:rPr>
                <w:rStyle w:val="eop"/>
                <w:rFonts w:ascii="Arial" w:hAnsi="Arial" w:cs="Arial"/>
                <w:b/>
                <w:bCs/>
                <w:sz w:val="20"/>
                <w:szCs w:val="20"/>
                <w:lang w:val="fr-FR"/>
              </w:rPr>
              <w:t>échantillon</w:t>
            </w:r>
            <w:r w:rsidR="004D1186">
              <w:rPr>
                <w:rStyle w:val="eop"/>
                <w:rFonts w:ascii="Arial" w:hAnsi="Arial" w:cs="Arial"/>
                <w:b/>
                <w:bCs/>
                <w:sz w:val="20"/>
                <w:szCs w:val="20"/>
                <w:lang w:val="fr-FR"/>
              </w:rPr>
              <w:t xml:space="preserve"> </w:t>
            </w:r>
            <w:r w:rsidR="003D764E" w:rsidRPr="003D764E">
              <w:rPr>
                <w:rStyle w:val="normaltextrun"/>
                <w:rFonts w:ascii="Arial" w:hAnsi="Arial" w:cs="Arial"/>
                <w:b/>
                <w:bCs/>
                <w:sz w:val="20"/>
                <w:szCs w:val="20"/>
                <w:lang w:val="fr-FR"/>
              </w:rPr>
              <w:t>:</w:t>
            </w:r>
            <w:r w:rsidR="003D764E" w:rsidRPr="003D764E">
              <w:rPr>
                <w:rStyle w:val="eop"/>
                <w:rFonts w:ascii="Arial" w:hAnsi="Arial" w:cs="Arial"/>
                <w:sz w:val="20"/>
                <w:szCs w:val="20"/>
                <w:lang w:val="fr-FR"/>
              </w:rPr>
              <w:t xml:space="preserve"> échantillon</w:t>
            </w:r>
            <w:r w:rsidR="00963EE4" w:rsidRPr="003D764E">
              <w:rPr>
                <w:rStyle w:val="eop"/>
                <w:rFonts w:ascii="Arial" w:hAnsi="Arial" w:cs="Arial"/>
                <w:sz w:val="20"/>
                <w:szCs w:val="20"/>
                <w:lang w:val="fr-FR"/>
              </w:rPr>
              <w:t xml:space="preserve"> minimum de </w:t>
            </w:r>
            <w:r w:rsidR="00B13FFD" w:rsidRPr="003D764E">
              <w:rPr>
                <w:rStyle w:val="eop"/>
                <w:rFonts w:ascii="Arial" w:hAnsi="Arial" w:cs="Arial"/>
                <w:sz w:val="20"/>
                <w:szCs w:val="20"/>
                <w:lang w:val="fr-FR"/>
              </w:rPr>
              <w:t>48 pour les dispositifs de l'activité du lot j (année d'enregistrement</w:t>
            </w:r>
            <w:r w:rsidR="00A948B3" w:rsidRPr="003D764E">
              <w:rPr>
                <w:rStyle w:val="normaltextrun"/>
                <w:rFonts w:ascii="Arial" w:hAnsi="Arial" w:cs="Arial"/>
                <w:sz w:val="20"/>
                <w:szCs w:val="20"/>
                <w:lang w:val="fr-FR"/>
              </w:rPr>
              <w:t>).</w:t>
            </w:r>
            <w:r w:rsidR="00A948B3" w:rsidRPr="003D764E">
              <w:rPr>
                <w:rStyle w:val="FootnoteReference"/>
                <w:rFonts w:ascii="Arial" w:eastAsia="Arial" w:hAnsi="Arial" w:cs="Arial"/>
                <w:sz w:val="20"/>
                <w:szCs w:val="20"/>
                <w:lang w:val="fr-FR"/>
              </w:rPr>
              <w:footnoteReference w:id="24"/>
            </w:r>
          </w:p>
          <w:p w14:paraId="22A49325" w14:textId="77777777" w:rsidR="00A948B3" w:rsidRPr="003D764E" w:rsidRDefault="00A948B3" w:rsidP="00A948B3">
            <w:pPr>
              <w:pStyle w:val="paragraph"/>
              <w:spacing w:before="0" w:beforeAutospacing="0" w:after="0" w:afterAutospacing="0"/>
              <w:textAlignment w:val="baseline"/>
              <w:divId w:val="795682425"/>
              <w:rPr>
                <w:rFonts w:ascii="Arial" w:hAnsi="Arial" w:cs="Arial"/>
                <w:sz w:val="20"/>
                <w:szCs w:val="20"/>
                <w:lang w:val="fr-FR"/>
              </w:rPr>
            </w:pPr>
          </w:p>
          <w:p w14:paraId="22A49326" w14:textId="78A03598" w:rsidR="00A948B3" w:rsidRPr="003D764E" w:rsidRDefault="00522081" w:rsidP="00A948B3">
            <w:pPr>
              <w:pStyle w:val="paragraph"/>
              <w:spacing w:before="0" w:beforeAutospacing="0" w:after="0" w:afterAutospacing="0"/>
              <w:textAlignment w:val="baseline"/>
              <w:divId w:val="331686721"/>
              <w:rPr>
                <w:rFonts w:ascii="Arial" w:hAnsi="Arial" w:cs="Arial"/>
                <w:sz w:val="20"/>
                <w:szCs w:val="20"/>
                <w:lang w:val="fr-FR"/>
              </w:rPr>
            </w:pPr>
            <w:r w:rsidRPr="003D764E">
              <w:rPr>
                <w:rFonts w:ascii="Arial" w:hAnsi="Arial" w:cs="Arial"/>
                <w:b/>
                <w:bCs/>
                <w:sz w:val="20"/>
                <w:szCs w:val="20"/>
                <w:lang w:val="fr-FR"/>
              </w:rPr>
              <w:t xml:space="preserve">Procédures de </w:t>
            </w:r>
            <w:r w:rsidR="003D764E" w:rsidRPr="003D764E">
              <w:rPr>
                <w:rFonts w:ascii="Arial" w:hAnsi="Arial" w:cs="Arial"/>
                <w:b/>
                <w:bCs/>
                <w:sz w:val="20"/>
                <w:szCs w:val="20"/>
                <w:lang w:val="fr-FR"/>
              </w:rPr>
              <w:t>mesure</w:t>
            </w:r>
            <w:r w:rsidR="004D1186">
              <w:rPr>
                <w:rFonts w:ascii="Arial" w:hAnsi="Arial" w:cs="Arial"/>
                <w:b/>
                <w:bCs/>
                <w:sz w:val="20"/>
                <w:szCs w:val="20"/>
                <w:lang w:val="fr-FR"/>
              </w:rPr>
              <w:t xml:space="preserve"> </w:t>
            </w:r>
            <w:r w:rsidR="003D764E" w:rsidRPr="003D764E">
              <w:rPr>
                <w:rStyle w:val="normaltextrun"/>
                <w:rFonts w:ascii="Arial" w:hAnsi="Arial" w:cs="Arial"/>
                <w:b/>
                <w:bCs/>
                <w:sz w:val="20"/>
                <w:szCs w:val="20"/>
                <w:lang w:val="fr-FR"/>
              </w:rPr>
              <w:t>:</w:t>
            </w:r>
            <w:r w:rsidR="003D764E" w:rsidRPr="003D764E">
              <w:rPr>
                <w:rFonts w:ascii="Arial" w:hAnsi="Arial" w:cs="Arial"/>
                <w:sz w:val="20"/>
                <w:szCs w:val="20"/>
                <w:lang w:val="fr-FR"/>
              </w:rPr>
              <w:t xml:space="preserve"> Le</w:t>
            </w:r>
            <w:r w:rsidRPr="003D764E">
              <w:rPr>
                <w:rFonts w:ascii="Arial" w:hAnsi="Arial" w:cs="Arial"/>
                <w:sz w:val="20"/>
                <w:szCs w:val="20"/>
                <w:lang w:val="fr-FR"/>
              </w:rPr>
              <w:t xml:space="preserve"> paramètre est basé sur le nombre de repas par </w:t>
            </w:r>
            <w:proofErr w:type="spellStart"/>
            <w:r w:rsidR="002F18E2">
              <w:rPr>
                <w:rFonts w:ascii="Arial" w:hAnsi="Arial" w:cs="Arial"/>
                <w:sz w:val="20"/>
                <w:szCs w:val="20"/>
                <w:lang w:val="fr-FR"/>
              </w:rPr>
              <w:t>sémaine</w:t>
            </w:r>
            <w:proofErr w:type="spellEnd"/>
            <w:r w:rsidR="002F18E2" w:rsidRPr="003D764E">
              <w:rPr>
                <w:rFonts w:ascii="Arial" w:hAnsi="Arial" w:cs="Arial"/>
                <w:sz w:val="20"/>
                <w:szCs w:val="20"/>
                <w:lang w:val="fr-FR"/>
              </w:rPr>
              <w:t xml:space="preserve"> </w:t>
            </w:r>
            <w:r w:rsidRPr="003D764E">
              <w:rPr>
                <w:rFonts w:ascii="Arial" w:hAnsi="Arial" w:cs="Arial"/>
                <w:sz w:val="20"/>
                <w:szCs w:val="20"/>
                <w:lang w:val="fr-FR"/>
              </w:rPr>
              <w:t xml:space="preserve">cuisinés dans le dispositif de la période antérieur à l’activité, tel que déterminé par l'enquête par sondage. La valeur du paramètre est fixée comme </w:t>
            </w:r>
            <w:proofErr w:type="gramStart"/>
            <w:r w:rsidRPr="003D764E">
              <w:rPr>
                <w:rFonts w:ascii="Arial" w:hAnsi="Arial" w:cs="Arial"/>
                <w:sz w:val="20"/>
                <w:szCs w:val="20"/>
                <w:lang w:val="fr-FR"/>
              </w:rPr>
              <w:t>suit</w:t>
            </w:r>
            <w:r w:rsidR="00A948B3" w:rsidRPr="003D764E">
              <w:rPr>
                <w:rStyle w:val="normaltextrun"/>
                <w:rFonts w:ascii="Arial" w:hAnsi="Arial" w:cs="Arial"/>
                <w:sz w:val="20"/>
                <w:szCs w:val="20"/>
                <w:lang w:val="fr-FR"/>
              </w:rPr>
              <w:t>:</w:t>
            </w:r>
            <w:proofErr w:type="gramEnd"/>
            <w:r w:rsidR="00A948B3" w:rsidRPr="003D764E">
              <w:rPr>
                <w:rStyle w:val="eop"/>
                <w:rFonts w:ascii="Arial" w:hAnsi="Arial" w:cs="Arial"/>
                <w:sz w:val="20"/>
                <w:szCs w:val="20"/>
                <w:lang w:val="fr-FR"/>
              </w:rPr>
              <w:t> </w:t>
            </w:r>
          </w:p>
          <w:p w14:paraId="22A49327" w14:textId="77777777" w:rsidR="00A948B3" w:rsidRPr="003D764E" w:rsidRDefault="00A948B3" w:rsidP="00A948B3">
            <w:pPr>
              <w:pStyle w:val="paragraph"/>
              <w:spacing w:before="0" w:beforeAutospacing="0" w:after="0" w:afterAutospacing="0"/>
              <w:textAlignment w:val="baseline"/>
              <w:divId w:val="1983541431"/>
              <w:rPr>
                <w:rFonts w:ascii="Arial" w:hAnsi="Arial" w:cs="Arial"/>
                <w:sz w:val="20"/>
                <w:szCs w:val="20"/>
                <w:lang w:val="fr-FR"/>
              </w:rPr>
            </w:pPr>
            <w:r w:rsidRPr="003D764E">
              <w:rPr>
                <w:rStyle w:val="eop"/>
                <w:rFonts w:ascii="Arial" w:hAnsi="Arial" w:cs="Arial"/>
                <w:sz w:val="20"/>
                <w:szCs w:val="20"/>
                <w:lang w:val="fr-FR"/>
              </w:rPr>
              <w:t> </w:t>
            </w:r>
          </w:p>
          <w:p w14:paraId="22A49328" w14:textId="77777777" w:rsidR="00A948B3" w:rsidRPr="003D764E" w:rsidRDefault="00A948B3" w:rsidP="004D1186">
            <w:pPr>
              <w:pStyle w:val="paragraph"/>
              <w:numPr>
                <w:ilvl w:val="0"/>
                <w:numId w:val="16"/>
              </w:numPr>
              <w:spacing w:before="0" w:beforeAutospacing="0" w:after="0" w:afterAutospacing="0"/>
              <w:ind w:left="1080" w:firstLine="0"/>
              <w:textAlignment w:val="baseline"/>
              <w:divId w:val="928199076"/>
              <w:rPr>
                <w:rFonts w:ascii="Arial" w:hAnsi="Arial" w:cs="Arial"/>
                <w:sz w:val="20"/>
                <w:szCs w:val="20"/>
                <w:lang w:val="fr-FR"/>
              </w:rPr>
            </w:pPr>
            <w:r w:rsidRPr="003D764E">
              <w:rPr>
                <w:rStyle w:val="normaltextrun"/>
                <w:rFonts w:ascii="Arial" w:hAnsi="Arial" w:cs="Arial"/>
                <w:sz w:val="20"/>
                <w:szCs w:val="20"/>
                <w:lang w:val="fr-FR"/>
              </w:rPr>
              <w:t xml:space="preserve">100% </w:t>
            </w:r>
            <w:r w:rsidR="00E862F9" w:rsidRPr="003D764E">
              <w:rPr>
                <w:rFonts w:ascii="Arial" w:hAnsi="Arial" w:cs="Arial"/>
                <w:sz w:val="20"/>
                <w:szCs w:val="20"/>
                <w:lang w:val="fr-FR"/>
              </w:rPr>
              <w:t xml:space="preserve">si le dispositif de </w:t>
            </w:r>
            <w:r w:rsidR="00E862F9" w:rsidRPr="003D764E">
              <w:rPr>
                <w:rFonts w:ascii="Arial" w:eastAsia="Arial" w:hAnsi="Arial" w:cs="Arial"/>
                <w:sz w:val="20"/>
                <w:szCs w:val="20"/>
                <w:lang w:val="fr-FR"/>
              </w:rPr>
              <w:t xml:space="preserve">la période antérieure à l’activité </w:t>
            </w:r>
            <w:r w:rsidR="00E862F9" w:rsidRPr="003D764E">
              <w:rPr>
                <w:rFonts w:ascii="Arial" w:hAnsi="Arial" w:cs="Arial"/>
                <w:sz w:val="20"/>
                <w:szCs w:val="20"/>
                <w:lang w:val="fr-FR"/>
              </w:rPr>
              <w:t>n'est pas utilisé</w:t>
            </w:r>
            <w:r w:rsidRPr="003D764E">
              <w:rPr>
                <w:rStyle w:val="normaltextrun"/>
                <w:rFonts w:ascii="Arial" w:hAnsi="Arial" w:cs="Arial"/>
                <w:b/>
                <w:bCs/>
                <w:sz w:val="20"/>
                <w:szCs w:val="20"/>
                <w:lang w:val="fr-FR"/>
              </w:rPr>
              <w:t>,</w:t>
            </w:r>
            <w:r w:rsidRPr="003D764E">
              <w:rPr>
                <w:rStyle w:val="eop"/>
                <w:rFonts w:ascii="Arial" w:hAnsi="Arial" w:cs="Arial"/>
                <w:sz w:val="20"/>
                <w:szCs w:val="20"/>
                <w:lang w:val="fr-FR"/>
              </w:rPr>
              <w:t> </w:t>
            </w:r>
          </w:p>
          <w:p w14:paraId="22A49329" w14:textId="43EF375C" w:rsidR="00A948B3" w:rsidRPr="003D764E" w:rsidRDefault="00A948B3" w:rsidP="004D1186">
            <w:pPr>
              <w:pStyle w:val="paragraph"/>
              <w:numPr>
                <w:ilvl w:val="0"/>
                <w:numId w:val="16"/>
              </w:numPr>
              <w:spacing w:before="0" w:beforeAutospacing="0" w:after="0" w:afterAutospacing="0"/>
              <w:ind w:left="1080" w:firstLine="0"/>
              <w:textAlignment w:val="baseline"/>
              <w:divId w:val="928199076"/>
              <w:rPr>
                <w:rFonts w:ascii="Arial" w:hAnsi="Arial" w:cs="Arial"/>
                <w:sz w:val="20"/>
                <w:szCs w:val="20"/>
                <w:lang w:val="fr-FR"/>
              </w:rPr>
            </w:pPr>
            <w:r w:rsidRPr="003D764E">
              <w:rPr>
                <w:rStyle w:val="normaltextrun"/>
                <w:rFonts w:ascii="Arial" w:hAnsi="Arial" w:cs="Arial"/>
                <w:sz w:val="20"/>
                <w:szCs w:val="20"/>
                <w:lang w:val="fr-FR"/>
              </w:rPr>
              <w:t xml:space="preserve">66% </w:t>
            </w:r>
            <w:r w:rsidR="00E862F9" w:rsidRPr="003D764E">
              <w:rPr>
                <w:rStyle w:val="normaltextrun"/>
                <w:rFonts w:ascii="Arial" w:hAnsi="Arial" w:cs="Arial"/>
                <w:sz w:val="20"/>
                <w:szCs w:val="20"/>
                <w:lang w:val="fr-FR"/>
              </w:rPr>
              <w:t xml:space="preserve">si un repas par jour </w:t>
            </w:r>
            <w:r w:rsidR="00937A66">
              <w:rPr>
                <w:rStyle w:val="normaltextrun"/>
                <w:rFonts w:ascii="Arial" w:hAnsi="Arial" w:cs="Arial"/>
                <w:sz w:val="20"/>
                <w:szCs w:val="20"/>
                <w:lang w:val="fr-FR"/>
              </w:rPr>
              <w:t>(</w:t>
            </w:r>
            <w:r w:rsidR="006F58B5">
              <w:rPr>
                <w:rStyle w:val="normaltextrun"/>
                <w:rFonts w:ascii="Arial" w:hAnsi="Arial" w:cs="Arial"/>
                <w:sz w:val="20"/>
                <w:szCs w:val="20"/>
                <w:lang w:val="fr-FR"/>
              </w:rPr>
              <w:t xml:space="preserve">7 par </w:t>
            </w:r>
            <w:proofErr w:type="spellStart"/>
            <w:r w:rsidR="006F58B5">
              <w:rPr>
                <w:rStyle w:val="normaltextrun"/>
                <w:rFonts w:ascii="Arial" w:hAnsi="Arial" w:cs="Arial"/>
                <w:sz w:val="20"/>
                <w:szCs w:val="20"/>
                <w:lang w:val="fr-FR"/>
              </w:rPr>
              <w:t>sémaine</w:t>
            </w:r>
            <w:proofErr w:type="spellEnd"/>
            <w:r w:rsidR="006F58B5">
              <w:rPr>
                <w:rStyle w:val="normaltextrun"/>
                <w:rFonts w:ascii="Arial" w:hAnsi="Arial" w:cs="Arial"/>
                <w:sz w:val="20"/>
                <w:szCs w:val="20"/>
                <w:lang w:val="fr-FR"/>
              </w:rPr>
              <w:t xml:space="preserve">) </w:t>
            </w:r>
            <w:r w:rsidR="00E862F9" w:rsidRPr="003D764E">
              <w:rPr>
                <w:rStyle w:val="normaltextrun"/>
                <w:rFonts w:ascii="Arial" w:hAnsi="Arial" w:cs="Arial"/>
                <w:sz w:val="20"/>
                <w:szCs w:val="20"/>
                <w:lang w:val="fr-FR"/>
              </w:rPr>
              <w:t>est préparé dans le dispositif de la période antérieure à l’activité</w:t>
            </w:r>
            <w:r w:rsidRPr="003D764E">
              <w:rPr>
                <w:rStyle w:val="normaltextrun"/>
                <w:rFonts w:ascii="Arial" w:hAnsi="Arial" w:cs="Arial"/>
                <w:sz w:val="20"/>
                <w:szCs w:val="20"/>
                <w:lang w:val="fr-FR"/>
              </w:rPr>
              <w:t>.</w:t>
            </w:r>
            <w:r w:rsidRPr="003D764E">
              <w:rPr>
                <w:rStyle w:val="eop"/>
                <w:rFonts w:ascii="Arial" w:hAnsi="Arial" w:cs="Arial"/>
                <w:sz w:val="20"/>
                <w:szCs w:val="20"/>
                <w:lang w:val="fr-FR"/>
              </w:rPr>
              <w:t> </w:t>
            </w:r>
          </w:p>
          <w:p w14:paraId="22A4932A" w14:textId="65270E7D" w:rsidR="00A948B3" w:rsidRPr="003D764E" w:rsidRDefault="00A948B3" w:rsidP="004D1186">
            <w:pPr>
              <w:pStyle w:val="paragraph"/>
              <w:numPr>
                <w:ilvl w:val="0"/>
                <w:numId w:val="16"/>
              </w:numPr>
              <w:spacing w:before="0" w:beforeAutospacing="0" w:after="0" w:afterAutospacing="0"/>
              <w:ind w:left="1080" w:firstLine="0"/>
              <w:textAlignment w:val="baseline"/>
              <w:divId w:val="928199076"/>
              <w:rPr>
                <w:rStyle w:val="eop"/>
                <w:rFonts w:ascii="Arial" w:hAnsi="Arial" w:cs="Arial"/>
                <w:sz w:val="20"/>
                <w:szCs w:val="20"/>
                <w:lang w:val="fr-FR"/>
              </w:rPr>
            </w:pPr>
            <w:r w:rsidRPr="003D764E">
              <w:rPr>
                <w:rStyle w:val="normaltextrun"/>
                <w:rFonts w:ascii="Arial" w:hAnsi="Arial" w:cs="Arial"/>
                <w:sz w:val="20"/>
                <w:szCs w:val="20"/>
                <w:lang w:val="fr-FR"/>
              </w:rPr>
              <w:t xml:space="preserve">33% </w:t>
            </w:r>
            <w:r w:rsidR="00E862F9" w:rsidRPr="003D764E">
              <w:rPr>
                <w:rStyle w:val="normaltextrun"/>
                <w:rFonts w:ascii="Arial" w:hAnsi="Arial" w:cs="Arial"/>
                <w:sz w:val="20"/>
                <w:szCs w:val="20"/>
                <w:lang w:val="fr-FR"/>
              </w:rPr>
              <w:t xml:space="preserve">si deux repas par jour </w:t>
            </w:r>
            <w:r w:rsidR="00873096">
              <w:rPr>
                <w:rStyle w:val="normaltextrun"/>
                <w:rFonts w:ascii="Arial" w:hAnsi="Arial" w:cs="Arial"/>
                <w:sz w:val="20"/>
                <w:szCs w:val="20"/>
                <w:lang w:val="fr-FR"/>
              </w:rPr>
              <w:t xml:space="preserve">7 par </w:t>
            </w:r>
            <w:proofErr w:type="spellStart"/>
            <w:r w:rsidR="00873096">
              <w:rPr>
                <w:rStyle w:val="normaltextrun"/>
                <w:rFonts w:ascii="Arial" w:hAnsi="Arial" w:cs="Arial"/>
                <w:sz w:val="20"/>
                <w:szCs w:val="20"/>
                <w:lang w:val="fr-FR"/>
              </w:rPr>
              <w:t>sémaine</w:t>
            </w:r>
            <w:proofErr w:type="spellEnd"/>
            <w:r w:rsidR="00873096">
              <w:rPr>
                <w:rStyle w:val="normaltextrun"/>
                <w:rFonts w:ascii="Arial" w:hAnsi="Arial" w:cs="Arial"/>
                <w:sz w:val="20"/>
                <w:szCs w:val="20"/>
                <w:lang w:val="fr-FR"/>
              </w:rPr>
              <w:t xml:space="preserve">) </w:t>
            </w:r>
            <w:r w:rsidR="00E862F9" w:rsidRPr="003D764E">
              <w:rPr>
                <w:rStyle w:val="normaltextrun"/>
                <w:rFonts w:ascii="Arial" w:hAnsi="Arial" w:cs="Arial"/>
                <w:sz w:val="20"/>
                <w:szCs w:val="20"/>
                <w:lang w:val="fr-FR"/>
              </w:rPr>
              <w:t>sont préparés dans le dispositif de la période antérieure à l’activité</w:t>
            </w:r>
            <w:r w:rsidRPr="003D764E">
              <w:rPr>
                <w:rStyle w:val="normaltextrun"/>
                <w:rFonts w:ascii="Arial" w:hAnsi="Arial" w:cs="Arial"/>
                <w:sz w:val="20"/>
                <w:szCs w:val="20"/>
                <w:lang w:val="fr-FR"/>
              </w:rPr>
              <w:t>.</w:t>
            </w:r>
            <w:r w:rsidRPr="003D764E">
              <w:rPr>
                <w:rStyle w:val="eop"/>
                <w:rFonts w:ascii="Arial" w:hAnsi="Arial" w:cs="Arial"/>
                <w:sz w:val="20"/>
                <w:szCs w:val="20"/>
                <w:lang w:val="fr-FR"/>
              </w:rPr>
              <w:t> </w:t>
            </w:r>
          </w:p>
          <w:p w14:paraId="22A4932B" w14:textId="77777777" w:rsidR="00A948B3" w:rsidRPr="003D764E" w:rsidRDefault="00A948B3" w:rsidP="004D1186">
            <w:pPr>
              <w:pStyle w:val="paragraph"/>
              <w:numPr>
                <w:ilvl w:val="0"/>
                <w:numId w:val="16"/>
              </w:numPr>
              <w:spacing w:before="0" w:beforeAutospacing="0" w:after="0" w:afterAutospacing="0"/>
              <w:ind w:left="1080" w:firstLine="0"/>
              <w:textAlignment w:val="baseline"/>
              <w:divId w:val="928199076"/>
              <w:rPr>
                <w:rFonts w:ascii="Arial" w:hAnsi="Arial" w:cs="Arial"/>
                <w:sz w:val="20"/>
                <w:szCs w:val="20"/>
                <w:lang w:val="fr-FR"/>
              </w:rPr>
            </w:pPr>
            <w:r w:rsidRPr="003D764E">
              <w:rPr>
                <w:rStyle w:val="normaltextrun"/>
                <w:rFonts w:ascii="Arial" w:hAnsi="Arial" w:cs="Arial"/>
                <w:sz w:val="20"/>
                <w:szCs w:val="20"/>
                <w:lang w:val="fr-FR"/>
              </w:rPr>
              <w:t xml:space="preserve">0% </w:t>
            </w:r>
            <w:r w:rsidR="00E862F9" w:rsidRPr="003D764E">
              <w:rPr>
                <w:rFonts w:ascii="Arial" w:hAnsi="Arial" w:cs="Arial"/>
                <w:sz w:val="20"/>
                <w:szCs w:val="20"/>
                <w:lang w:val="fr-FR"/>
              </w:rPr>
              <w:t xml:space="preserve">si le dispositif </w:t>
            </w:r>
            <w:r w:rsidR="00E862F9" w:rsidRPr="003D764E">
              <w:rPr>
                <w:rFonts w:ascii="Arial" w:eastAsia="Arial" w:hAnsi="Arial" w:cs="Arial"/>
                <w:sz w:val="20"/>
                <w:szCs w:val="20"/>
                <w:lang w:val="fr-FR"/>
              </w:rPr>
              <w:t xml:space="preserve">de la période antérieure à l’activité </w:t>
            </w:r>
            <w:r w:rsidR="00E862F9" w:rsidRPr="003D764E">
              <w:rPr>
                <w:rFonts w:ascii="Arial" w:hAnsi="Arial" w:cs="Arial"/>
                <w:sz w:val="20"/>
                <w:szCs w:val="20"/>
                <w:lang w:val="fr-FR"/>
              </w:rPr>
              <w:t>est utilisé en même temps que le fourneau de l'activité</w:t>
            </w:r>
          </w:p>
        </w:tc>
        <w:tc>
          <w:tcPr>
            <w:tcW w:w="509" w:type="pct"/>
            <w:vAlign w:val="center"/>
          </w:tcPr>
          <w:p w14:paraId="22A4932C" w14:textId="77777777" w:rsidR="00A948B3" w:rsidRPr="003D764E" w:rsidRDefault="003D764E" w:rsidP="007D3197">
            <w:pPr>
              <w:spacing w:beforeLines="20" w:before="48" w:afterLines="20" w:after="48"/>
              <w:contextualSpacing/>
              <w:jc w:val="center"/>
              <w:rPr>
                <w:rFonts w:ascii="Arial" w:eastAsia="Arial" w:hAnsi="Arial" w:cs="Arial"/>
                <w:sz w:val="20"/>
                <w:szCs w:val="20"/>
                <w:lang w:val="fr-FR"/>
              </w:rPr>
            </w:pPr>
            <w:r w:rsidRPr="003D764E">
              <w:rPr>
                <w:rFonts w:ascii="Arial" w:eastAsia="Arial" w:hAnsi="Arial" w:cs="Arial"/>
                <w:sz w:val="20"/>
                <w:szCs w:val="20"/>
                <w:lang w:val="fr-FR"/>
              </w:rPr>
              <w:t>A</w:t>
            </w:r>
            <w:r>
              <w:rPr>
                <w:rFonts w:eastAsia="Arial"/>
                <w:sz w:val="20"/>
                <w:szCs w:val="20"/>
                <w:lang w:val="fr-FR"/>
              </w:rPr>
              <w:t>nnuelle</w:t>
            </w:r>
          </w:p>
        </w:tc>
      </w:tr>
      <w:tr w:rsidR="00BD5E79" w:rsidRPr="00FF6CC8" w14:paraId="5C8E36FB" w14:textId="77777777" w:rsidTr="00203853">
        <w:trPr>
          <w:cantSplit/>
          <w:trHeight w:val="2050"/>
        </w:trPr>
        <w:tc>
          <w:tcPr>
            <w:tcW w:w="462" w:type="pct"/>
          </w:tcPr>
          <w:p w14:paraId="2EE48612" w14:textId="041A67FD" w:rsidR="00BD5E79" w:rsidRPr="00760525" w:rsidRDefault="00FF6CC8" w:rsidP="00A948B3">
            <w:pPr>
              <w:pStyle w:val="NormalWeb"/>
              <w:spacing w:before="0" w:beforeAutospacing="0" w:after="0" w:afterAutospacing="0" w:line="276" w:lineRule="auto"/>
              <w:rPr>
                <w:rFonts w:ascii="Arial" w:eastAsia="Arial" w:hAnsi="Arial"/>
                <w:b/>
                <w:bCs/>
                <w:sz w:val="20"/>
                <w:szCs w:val="20"/>
                <w:lang w:val="fr-FR"/>
              </w:rPr>
            </w:pPr>
            <m:oMathPara>
              <m:oMathParaPr>
                <m:jc m:val="left"/>
              </m:oMathParaP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NRB</m:t>
                    </m:r>
                  </m:sub>
                </m:sSub>
              </m:oMath>
            </m:oMathPara>
          </w:p>
        </w:tc>
        <w:tc>
          <w:tcPr>
            <w:tcW w:w="348" w:type="pct"/>
            <w:tcBorders>
              <w:top w:val="single" w:sz="6" w:space="0" w:color="auto"/>
              <w:left w:val="single" w:sz="6" w:space="0" w:color="auto"/>
              <w:bottom w:val="single" w:sz="6" w:space="0" w:color="auto"/>
              <w:right w:val="single" w:sz="6" w:space="0" w:color="auto"/>
            </w:tcBorders>
            <w:shd w:val="clear" w:color="auto" w:fill="auto"/>
          </w:tcPr>
          <w:p w14:paraId="0FF82B2C" w14:textId="5BAAEDFB" w:rsidR="00BD5E79" w:rsidRPr="003D764E" w:rsidRDefault="00080CAB" w:rsidP="007D3197">
            <w:pPr>
              <w:spacing w:beforeLines="20" w:before="48" w:afterLines="20" w:after="48"/>
              <w:rPr>
                <w:rStyle w:val="normaltextrun"/>
                <w:rFonts w:ascii="Arial" w:hAnsi="Arial" w:cs="Arial"/>
                <w:sz w:val="20"/>
                <w:szCs w:val="20"/>
                <w:lang w:val="fr-FR"/>
              </w:rPr>
            </w:pPr>
            <w:r w:rsidRPr="00CD116C">
              <w:rPr>
                <w:rStyle w:val="normaltextrun"/>
                <w:rFonts w:ascii="Arial" w:hAnsi="Arial" w:cs="Arial"/>
                <w:sz w:val="20"/>
                <w:szCs w:val="20"/>
              </w:rPr>
              <w:t>%</w:t>
            </w:r>
          </w:p>
        </w:tc>
        <w:tc>
          <w:tcPr>
            <w:tcW w:w="725" w:type="pct"/>
            <w:tcBorders>
              <w:top w:val="single" w:sz="6" w:space="0" w:color="auto"/>
              <w:left w:val="single" w:sz="6" w:space="0" w:color="auto"/>
              <w:bottom w:val="single" w:sz="6" w:space="0" w:color="auto"/>
              <w:right w:val="single" w:sz="6" w:space="0" w:color="auto"/>
            </w:tcBorders>
            <w:shd w:val="clear" w:color="auto" w:fill="auto"/>
          </w:tcPr>
          <w:p w14:paraId="3E9CE72A" w14:textId="61DF71C6" w:rsidR="00BD5E79" w:rsidRPr="003D764E" w:rsidRDefault="004D2C6F" w:rsidP="007D3197">
            <w:pPr>
              <w:spacing w:beforeLines="20" w:before="48" w:afterLines="20" w:after="48"/>
              <w:rPr>
                <w:rFonts w:ascii="Arial" w:eastAsia="Arial" w:hAnsi="Arial" w:cs="Arial"/>
                <w:sz w:val="20"/>
                <w:szCs w:val="20"/>
                <w:lang w:val="fr-FR"/>
              </w:rPr>
            </w:pPr>
            <w:r w:rsidRPr="004D2C6F">
              <w:rPr>
                <w:rFonts w:ascii="Arial" w:eastAsia="Arial" w:hAnsi="Arial" w:cs="Arial"/>
                <w:sz w:val="20"/>
                <w:szCs w:val="20"/>
                <w:lang w:val="fr-FR"/>
              </w:rPr>
              <w:t>Fraction de la biomasse non renouvelable.</w:t>
            </w:r>
          </w:p>
        </w:tc>
        <w:tc>
          <w:tcPr>
            <w:tcW w:w="2956" w:type="pct"/>
            <w:tcBorders>
              <w:top w:val="single" w:sz="6" w:space="0" w:color="auto"/>
              <w:left w:val="single" w:sz="6" w:space="0" w:color="auto"/>
              <w:bottom w:val="single" w:sz="6" w:space="0" w:color="auto"/>
              <w:right w:val="single" w:sz="6" w:space="0" w:color="auto"/>
            </w:tcBorders>
            <w:shd w:val="clear" w:color="auto" w:fill="auto"/>
          </w:tcPr>
          <w:p w14:paraId="59716237" w14:textId="7C4E2062" w:rsidR="004A7975" w:rsidRPr="0018724D" w:rsidRDefault="004A7975" w:rsidP="004A7975">
            <w:pPr>
              <w:pStyle w:val="paragraph"/>
              <w:spacing w:after="0"/>
              <w:textAlignment w:val="baseline"/>
              <w:rPr>
                <w:rFonts w:ascii="Arial" w:hAnsi="Arial" w:cs="Arial"/>
                <w:sz w:val="20"/>
                <w:szCs w:val="20"/>
                <w:lang w:val="fr-FR"/>
              </w:rPr>
            </w:pPr>
            <w:r w:rsidRPr="004A7975">
              <w:rPr>
                <w:rFonts w:ascii="Arial" w:hAnsi="Arial" w:cs="Arial"/>
                <w:b/>
                <w:bCs/>
                <w:sz w:val="20"/>
                <w:szCs w:val="20"/>
                <w:lang w:val="fr-FR"/>
              </w:rPr>
              <w:t xml:space="preserve">Source des données </w:t>
            </w:r>
            <w:r w:rsidRPr="0018724D">
              <w:rPr>
                <w:rFonts w:ascii="Arial" w:hAnsi="Arial" w:cs="Arial"/>
                <w:sz w:val="20"/>
                <w:szCs w:val="20"/>
                <w:lang w:val="fr-FR"/>
              </w:rPr>
              <w:t>: Rapports évalués par des pairs.</w:t>
            </w:r>
          </w:p>
          <w:p w14:paraId="225A430C" w14:textId="1C47BC8B" w:rsidR="004A7975" w:rsidRPr="0018724D" w:rsidRDefault="004A7975" w:rsidP="004A7975">
            <w:pPr>
              <w:pStyle w:val="paragraph"/>
              <w:spacing w:after="0"/>
              <w:textAlignment w:val="baseline"/>
              <w:rPr>
                <w:rFonts w:ascii="Arial" w:hAnsi="Arial" w:cs="Arial"/>
                <w:sz w:val="20"/>
                <w:szCs w:val="20"/>
                <w:lang w:val="fr-FR"/>
              </w:rPr>
            </w:pPr>
            <w:r w:rsidRPr="004A7975">
              <w:rPr>
                <w:rFonts w:ascii="Arial" w:hAnsi="Arial" w:cs="Arial"/>
                <w:b/>
                <w:bCs/>
                <w:sz w:val="20"/>
                <w:szCs w:val="20"/>
                <w:lang w:val="fr-FR"/>
              </w:rPr>
              <w:t xml:space="preserve">Méthodes et procédures de mesure : </w:t>
            </w:r>
            <w:r w:rsidRPr="0018724D">
              <w:rPr>
                <w:rFonts w:ascii="Arial" w:hAnsi="Arial" w:cs="Arial"/>
                <w:sz w:val="20"/>
                <w:szCs w:val="20"/>
                <w:lang w:val="fr-FR"/>
              </w:rPr>
              <w:t xml:space="preserve">Les promoteurs d'activités peuvent calculer le </w:t>
            </w:r>
            <w:proofErr w:type="spellStart"/>
            <w:r w:rsidRPr="0018724D">
              <w:rPr>
                <w:rFonts w:ascii="Arial" w:hAnsi="Arial" w:cs="Arial"/>
                <w:sz w:val="20"/>
                <w:szCs w:val="20"/>
                <w:lang w:val="fr-FR"/>
              </w:rPr>
              <w:t>fNRB</w:t>
            </w:r>
            <w:proofErr w:type="spellEnd"/>
            <w:r w:rsidRPr="0018724D">
              <w:rPr>
                <w:rFonts w:ascii="Arial" w:hAnsi="Arial" w:cs="Arial"/>
                <w:sz w:val="20"/>
                <w:szCs w:val="20"/>
                <w:lang w:val="fr-FR"/>
              </w:rPr>
              <w:t xml:space="preserve"> directement à l'aide de l'outil 30 du MDP. Si l'outil 30 du MDP est utilisé, les calculs et les sources de données valides examinées par les pairs doivent être inclus dans les documents de validation, et une réduction d'incertitude de 26% doit être appliquée (par exemple, si le </w:t>
            </w:r>
            <w:proofErr w:type="spellStart"/>
            <w:r w:rsidR="0022125D">
              <w:rPr>
                <w:rFonts w:ascii="Arial" w:hAnsi="Arial" w:cs="Arial"/>
                <w:sz w:val="20"/>
                <w:szCs w:val="20"/>
                <w:lang w:val="fr-FR"/>
              </w:rPr>
              <w:t>fNRB</w:t>
            </w:r>
            <w:proofErr w:type="spellEnd"/>
            <w:r w:rsidRPr="0018724D">
              <w:rPr>
                <w:rFonts w:ascii="Arial" w:hAnsi="Arial" w:cs="Arial"/>
                <w:sz w:val="20"/>
                <w:szCs w:val="20"/>
                <w:lang w:val="fr-FR"/>
              </w:rPr>
              <w:t xml:space="preserve"> calculé sur la base de l'outil 30 est de 0,60, le </w:t>
            </w:r>
            <w:proofErr w:type="spellStart"/>
            <w:r w:rsidR="0022125D">
              <w:rPr>
                <w:rFonts w:ascii="Arial" w:hAnsi="Arial" w:cs="Arial"/>
                <w:sz w:val="20"/>
                <w:szCs w:val="20"/>
                <w:lang w:val="fr-FR"/>
              </w:rPr>
              <w:t>fNRB</w:t>
            </w:r>
            <w:proofErr w:type="spellEnd"/>
            <w:r w:rsidRPr="0018724D">
              <w:rPr>
                <w:rFonts w:ascii="Arial" w:hAnsi="Arial" w:cs="Arial"/>
                <w:sz w:val="20"/>
                <w:szCs w:val="20"/>
                <w:lang w:val="fr-FR"/>
              </w:rPr>
              <w:t xml:space="preserve"> appliqué aux calculs de réduction d'émissions est de 0,60 × (1 - 0,26) = 0,44). </w:t>
            </w:r>
          </w:p>
          <w:p w14:paraId="245D083B" w14:textId="7BCAE7EA" w:rsidR="00BD5E79" w:rsidRPr="0018724D" w:rsidRDefault="004A7975" w:rsidP="004A7975">
            <w:pPr>
              <w:pStyle w:val="paragraph"/>
              <w:spacing w:before="0" w:beforeAutospacing="0" w:after="0" w:afterAutospacing="0"/>
              <w:textAlignment w:val="baseline"/>
              <w:rPr>
                <w:rFonts w:ascii="Arial" w:hAnsi="Arial" w:cs="Arial"/>
                <w:sz w:val="20"/>
                <w:szCs w:val="20"/>
                <w:lang w:val="fr-FR"/>
              </w:rPr>
            </w:pPr>
            <w:r w:rsidRPr="0018724D">
              <w:rPr>
                <w:rFonts w:ascii="Arial" w:hAnsi="Arial" w:cs="Arial"/>
                <w:sz w:val="20"/>
                <w:szCs w:val="20"/>
                <w:lang w:val="fr-FR"/>
              </w:rPr>
              <w:t xml:space="preserve">Si le promoteur de l'activité souhaite remplacer la valeur par défaut par une valeur calculée directement, voir le paramètre </w:t>
            </w:r>
            <w:proofErr w:type="spellStart"/>
            <w:r w:rsidRPr="0018724D">
              <w:rPr>
                <w:rFonts w:ascii="Arial" w:hAnsi="Arial" w:cs="Arial"/>
                <w:sz w:val="20"/>
                <w:szCs w:val="20"/>
                <w:lang w:val="fr-FR"/>
              </w:rPr>
              <w:t>fNRB</w:t>
            </w:r>
            <w:proofErr w:type="spellEnd"/>
            <w:r w:rsidRPr="0018724D">
              <w:rPr>
                <w:rFonts w:ascii="Arial" w:hAnsi="Arial" w:cs="Arial"/>
                <w:sz w:val="20"/>
                <w:szCs w:val="20"/>
                <w:lang w:val="fr-FR"/>
              </w:rPr>
              <w:t xml:space="preserve"> dans la section 11.1 Paramètres contrôlés.</w:t>
            </w:r>
          </w:p>
        </w:tc>
        <w:tc>
          <w:tcPr>
            <w:tcW w:w="509" w:type="pct"/>
            <w:vAlign w:val="center"/>
          </w:tcPr>
          <w:p w14:paraId="20118E56" w14:textId="77777777" w:rsidR="00BD5E79" w:rsidRPr="003D764E" w:rsidRDefault="00BD5E79" w:rsidP="007D3197">
            <w:pPr>
              <w:spacing w:beforeLines="20" w:before="48" w:afterLines="20" w:after="48"/>
              <w:contextualSpacing/>
              <w:jc w:val="center"/>
              <w:rPr>
                <w:rFonts w:ascii="Arial" w:eastAsia="Arial" w:hAnsi="Arial" w:cs="Arial"/>
                <w:sz w:val="20"/>
                <w:szCs w:val="20"/>
                <w:lang w:val="fr-FR"/>
              </w:rPr>
            </w:pPr>
          </w:p>
        </w:tc>
      </w:tr>
      <w:tr w:rsidR="00A948B3" w:rsidRPr="003D764E" w14:paraId="22A4932F" w14:textId="77777777" w:rsidTr="009B4ECC">
        <w:trPr>
          <w:trHeight w:val="259"/>
        </w:trPr>
        <w:tc>
          <w:tcPr>
            <w:tcW w:w="5000" w:type="pct"/>
            <w:gridSpan w:val="5"/>
            <w:tcBorders>
              <w:top w:val="single" w:sz="4" w:space="0" w:color="auto"/>
              <w:left w:val="single" w:sz="4" w:space="0" w:color="auto"/>
              <w:bottom w:val="single" w:sz="4" w:space="0" w:color="auto"/>
              <w:right w:val="single" w:sz="4" w:space="0" w:color="auto"/>
            </w:tcBorders>
          </w:tcPr>
          <w:p w14:paraId="22A4932E" w14:textId="3534F697" w:rsidR="00A948B3" w:rsidRPr="003D764E" w:rsidRDefault="00A948B3" w:rsidP="007D3197">
            <w:pPr>
              <w:spacing w:beforeLines="20" w:before="48" w:afterLines="20" w:after="48"/>
              <w:contextualSpacing/>
              <w:rPr>
                <w:rFonts w:ascii="Arial" w:eastAsia="Arial" w:hAnsi="Arial" w:cs="Arial"/>
                <w:sz w:val="20"/>
                <w:szCs w:val="20"/>
                <w:lang w:val="fr-FR"/>
              </w:rPr>
            </w:pPr>
            <w:r w:rsidRPr="003D764E">
              <w:rPr>
                <w:rFonts w:ascii="Arial" w:eastAsia="Arial" w:hAnsi="Arial" w:cs="Arial"/>
                <w:b/>
                <w:sz w:val="20"/>
                <w:szCs w:val="20"/>
                <w:lang w:val="fr-FR"/>
              </w:rPr>
              <w:t xml:space="preserve">Option </w:t>
            </w:r>
            <w:r w:rsidR="005C1571">
              <w:rPr>
                <w:rFonts w:ascii="Arial" w:eastAsia="Arial" w:hAnsi="Arial" w:cs="Arial"/>
                <w:b/>
                <w:sz w:val="20"/>
                <w:szCs w:val="20"/>
                <w:lang w:val="fr-FR"/>
              </w:rPr>
              <w:t>2</w:t>
            </w:r>
          </w:p>
        </w:tc>
      </w:tr>
      <w:tr w:rsidR="00A948B3" w:rsidRPr="003D764E" w14:paraId="22A4933D" w14:textId="77777777" w:rsidTr="0018724D">
        <w:trPr>
          <w:trHeight w:val="20"/>
        </w:trPr>
        <w:tc>
          <w:tcPr>
            <w:tcW w:w="462" w:type="pct"/>
            <w:tcBorders>
              <w:top w:val="single" w:sz="4" w:space="0" w:color="auto"/>
              <w:left w:val="single" w:sz="4" w:space="0" w:color="auto"/>
              <w:bottom w:val="single" w:sz="4" w:space="0" w:color="auto"/>
              <w:right w:val="single" w:sz="4" w:space="0" w:color="auto"/>
            </w:tcBorders>
          </w:tcPr>
          <w:p w14:paraId="22A49330" w14:textId="77777777" w:rsidR="00A948B3" w:rsidRPr="003D764E" w:rsidRDefault="00FF6CC8" w:rsidP="00A948B3">
            <w:pPr>
              <w:pStyle w:val="NormalWeb"/>
              <w:spacing w:before="0" w:beforeAutospacing="0" w:after="0" w:afterAutospacing="0" w:line="276" w:lineRule="auto"/>
              <w:rPr>
                <w:rFonts w:ascii="Cambria Math" w:hAnsi="Cambria Math" w:cs="Cambria Math"/>
                <w:b/>
                <w:position w:val="4"/>
                <w:sz w:val="20"/>
                <w:szCs w:val="20"/>
                <w:lang w:val="fr-FR"/>
              </w:rPr>
            </w:pPr>
            <m:oMathPara>
              <m:oMathParaPr>
                <m:jc m:val="left"/>
              </m:oMathParaPr>
              <m:oMath>
                <m:sSub>
                  <m:sSubPr>
                    <m:ctrlPr>
                      <w:rPr>
                        <w:rFonts w:ascii="Cambria Math" w:hAnsi="Cambria Math"/>
                        <w:b/>
                        <w:bCs/>
                        <w:i/>
                        <w:sz w:val="20"/>
                        <w:szCs w:val="20"/>
                        <w:lang w:val="fr-FR"/>
                      </w:rPr>
                    </m:ctrlPr>
                  </m:sSubPr>
                  <m:e>
                    <m:r>
                      <m:rPr>
                        <m:sty m:val="bi"/>
                      </m:rPr>
                      <w:rPr>
                        <w:rFonts w:ascii="Cambria Math" w:hAnsi="Cambria Math" w:cs="Arial"/>
                        <w:color w:val="202122"/>
                        <w:sz w:val="20"/>
                        <w:szCs w:val="20"/>
                        <w:shd w:val="clear" w:color="auto" w:fill="F8F9FA"/>
                        <w:lang w:val="fr-FR"/>
                      </w:rPr>
                      <m:t>L</m:t>
                    </m:r>
                    <m:ctrlPr>
                      <w:rPr>
                        <w:rFonts w:ascii="Cambria Math" w:hAnsi="Cambria Math" w:cs="Arial"/>
                        <w:b/>
                        <w:bCs/>
                        <w:i/>
                        <w:color w:val="202122"/>
                        <w:sz w:val="20"/>
                        <w:szCs w:val="20"/>
                        <w:shd w:val="clear" w:color="auto" w:fill="F8F9FA"/>
                        <w:lang w:val="fr-FR"/>
                      </w:rPr>
                    </m:ctrlPr>
                  </m:e>
                  <m:sub>
                    <m:r>
                      <m:rPr>
                        <m:sty m:val="bi"/>
                      </m:rPr>
                      <w:rPr>
                        <w:rFonts w:ascii="Cambria Math" w:hAnsi="Cambria Math"/>
                        <w:sz w:val="20"/>
                        <w:szCs w:val="20"/>
                        <w:lang w:val="fr-FR"/>
                      </w:rPr>
                      <m:t>y</m:t>
                    </m:r>
                    <m:r>
                      <m:rPr>
                        <m:sty m:val="bi"/>
                      </m:rPr>
                      <w:rPr>
                        <w:rFonts w:ascii="Cambria Math" w:hAnsi="Cambria Math"/>
                        <w:sz w:val="20"/>
                        <w:szCs w:val="20"/>
                        <w:lang w:val="fr-FR"/>
                      </w:rPr>
                      <m:t>,</m:t>
                    </m:r>
                    <m:r>
                      <m:rPr>
                        <m:sty m:val="bi"/>
                      </m:rPr>
                      <w:rPr>
                        <w:rFonts w:ascii="Cambria Math" w:hAnsi="Cambria Math"/>
                        <w:sz w:val="20"/>
                        <w:szCs w:val="20"/>
                        <w:lang w:val="fr-FR"/>
                      </w:rPr>
                      <m:t>j</m:t>
                    </m:r>
                  </m:sub>
                </m:sSub>
              </m:oMath>
            </m:oMathPara>
          </w:p>
        </w:tc>
        <w:tc>
          <w:tcPr>
            <w:tcW w:w="348" w:type="pct"/>
            <w:tcBorders>
              <w:top w:val="single" w:sz="4" w:space="0" w:color="auto"/>
              <w:left w:val="single" w:sz="4" w:space="0" w:color="auto"/>
              <w:bottom w:val="single" w:sz="4" w:space="0" w:color="auto"/>
              <w:right w:val="single" w:sz="4" w:space="0" w:color="auto"/>
            </w:tcBorders>
          </w:tcPr>
          <w:p w14:paraId="22A49331"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cstheme="minorHAnsi"/>
                <w:sz w:val="20"/>
                <w:szCs w:val="20"/>
                <w:lang w:val="fr-FR"/>
              </w:rPr>
              <w:t>Litres</w:t>
            </w:r>
          </w:p>
        </w:tc>
        <w:tc>
          <w:tcPr>
            <w:tcW w:w="725" w:type="pct"/>
            <w:tcBorders>
              <w:top w:val="single" w:sz="4" w:space="0" w:color="auto"/>
              <w:left w:val="single" w:sz="4" w:space="0" w:color="auto"/>
              <w:bottom w:val="single" w:sz="4" w:space="0" w:color="auto"/>
              <w:right w:val="single" w:sz="4" w:space="0" w:color="auto"/>
            </w:tcBorders>
          </w:tcPr>
          <w:p w14:paraId="22A49332" w14:textId="77777777" w:rsidR="00A948B3" w:rsidRPr="003D764E" w:rsidRDefault="00A948B3" w:rsidP="007D3197">
            <w:pPr>
              <w:spacing w:beforeLines="20" w:before="48" w:afterLines="20" w:after="48"/>
              <w:rPr>
                <w:rFonts w:ascii="Arial" w:eastAsia="Arial" w:hAnsi="Arial" w:cs="Arial"/>
                <w:sz w:val="20"/>
                <w:szCs w:val="20"/>
                <w:lang w:val="fr-FR"/>
              </w:rPr>
            </w:pPr>
            <w:r w:rsidRPr="003D764E">
              <w:rPr>
                <w:rFonts w:ascii="Arial" w:eastAsia="Arial" w:hAnsi="Arial" w:cs="Arial"/>
                <w:sz w:val="20"/>
                <w:szCs w:val="20"/>
                <w:lang w:val="fr-FR"/>
              </w:rPr>
              <w:t xml:space="preserve">Consommation journalière moyenne d'éthanol en litres par les ménages participant à l'activité du </w:t>
            </w:r>
            <w:r w:rsidRPr="003D764E">
              <w:rPr>
                <w:rFonts w:ascii="Arial" w:eastAsia="Arial" w:hAnsi="Arial" w:cs="Arial"/>
                <w:sz w:val="20"/>
                <w:szCs w:val="20"/>
                <w:lang w:val="fr-FR"/>
              </w:rPr>
              <w:lastRenderedPageBreak/>
              <w:t>lot j au cours de l'année y</w:t>
            </w:r>
          </w:p>
        </w:tc>
        <w:tc>
          <w:tcPr>
            <w:tcW w:w="2956" w:type="pct"/>
            <w:tcBorders>
              <w:top w:val="single" w:sz="4" w:space="0" w:color="auto"/>
              <w:left w:val="single" w:sz="4" w:space="0" w:color="auto"/>
              <w:bottom w:val="single" w:sz="4" w:space="0" w:color="auto"/>
              <w:right w:val="single" w:sz="4" w:space="0" w:color="auto"/>
            </w:tcBorders>
          </w:tcPr>
          <w:p w14:paraId="22A49333" w14:textId="282F9969" w:rsidR="00A948B3" w:rsidRPr="003D764E" w:rsidRDefault="00FC7EAD" w:rsidP="007D3197">
            <w:pPr>
              <w:spacing w:beforeLines="20" w:before="48" w:afterLines="20" w:after="48"/>
              <w:rPr>
                <w:rFonts w:ascii="Arial" w:hAnsi="Arial" w:cs="Arial"/>
                <w:sz w:val="20"/>
                <w:szCs w:val="20"/>
                <w:lang w:val="fr-FR"/>
              </w:rPr>
            </w:pPr>
            <w:r w:rsidRPr="003D764E">
              <w:rPr>
                <w:rFonts w:ascii="Arial" w:eastAsia="Arial" w:hAnsi="Arial" w:cs="Arial"/>
                <w:b/>
                <w:sz w:val="20"/>
                <w:szCs w:val="20"/>
                <w:lang w:val="fr-FR"/>
              </w:rPr>
              <w:lastRenderedPageBreak/>
              <w:t xml:space="preserve">Source des </w:t>
            </w:r>
            <w:r w:rsidR="003D764E" w:rsidRPr="003D764E">
              <w:rPr>
                <w:rFonts w:ascii="Arial" w:eastAsia="Arial" w:hAnsi="Arial" w:cs="Arial"/>
                <w:b/>
                <w:sz w:val="20"/>
                <w:szCs w:val="20"/>
                <w:lang w:val="fr-FR"/>
              </w:rPr>
              <w:t>données</w:t>
            </w:r>
            <w:r w:rsidR="004D1186">
              <w:rPr>
                <w:rFonts w:ascii="Arial" w:eastAsia="Arial" w:hAnsi="Arial" w:cs="Arial"/>
                <w:b/>
                <w:sz w:val="20"/>
                <w:szCs w:val="20"/>
                <w:lang w:val="fr-FR"/>
              </w:rPr>
              <w:t xml:space="preserve"> </w:t>
            </w:r>
            <w:r w:rsidR="003D764E" w:rsidRPr="003D764E">
              <w:rPr>
                <w:rFonts w:ascii="Arial" w:eastAsia="Arial" w:hAnsi="Arial" w:cs="Arial"/>
                <w:b/>
                <w:sz w:val="20"/>
                <w:szCs w:val="20"/>
                <w:lang w:val="fr-FR"/>
              </w:rPr>
              <w:t>:</w:t>
            </w:r>
            <w:r w:rsidR="003D764E" w:rsidRPr="003D764E">
              <w:rPr>
                <w:rFonts w:ascii="Arial" w:eastAsia="Arial" w:hAnsi="Arial" w:cs="Arial"/>
                <w:sz w:val="20"/>
                <w:szCs w:val="20"/>
                <w:lang w:val="fr-FR"/>
              </w:rPr>
              <w:t xml:space="preserve"> Suivi</w:t>
            </w:r>
            <w:r w:rsidR="003B345E" w:rsidRPr="003D764E">
              <w:rPr>
                <w:rFonts w:ascii="Arial" w:eastAsia="Arial" w:hAnsi="Arial" w:cs="Arial"/>
                <w:sz w:val="20"/>
                <w:szCs w:val="20"/>
                <w:lang w:val="fr-FR"/>
              </w:rPr>
              <w:t xml:space="preserve"> d'un échantillon aléatoire de ménages participant à l'activité. Un minimum de 40 ménages doit être suivi pour garantir des niveaux de confiance/précision de 90/10</w:t>
            </w:r>
            <w:r w:rsidR="00A948B3" w:rsidRPr="003D764E">
              <w:rPr>
                <w:rFonts w:ascii="Arial" w:hAnsi="Arial" w:cs="Arial"/>
                <w:sz w:val="20"/>
                <w:szCs w:val="20"/>
                <w:lang w:val="fr-FR"/>
              </w:rPr>
              <w:t xml:space="preserve">. </w:t>
            </w:r>
            <w:r w:rsidR="00A948B3" w:rsidRPr="003D764E">
              <w:rPr>
                <w:rStyle w:val="FootnoteReference"/>
                <w:rFonts w:ascii="Arial" w:eastAsia="Arial" w:hAnsi="Arial" w:cs="Arial"/>
                <w:sz w:val="20"/>
                <w:szCs w:val="20"/>
                <w:lang w:val="fr-FR"/>
              </w:rPr>
              <w:footnoteReference w:id="25"/>
            </w:r>
          </w:p>
          <w:p w14:paraId="22A49334" w14:textId="77777777" w:rsidR="00A948B3" w:rsidRPr="003D764E" w:rsidRDefault="00A948B3" w:rsidP="007D3197">
            <w:pPr>
              <w:spacing w:beforeLines="20" w:before="48" w:afterLines="20" w:after="48"/>
              <w:rPr>
                <w:rFonts w:ascii="Arial" w:eastAsia="Arial" w:hAnsi="Arial" w:cs="Arial"/>
                <w:sz w:val="20"/>
                <w:szCs w:val="20"/>
                <w:lang w:val="fr-FR"/>
              </w:rPr>
            </w:pPr>
          </w:p>
          <w:p w14:paraId="22A49335" w14:textId="46ADBDF1" w:rsidR="00A948B3" w:rsidRPr="003D764E" w:rsidRDefault="00FC7EAD" w:rsidP="00A948B3">
            <w:pPr>
              <w:pStyle w:val="Default"/>
              <w:spacing w:line="276" w:lineRule="auto"/>
              <w:rPr>
                <w:sz w:val="20"/>
                <w:szCs w:val="20"/>
                <w:lang w:val="fr-FR"/>
              </w:rPr>
            </w:pPr>
            <w:r w:rsidRPr="003D764E">
              <w:rPr>
                <w:b/>
                <w:sz w:val="20"/>
                <w:szCs w:val="20"/>
                <w:lang w:val="fr-FR"/>
              </w:rPr>
              <w:t xml:space="preserve">Méthodes et procédures de </w:t>
            </w:r>
            <w:r w:rsidR="003D764E" w:rsidRPr="003D764E">
              <w:rPr>
                <w:b/>
                <w:sz w:val="20"/>
                <w:szCs w:val="20"/>
                <w:lang w:val="fr-FR"/>
              </w:rPr>
              <w:t>mesure</w:t>
            </w:r>
            <w:r w:rsidR="004D1186">
              <w:rPr>
                <w:b/>
                <w:sz w:val="20"/>
                <w:szCs w:val="20"/>
                <w:lang w:val="fr-FR"/>
              </w:rPr>
              <w:t xml:space="preserve"> </w:t>
            </w:r>
            <w:r w:rsidR="003D764E" w:rsidRPr="003D764E">
              <w:rPr>
                <w:b/>
                <w:sz w:val="20"/>
                <w:szCs w:val="20"/>
                <w:lang w:val="fr-FR"/>
              </w:rPr>
              <w:t>:</w:t>
            </w:r>
            <w:r w:rsidR="003D764E" w:rsidRPr="003D764E">
              <w:rPr>
                <w:sz w:val="20"/>
                <w:szCs w:val="20"/>
                <w:lang w:val="fr-FR"/>
              </w:rPr>
              <w:t xml:space="preserve"> L’</w:t>
            </w:r>
            <w:r w:rsidR="003B345E" w:rsidRPr="003D764E">
              <w:rPr>
                <w:sz w:val="20"/>
                <w:szCs w:val="20"/>
                <w:lang w:val="fr-FR"/>
              </w:rPr>
              <w:t xml:space="preserve">utilisation d'alcool dénaturé sera enregistrée physiquement au sein d’un nombre représentatif de ménages sur une période de 7 </w:t>
            </w:r>
            <w:r w:rsidR="003B345E" w:rsidRPr="003D764E">
              <w:rPr>
                <w:sz w:val="20"/>
                <w:szCs w:val="20"/>
                <w:lang w:val="fr-FR"/>
              </w:rPr>
              <w:lastRenderedPageBreak/>
              <w:t xml:space="preserve">jours. Ces données serviront à calculer la consommation quotidienne moyenne d'alcool dénaturé par ménage utilisant des </w:t>
            </w:r>
            <w:r w:rsidR="00115B24">
              <w:rPr>
                <w:sz w:val="20"/>
                <w:szCs w:val="20"/>
                <w:lang w:val="fr-FR"/>
              </w:rPr>
              <w:t>réchauds</w:t>
            </w:r>
            <w:r w:rsidR="003B345E" w:rsidRPr="003D764E">
              <w:rPr>
                <w:sz w:val="20"/>
                <w:szCs w:val="20"/>
                <w:lang w:val="fr-FR"/>
              </w:rPr>
              <w:t xml:space="preserve"> à l'éthanol</w:t>
            </w:r>
            <w:r w:rsidR="00A948B3" w:rsidRPr="003D764E">
              <w:rPr>
                <w:sz w:val="20"/>
                <w:szCs w:val="20"/>
                <w:lang w:val="fr-FR"/>
              </w:rPr>
              <w:t>.</w:t>
            </w:r>
          </w:p>
          <w:p w14:paraId="22A49336" w14:textId="77777777" w:rsidR="00A948B3" w:rsidRPr="003D764E" w:rsidRDefault="00A948B3" w:rsidP="00A948B3">
            <w:pPr>
              <w:pStyle w:val="Default"/>
              <w:spacing w:line="276" w:lineRule="auto"/>
              <w:rPr>
                <w:sz w:val="20"/>
                <w:szCs w:val="20"/>
                <w:lang w:val="fr-FR"/>
              </w:rPr>
            </w:pPr>
          </w:p>
          <w:p w14:paraId="22A49337" w14:textId="0ABEFA75" w:rsidR="00E52711" w:rsidRPr="003D764E" w:rsidRDefault="00DB09A4" w:rsidP="00A948B3">
            <w:pPr>
              <w:pStyle w:val="Default"/>
              <w:spacing w:line="276" w:lineRule="auto"/>
              <w:rPr>
                <w:sz w:val="20"/>
                <w:szCs w:val="20"/>
                <w:lang w:val="fr-FR"/>
              </w:rPr>
            </w:pPr>
            <w:r w:rsidRPr="003D764E">
              <w:rPr>
                <w:b/>
                <w:sz w:val="20"/>
                <w:szCs w:val="20"/>
                <w:lang w:val="fr-FR"/>
              </w:rPr>
              <w:t>Procédures d'AQ/</w:t>
            </w:r>
            <w:r w:rsidR="003D764E" w:rsidRPr="003D764E">
              <w:rPr>
                <w:b/>
                <w:sz w:val="20"/>
                <w:szCs w:val="20"/>
                <w:lang w:val="fr-FR"/>
              </w:rPr>
              <w:t>CQ</w:t>
            </w:r>
            <w:r w:rsidR="004D1186">
              <w:rPr>
                <w:b/>
                <w:sz w:val="20"/>
                <w:szCs w:val="20"/>
                <w:lang w:val="fr-FR"/>
              </w:rPr>
              <w:t xml:space="preserve"> </w:t>
            </w:r>
            <w:r w:rsidR="003D764E" w:rsidRPr="003D764E">
              <w:rPr>
                <w:b/>
                <w:sz w:val="20"/>
                <w:szCs w:val="20"/>
                <w:lang w:val="fr-FR"/>
              </w:rPr>
              <w:t>:</w:t>
            </w:r>
            <w:r w:rsidR="003D764E" w:rsidRPr="003D764E">
              <w:rPr>
                <w:sz w:val="20"/>
                <w:szCs w:val="20"/>
                <w:lang w:val="fr-FR"/>
              </w:rPr>
              <w:t xml:space="preserve"> La</w:t>
            </w:r>
            <w:r w:rsidR="00E52711" w:rsidRPr="003D764E">
              <w:rPr>
                <w:sz w:val="20"/>
                <w:szCs w:val="20"/>
                <w:lang w:val="fr-FR"/>
              </w:rPr>
              <w:t xml:space="preserve"> consommation d'éthanol sera basée sur l'éthanol pur. Cela signifie que le volume contrôlé de combustible utilisé doit être ajusté en fonction de sa pureté (%). Par exemple, si un ménage utilise 5 litres d'alcool dénaturé d'une pureté de 90 %, le calcul sera le suivant : 5 * 90 % = 4,5 litres d'alcool dénaturé d'une pureté de 100 %.</w:t>
            </w:r>
          </w:p>
          <w:p w14:paraId="22A49338" w14:textId="77777777" w:rsidR="00A948B3" w:rsidRPr="003D764E" w:rsidRDefault="00A948B3" w:rsidP="00A948B3">
            <w:pPr>
              <w:pStyle w:val="Default"/>
              <w:spacing w:line="276" w:lineRule="auto"/>
              <w:rPr>
                <w:sz w:val="20"/>
                <w:szCs w:val="20"/>
                <w:lang w:val="fr-FR"/>
              </w:rPr>
            </w:pPr>
          </w:p>
          <w:p w14:paraId="22A49339" w14:textId="77777777" w:rsidR="00A948B3" w:rsidRPr="003D764E" w:rsidRDefault="00A948B3" w:rsidP="00A948B3">
            <w:pPr>
              <w:pStyle w:val="Default"/>
              <w:spacing w:line="276" w:lineRule="auto"/>
              <w:rPr>
                <w:sz w:val="20"/>
                <w:szCs w:val="20"/>
                <w:lang w:val="fr-FR"/>
              </w:rPr>
            </w:pPr>
            <w:r w:rsidRPr="003D764E">
              <w:rPr>
                <w:sz w:val="20"/>
                <w:szCs w:val="20"/>
                <w:lang w:val="fr-FR"/>
              </w:rPr>
              <w:t xml:space="preserve">La pureté de l'alcool dénaturé sera mesurée et enregistrée </w:t>
            </w:r>
            <w:r w:rsidR="00FE690A" w:rsidRPr="003D764E">
              <w:rPr>
                <w:sz w:val="20"/>
                <w:szCs w:val="20"/>
                <w:lang w:val="fr-FR"/>
              </w:rPr>
              <w:t xml:space="preserve">grâce à un </w:t>
            </w:r>
            <w:r w:rsidRPr="003D764E">
              <w:rPr>
                <w:sz w:val="20"/>
                <w:szCs w:val="20"/>
                <w:lang w:val="fr-FR"/>
              </w:rPr>
              <w:t xml:space="preserve">échantillon représentatif d'au moins 44 ménages </w:t>
            </w:r>
            <w:r w:rsidR="00FE690A" w:rsidRPr="003D764E">
              <w:rPr>
                <w:sz w:val="20"/>
                <w:szCs w:val="20"/>
                <w:lang w:val="fr-FR"/>
              </w:rPr>
              <w:t>suivi</w:t>
            </w:r>
            <w:r w:rsidRPr="003D764E">
              <w:rPr>
                <w:sz w:val="20"/>
                <w:szCs w:val="20"/>
                <w:lang w:val="fr-FR"/>
              </w:rPr>
              <w:t xml:space="preserve">. La pureté de l'éthanol est déterminée par un </w:t>
            </w:r>
            <w:r w:rsidR="00FE690A" w:rsidRPr="003D764E">
              <w:rPr>
                <w:sz w:val="20"/>
                <w:szCs w:val="20"/>
                <w:lang w:val="fr-FR"/>
              </w:rPr>
              <w:t>« </w:t>
            </w:r>
            <w:r w:rsidRPr="003D764E">
              <w:rPr>
                <w:sz w:val="20"/>
                <w:szCs w:val="20"/>
                <w:lang w:val="fr-FR"/>
              </w:rPr>
              <w:t>hydromètre</w:t>
            </w:r>
            <w:r w:rsidR="00FE690A" w:rsidRPr="003D764E">
              <w:rPr>
                <w:sz w:val="20"/>
                <w:szCs w:val="20"/>
                <w:lang w:val="fr-FR"/>
              </w:rPr>
              <w:t> »</w:t>
            </w:r>
            <w:r w:rsidRPr="003D764E">
              <w:rPr>
                <w:sz w:val="20"/>
                <w:szCs w:val="20"/>
                <w:lang w:val="fr-FR"/>
              </w:rPr>
              <w:t xml:space="preserve"> également appelé </w:t>
            </w:r>
            <w:r w:rsidR="00FE690A" w:rsidRPr="003D764E">
              <w:rPr>
                <w:sz w:val="20"/>
                <w:szCs w:val="20"/>
                <w:lang w:val="fr-FR"/>
              </w:rPr>
              <w:t>« </w:t>
            </w:r>
            <w:r w:rsidRPr="003D764E">
              <w:rPr>
                <w:sz w:val="20"/>
                <w:szCs w:val="20"/>
                <w:lang w:val="fr-FR"/>
              </w:rPr>
              <w:t>alcoomètre</w:t>
            </w:r>
            <w:r w:rsidR="00FE690A" w:rsidRPr="003D764E">
              <w:rPr>
                <w:sz w:val="20"/>
                <w:szCs w:val="20"/>
                <w:lang w:val="fr-FR"/>
              </w:rPr>
              <w:t> »</w:t>
            </w:r>
            <w:r w:rsidRPr="003D764E">
              <w:rPr>
                <w:sz w:val="20"/>
                <w:szCs w:val="20"/>
                <w:lang w:val="fr-FR"/>
              </w:rPr>
              <w:t>. Cet appareil mesure la pureté ou l</w:t>
            </w:r>
            <w:r w:rsidR="00FE690A" w:rsidRPr="003D764E">
              <w:rPr>
                <w:sz w:val="20"/>
                <w:szCs w:val="20"/>
                <w:lang w:val="fr-FR"/>
              </w:rPr>
              <w:t xml:space="preserve">e pouvoir </w:t>
            </w:r>
            <w:r w:rsidRPr="003D764E">
              <w:rPr>
                <w:sz w:val="20"/>
                <w:szCs w:val="20"/>
                <w:lang w:val="fr-FR"/>
              </w:rPr>
              <w:t xml:space="preserve">du </w:t>
            </w:r>
            <w:r w:rsidR="00FE690A" w:rsidRPr="003D764E">
              <w:rPr>
                <w:sz w:val="20"/>
                <w:szCs w:val="20"/>
                <w:lang w:val="fr-FR"/>
              </w:rPr>
              <w:t>combustible</w:t>
            </w:r>
            <w:r w:rsidRPr="003D764E">
              <w:rPr>
                <w:sz w:val="20"/>
                <w:szCs w:val="20"/>
                <w:lang w:val="fr-FR"/>
              </w:rPr>
              <w:t xml:space="preserve">. Cette mesure est basée sur la densité du </w:t>
            </w:r>
            <w:r w:rsidR="00FE690A" w:rsidRPr="003D764E">
              <w:rPr>
                <w:sz w:val="20"/>
                <w:szCs w:val="20"/>
                <w:lang w:val="fr-FR"/>
              </w:rPr>
              <w:t>combustible</w:t>
            </w:r>
            <w:r w:rsidRPr="003D764E">
              <w:rPr>
                <w:sz w:val="20"/>
                <w:szCs w:val="20"/>
                <w:lang w:val="fr-FR"/>
              </w:rPr>
              <w:t>, sachant que la densité de l'éthanol est inférieure à celle de l'eau, qui est le principal composant autre que l'éthanol</w:t>
            </w:r>
            <w:r w:rsidR="00FE690A" w:rsidRPr="003D764E">
              <w:rPr>
                <w:sz w:val="20"/>
                <w:szCs w:val="20"/>
                <w:lang w:val="fr-FR"/>
              </w:rPr>
              <w:t xml:space="preserve"> du combustible</w:t>
            </w:r>
            <w:r w:rsidRPr="003D764E">
              <w:rPr>
                <w:sz w:val="20"/>
                <w:szCs w:val="20"/>
                <w:lang w:val="fr-FR"/>
              </w:rPr>
              <w:t>.</w:t>
            </w:r>
          </w:p>
          <w:p w14:paraId="22A4933A" w14:textId="77777777" w:rsidR="00A948B3" w:rsidRPr="003D764E" w:rsidRDefault="00A948B3" w:rsidP="00A948B3">
            <w:pPr>
              <w:pStyle w:val="Default"/>
              <w:spacing w:line="276" w:lineRule="auto"/>
              <w:rPr>
                <w:sz w:val="20"/>
                <w:szCs w:val="20"/>
                <w:lang w:val="fr-FR"/>
              </w:rPr>
            </w:pPr>
          </w:p>
          <w:p w14:paraId="22A4933B" w14:textId="77777777" w:rsidR="00A948B3" w:rsidRPr="003D764E" w:rsidRDefault="00A948B3" w:rsidP="00A948B3">
            <w:pPr>
              <w:pStyle w:val="Default"/>
              <w:spacing w:line="276" w:lineRule="auto"/>
              <w:rPr>
                <w:sz w:val="20"/>
                <w:szCs w:val="20"/>
                <w:lang w:val="fr-FR"/>
              </w:rPr>
            </w:pPr>
            <w:r w:rsidRPr="003D764E">
              <w:rPr>
                <w:sz w:val="20"/>
                <w:szCs w:val="20"/>
                <w:lang w:val="fr-FR"/>
              </w:rPr>
              <w:t>Les participants à l'activité peuvent également appliquer une valeur par défaut de 90%, qui est le minimum requis par la loi à Madagascar.</w:t>
            </w:r>
          </w:p>
        </w:tc>
        <w:tc>
          <w:tcPr>
            <w:tcW w:w="509" w:type="pct"/>
            <w:tcBorders>
              <w:top w:val="single" w:sz="4" w:space="0" w:color="auto"/>
              <w:left w:val="single" w:sz="4" w:space="0" w:color="auto"/>
              <w:bottom w:val="single" w:sz="4" w:space="0" w:color="auto"/>
              <w:right w:val="single" w:sz="4" w:space="0" w:color="auto"/>
            </w:tcBorders>
            <w:vAlign w:val="center"/>
          </w:tcPr>
          <w:p w14:paraId="22A4933C" w14:textId="77777777" w:rsidR="00A948B3" w:rsidRPr="003D764E" w:rsidRDefault="003D764E" w:rsidP="007D3197">
            <w:pPr>
              <w:spacing w:beforeLines="20" w:before="48" w:afterLines="20" w:after="48"/>
              <w:contextualSpacing/>
              <w:jc w:val="center"/>
              <w:rPr>
                <w:rFonts w:ascii="Arial" w:eastAsia="Arial" w:hAnsi="Arial" w:cs="Arial"/>
                <w:sz w:val="20"/>
                <w:szCs w:val="20"/>
                <w:lang w:val="fr-FR"/>
              </w:rPr>
            </w:pPr>
            <w:r w:rsidRPr="003D764E">
              <w:rPr>
                <w:rFonts w:ascii="Arial" w:eastAsia="Arial" w:hAnsi="Arial" w:cs="Arial"/>
                <w:sz w:val="20"/>
                <w:szCs w:val="20"/>
                <w:lang w:val="fr-FR"/>
              </w:rPr>
              <w:lastRenderedPageBreak/>
              <w:t>A</w:t>
            </w:r>
            <w:r w:rsidRPr="003D764E">
              <w:rPr>
                <w:rFonts w:eastAsia="Arial"/>
                <w:sz w:val="20"/>
                <w:szCs w:val="20"/>
                <w:lang w:val="fr-FR"/>
              </w:rPr>
              <w:t>nnuelle</w:t>
            </w:r>
          </w:p>
        </w:tc>
      </w:tr>
    </w:tbl>
    <w:p w14:paraId="22A4933E" w14:textId="77777777" w:rsidR="000411E8" w:rsidRPr="003D764E" w:rsidRDefault="000411E8" w:rsidP="00313B46">
      <w:pPr>
        <w:spacing w:after="0"/>
        <w:rPr>
          <w:rFonts w:eastAsiaTheme="minorEastAsia"/>
          <w:b/>
          <w:sz w:val="20"/>
          <w:szCs w:val="20"/>
          <w:lang w:val="fr-FR"/>
        </w:rPr>
      </w:pPr>
    </w:p>
    <w:p w14:paraId="22A4933F" w14:textId="77777777" w:rsidR="00441908" w:rsidRPr="003D764E" w:rsidRDefault="00441908" w:rsidP="00313B46">
      <w:pPr>
        <w:pStyle w:val="Templateheading1"/>
        <w:spacing w:after="0"/>
        <w:rPr>
          <w:sz w:val="20"/>
          <w:szCs w:val="20"/>
          <w:lang w:val="fr-FR"/>
        </w:rPr>
      </w:pPr>
    </w:p>
    <w:p w14:paraId="22A49340" w14:textId="77777777" w:rsidR="002D263B" w:rsidRPr="000B0B4A" w:rsidRDefault="004E1276" w:rsidP="004D1186">
      <w:pPr>
        <w:pStyle w:val="Templateheading1"/>
        <w:numPr>
          <w:ilvl w:val="0"/>
          <w:numId w:val="15"/>
        </w:numPr>
        <w:spacing w:before="120"/>
        <w:rPr>
          <w:lang w:val="en-GB"/>
        </w:rPr>
      </w:pPr>
      <w:proofErr w:type="spellStart"/>
      <w:r w:rsidRPr="000B0B4A">
        <w:rPr>
          <w:lang w:val="en-GB"/>
        </w:rPr>
        <w:t>Historique</w:t>
      </w:r>
      <w:proofErr w:type="spellEnd"/>
      <w:r w:rsidRPr="000B0B4A">
        <w:rPr>
          <w:lang w:val="en-GB"/>
        </w:rPr>
        <w:t xml:space="preserve"> des versions</w:t>
      </w:r>
    </w:p>
    <w:tbl>
      <w:tblPr>
        <w:tblStyle w:val="TableGrid"/>
        <w:tblW w:w="0" w:type="auto"/>
        <w:tblLook w:val="04A0" w:firstRow="1" w:lastRow="0" w:firstColumn="1" w:lastColumn="0" w:noHBand="0" w:noVBand="1"/>
      </w:tblPr>
      <w:tblGrid>
        <w:gridCol w:w="1075"/>
        <w:gridCol w:w="1217"/>
        <w:gridCol w:w="6792"/>
      </w:tblGrid>
      <w:tr w:rsidR="002D263B" w:rsidRPr="003D764E" w14:paraId="22A49346" w14:textId="77777777" w:rsidTr="00510D3D">
        <w:tc>
          <w:tcPr>
            <w:tcW w:w="1075" w:type="dxa"/>
          </w:tcPr>
          <w:p w14:paraId="22A49341" w14:textId="77777777" w:rsidR="002D263B" w:rsidRPr="004D1186" w:rsidRDefault="002D263B" w:rsidP="00313B46">
            <w:pPr>
              <w:spacing w:after="0" w:line="276" w:lineRule="auto"/>
              <w:rPr>
                <w:sz w:val="21"/>
                <w:szCs w:val="21"/>
                <w:lang w:val="fr-FR"/>
              </w:rPr>
            </w:pPr>
            <w:r w:rsidRPr="004D1186">
              <w:rPr>
                <w:sz w:val="21"/>
                <w:szCs w:val="21"/>
                <w:lang w:val="fr-FR"/>
              </w:rPr>
              <w:t>Version</w:t>
            </w:r>
          </w:p>
          <w:p w14:paraId="22A49342" w14:textId="77777777" w:rsidR="004E1276" w:rsidRPr="004D1186" w:rsidRDefault="004E1276" w:rsidP="00313B46">
            <w:pPr>
              <w:spacing w:after="0" w:line="276" w:lineRule="auto"/>
              <w:rPr>
                <w:sz w:val="21"/>
                <w:szCs w:val="21"/>
                <w:lang w:val="fr-FR"/>
              </w:rPr>
            </w:pPr>
          </w:p>
        </w:tc>
        <w:tc>
          <w:tcPr>
            <w:tcW w:w="1217" w:type="dxa"/>
          </w:tcPr>
          <w:p w14:paraId="22A49343" w14:textId="77777777" w:rsidR="002D263B" w:rsidRPr="004D1186" w:rsidRDefault="002D263B" w:rsidP="00313B46">
            <w:pPr>
              <w:spacing w:after="0" w:line="276" w:lineRule="auto"/>
              <w:rPr>
                <w:sz w:val="21"/>
                <w:szCs w:val="21"/>
                <w:lang w:val="fr-FR"/>
              </w:rPr>
            </w:pPr>
            <w:r w:rsidRPr="004D1186">
              <w:rPr>
                <w:sz w:val="21"/>
                <w:szCs w:val="21"/>
                <w:lang w:val="fr-FR"/>
              </w:rPr>
              <w:t>Date</w:t>
            </w:r>
          </w:p>
          <w:p w14:paraId="22A49344" w14:textId="77777777" w:rsidR="004E1276" w:rsidRPr="004D1186" w:rsidRDefault="004E1276" w:rsidP="00313B46">
            <w:pPr>
              <w:spacing w:after="0" w:line="276" w:lineRule="auto"/>
              <w:rPr>
                <w:sz w:val="21"/>
                <w:szCs w:val="21"/>
                <w:lang w:val="fr-FR"/>
              </w:rPr>
            </w:pPr>
          </w:p>
        </w:tc>
        <w:tc>
          <w:tcPr>
            <w:tcW w:w="6792" w:type="dxa"/>
          </w:tcPr>
          <w:p w14:paraId="22A49345" w14:textId="77777777" w:rsidR="004E1276" w:rsidRPr="004D1186" w:rsidRDefault="003D764E" w:rsidP="00313B46">
            <w:pPr>
              <w:spacing w:after="0" w:line="276" w:lineRule="auto"/>
              <w:rPr>
                <w:sz w:val="21"/>
                <w:szCs w:val="21"/>
                <w:lang w:val="fr-FR"/>
              </w:rPr>
            </w:pPr>
            <w:r w:rsidRPr="004D1186">
              <w:rPr>
                <w:sz w:val="21"/>
                <w:szCs w:val="21"/>
                <w:lang w:val="fr-FR"/>
              </w:rPr>
              <w:t>Contenu révisé</w:t>
            </w:r>
          </w:p>
        </w:tc>
      </w:tr>
      <w:tr w:rsidR="006A2F6C" w:rsidRPr="003D764E" w14:paraId="22A4934A" w14:textId="77777777" w:rsidTr="00510D3D">
        <w:tc>
          <w:tcPr>
            <w:tcW w:w="1075" w:type="dxa"/>
          </w:tcPr>
          <w:p w14:paraId="22A49347" w14:textId="4BE4C7C3" w:rsidR="006A2F6C" w:rsidRPr="004D1186" w:rsidRDefault="006A2F6C" w:rsidP="006A2F6C">
            <w:pPr>
              <w:spacing w:after="0" w:line="276" w:lineRule="auto"/>
              <w:rPr>
                <w:sz w:val="21"/>
                <w:szCs w:val="21"/>
                <w:lang w:val="fr-FR"/>
              </w:rPr>
            </w:pPr>
            <w:r>
              <w:rPr>
                <w:sz w:val="20"/>
                <w:szCs w:val="20"/>
              </w:rPr>
              <w:t>0.1</w:t>
            </w:r>
          </w:p>
        </w:tc>
        <w:tc>
          <w:tcPr>
            <w:tcW w:w="1217" w:type="dxa"/>
          </w:tcPr>
          <w:p w14:paraId="22A49348" w14:textId="22D05391" w:rsidR="006A2F6C" w:rsidRPr="004D1186" w:rsidRDefault="006A2F6C" w:rsidP="006A2F6C">
            <w:pPr>
              <w:spacing w:after="0" w:line="276" w:lineRule="auto"/>
              <w:rPr>
                <w:sz w:val="21"/>
                <w:szCs w:val="21"/>
                <w:lang w:val="fr-FR"/>
              </w:rPr>
            </w:pPr>
            <w:r w:rsidRPr="00763728">
              <w:rPr>
                <w:sz w:val="20"/>
                <w:szCs w:val="20"/>
              </w:rPr>
              <w:t>03/07/2023</w:t>
            </w:r>
          </w:p>
        </w:tc>
        <w:tc>
          <w:tcPr>
            <w:tcW w:w="6792" w:type="dxa"/>
          </w:tcPr>
          <w:p w14:paraId="22A49349" w14:textId="2D229F58" w:rsidR="006A2F6C" w:rsidRPr="004D1186" w:rsidRDefault="000B3D57" w:rsidP="006A2F6C">
            <w:pPr>
              <w:spacing w:after="0" w:line="276" w:lineRule="auto"/>
              <w:rPr>
                <w:sz w:val="21"/>
                <w:szCs w:val="21"/>
                <w:lang w:val="fr-FR"/>
              </w:rPr>
            </w:pPr>
            <w:r w:rsidRPr="000B3D57">
              <w:rPr>
                <w:sz w:val="20"/>
                <w:szCs w:val="20"/>
              </w:rPr>
              <w:t>Tous (première version)</w:t>
            </w:r>
            <w:r w:rsidRPr="000B3D57" w:rsidDel="00235048">
              <w:rPr>
                <w:sz w:val="20"/>
                <w:szCs w:val="20"/>
              </w:rPr>
              <w:t xml:space="preserve"> </w:t>
            </w:r>
          </w:p>
        </w:tc>
      </w:tr>
      <w:tr w:rsidR="006A2F6C" w:rsidRPr="003D764E" w14:paraId="5B1CF03B" w14:textId="77777777" w:rsidTr="00510D3D">
        <w:tc>
          <w:tcPr>
            <w:tcW w:w="1075" w:type="dxa"/>
          </w:tcPr>
          <w:p w14:paraId="065876D3" w14:textId="102516ED" w:rsidR="006A2F6C" w:rsidRPr="004D1186" w:rsidRDefault="006A2F6C" w:rsidP="006A2F6C">
            <w:pPr>
              <w:spacing w:after="0"/>
              <w:rPr>
                <w:sz w:val="21"/>
                <w:szCs w:val="21"/>
                <w:lang w:val="fr-FR"/>
              </w:rPr>
            </w:pPr>
            <w:r>
              <w:rPr>
                <w:sz w:val="20"/>
                <w:szCs w:val="20"/>
              </w:rPr>
              <w:t>1.0</w:t>
            </w:r>
          </w:p>
        </w:tc>
        <w:tc>
          <w:tcPr>
            <w:tcW w:w="1217" w:type="dxa"/>
          </w:tcPr>
          <w:p w14:paraId="0AD34303" w14:textId="56CAE09D" w:rsidR="006A2F6C" w:rsidRPr="004D1186" w:rsidRDefault="006A2F6C" w:rsidP="006A2F6C">
            <w:pPr>
              <w:spacing w:after="0"/>
              <w:rPr>
                <w:sz w:val="21"/>
                <w:szCs w:val="21"/>
                <w:highlight w:val="yellow"/>
                <w:lang w:val="fr-FR"/>
              </w:rPr>
            </w:pPr>
            <w:r>
              <w:rPr>
                <w:sz w:val="20"/>
                <w:szCs w:val="20"/>
                <w:highlight w:val="yellow"/>
              </w:rPr>
              <w:t>27/03/2025</w:t>
            </w:r>
          </w:p>
        </w:tc>
        <w:tc>
          <w:tcPr>
            <w:tcW w:w="6792" w:type="dxa"/>
          </w:tcPr>
          <w:p w14:paraId="3B75AA8C" w14:textId="77777777" w:rsidR="000B3D57" w:rsidRPr="000B3D57" w:rsidRDefault="000B3D57" w:rsidP="000B3D57">
            <w:pPr>
              <w:spacing w:before="20" w:after="20"/>
              <w:rPr>
                <w:sz w:val="20"/>
                <w:szCs w:val="20"/>
              </w:rPr>
            </w:pPr>
            <w:r w:rsidRPr="000B3D57">
              <w:rPr>
                <w:sz w:val="20"/>
                <w:szCs w:val="20"/>
              </w:rPr>
              <w:t xml:space="preserve">- </w:t>
            </w:r>
            <w:proofErr w:type="spellStart"/>
            <w:r w:rsidRPr="000B3D57">
              <w:rPr>
                <w:sz w:val="20"/>
                <w:szCs w:val="20"/>
              </w:rPr>
              <w:t>Additionnalité</w:t>
            </w:r>
            <w:proofErr w:type="spellEnd"/>
          </w:p>
          <w:p w14:paraId="2C1C9653" w14:textId="77777777" w:rsidR="000B3D57" w:rsidRPr="000B3D57" w:rsidRDefault="000B3D57" w:rsidP="000B3D57">
            <w:pPr>
              <w:spacing w:before="20" w:after="20"/>
              <w:rPr>
                <w:sz w:val="20"/>
                <w:szCs w:val="20"/>
              </w:rPr>
            </w:pPr>
            <w:r w:rsidRPr="000B3D57">
              <w:rPr>
                <w:sz w:val="20"/>
                <w:szCs w:val="20"/>
              </w:rPr>
              <w:t xml:space="preserve">- </w:t>
            </w:r>
            <w:proofErr w:type="spellStart"/>
            <w:r w:rsidRPr="000B3D57">
              <w:rPr>
                <w:sz w:val="20"/>
                <w:szCs w:val="20"/>
              </w:rPr>
              <w:t>Approche</w:t>
            </w:r>
            <w:proofErr w:type="spellEnd"/>
            <w:r w:rsidRPr="000B3D57">
              <w:rPr>
                <w:sz w:val="20"/>
                <w:szCs w:val="20"/>
              </w:rPr>
              <w:t xml:space="preserve"> par </w:t>
            </w:r>
            <w:proofErr w:type="spellStart"/>
            <w:r w:rsidRPr="000B3D57">
              <w:rPr>
                <w:sz w:val="20"/>
                <w:szCs w:val="20"/>
              </w:rPr>
              <w:t>échantillonnage</w:t>
            </w:r>
            <w:proofErr w:type="spellEnd"/>
          </w:p>
          <w:p w14:paraId="5FBFC358" w14:textId="77777777" w:rsidR="000B3D57" w:rsidRPr="000B3D57" w:rsidRDefault="000B3D57" w:rsidP="000B3D57">
            <w:pPr>
              <w:spacing w:before="20" w:after="20"/>
              <w:rPr>
                <w:sz w:val="20"/>
                <w:szCs w:val="20"/>
              </w:rPr>
            </w:pPr>
            <w:r w:rsidRPr="000B3D57">
              <w:rPr>
                <w:sz w:val="20"/>
                <w:szCs w:val="20"/>
              </w:rPr>
              <w:t xml:space="preserve">- </w:t>
            </w:r>
            <w:proofErr w:type="spellStart"/>
            <w:r w:rsidRPr="000B3D57">
              <w:rPr>
                <w:sz w:val="20"/>
                <w:szCs w:val="20"/>
              </w:rPr>
              <w:t>Calculs</w:t>
            </w:r>
            <w:proofErr w:type="spellEnd"/>
            <w:r w:rsidRPr="000B3D57">
              <w:rPr>
                <w:sz w:val="20"/>
                <w:szCs w:val="20"/>
              </w:rPr>
              <w:t xml:space="preserve"> de base des combustibles</w:t>
            </w:r>
          </w:p>
          <w:p w14:paraId="5AB5F4F6" w14:textId="77777777" w:rsidR="000B3D57" w:rsidRPr="000B3D57" w:rsidRDefault="000B3D57" w:rsidP="000B3D57">
            <w:pPr>
              <w:spacing w:before="20" w:after="20"/>
              <w:rPr>
                <w:sz w:val="20"/>
                <w:szCs w:val="20"/>
              </w:rPr>
            </w:pPr>
            <w:r w:rsidRPr="000B3D57">
              <w:rPr>
                <w:sz w:val="20"/>
                <w:szCs w:val="20"/>
              </w:rPr>
              <w:t xml:space="preserve">- </w:t>
            </w:r>
            <w:proofErr w:type="spellStart"/>
            <w:r w:rsidRPr="000B3D57">
              <w:rPr>
                <w:sz w:val="20"/>
                <w:szCs w:val="20"/>
              </w:rPr>
              <w:t>Facteurs</w:t>
            </w:r>
            <w:proofErr w:type="spellEnd"/>
            <w:r w:rsidRPr="000B3D57">
              <w:rPr>
                <w:sz w:val="20"/>
                <w:szCs w:val="20"/>
              </w:rPr>
              <w:t xml:space="preserve"> </w:t>
            </w:r>
            <w:proofErr w:type="spellStart"/>
            <w:r w:rsidRPr="000B3D57">
              <w:rPr>
                <w:sz w:val="20"/>
                <w:szCs w:val="20"/>
              </w:rPr>
              <w:t>d'émission</w:t>
            </w:r>
            <w:proofErr w:type="spellEnd"/>
          </w:p>
          <w:p w14:paraId="65BE9311" w14:textId="11837416" w:rsidR="006A2F6C" w:rsidRPr="004D1186" w:rsidRDefault="000B3D57" w:rsidP="000B3D57">
            <w:pPr>
              <w:spacing w:after="0"/>
              <w:rPr>
                <w:sz w:val="21"/>
                <w:szCs w:val="21"/>
                <w:lang w:val="fr-FR"/>
              </w:rPr>
            </w:pPr>
            <w:r w:rsidRPr="000B3D57">
              <w:rPr>
                <w:sz w:val="20"/>
                <w:szCs w:val="20"/>
              </w:rPr>
              <w:t xml:space="preserve">- </w:t>
            </w:r>
            <w:proofErr w:type="spellStart"/>
            <w:r w:rsidRPr="000B3D57">
              <w:rPr>
                <w:sz w:val="20"/>
                <w:szCs w:val="20"/>
              </w:rPr>
              <w:t>fNRB</w:t>
            </w:r>
            <w:proofErr w:type="spellEnd"/>
          </w:p>
        </w:tc>
      </w:tr>
    </w:tbl>
    <w:p w14:paraId="22A49406" w14:textId="16E1130B" w:rsidR="005F1ACA" w:rsidRPr="003D764E" w:rsidRDefault="003929E1" w:rsidP="00503825">
      <w:pPr>
        <w:spacing w:after="0"/>
        <w:rPr>
          <w:sz w:val="20"/>
          <w:szCs w:val="20"/>
          <w:lang w:val="fr-FR"/>
        </w:rPr>
      </w:pPr>
      <w:r w:rsidRPr="003D764E">
        <w:rPr>
          <w:sz w:val="20"/>
          <w:szCs w:val="20"/>
          <w:lang w:val="fr-FR"/>
        </w:rPr>
        <w:br w:type="textWrapping" w:clear="all"/>
      </w:r>
      <w:bookmarkEnd w:id="1"/>
    </w:p>
    <w:sectPr w:rsidR="005F1ACA" w:rsidRPr="003D764E" w:rsidSect="008529B3">
      <w:type w:val="continuous"/>
      <w:pgSz w:w="11906" w:h="16838" w:code="9"/>
      <w:pgMar w:top="1041" w:right="1361" w:bottom="1134" w:left="144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A5C7E" w14:textId="77777777" w:rsidR="006E1F30" w:rsidRDefault="006E1F30" w:rsidP="00612A3A">
      <w:pPr>
        <w:spacing w:line="240" w:lineRule="auto"/>
      </w:pPr>
      <w:r>
        <w:separator/>
      </w:r>
    </w:p>
  </w:endnote>
  <w:endnote w:type="continuationSeparator" w:id="0">
    <w:p w14:paraId="736CF8D7" w14:textId="77777777" w:rsidR="006E1F30" w:rsidRDefault="006E1F30" w:rsidP="00612A3A">
      <w:pPr>
        <w:spacing w:line="240" w:lineRule="auto"/>
      </w:pPr>
      <w:r>
        <w:continuationSeparator/>
      </w:r>
    </w:p>
  </w:endnote>
  <w:endnote w:type="continuationNotice" w:id="1">
    <w:p w14:paraId="4C48FAC6" w14:textId="77777777" w:rsidR="006E1F30" w:rsidRDefault="006E1F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4940F" w14:textId="43782F4C" w:rsidR="007D3197" w:rsidRPr="00A04EC6" w:rsidRDefault="009A6E3A" w:rsidP="00304289">
    <w:pPr>
      <w:pStyle w:val="Footer"/>
    </w:pPr>
    <w:r>
      <w:rPr>
        <w:noProof/>
        <w:lang w:eastAsia="en-GB"/>
      </w:rPr>
      <mc:AlternateContent>
        <mc:Choice Requires="wps">
          <w:drawing>
            <wp:anchor distT="0" distB="0" distL="114300" distR="114300" simplePos="0" relativeHeight="251658240" behindDoc="0" locked="0" layoutInCell="1" allowOverlap="1" wp14:anchorId="41CF97DD" wp14:editId="46083222">
              <wp:simplePos x="0" y="0"/>
              <wp:positionH relativeFrom="page">
                <wp:posOffset>0</wp:posOffset>
              </wp:positionH>
              <wp:positionV relativeFrom="page">
                <wp:posOffset>10228580</wp:posOffset>
              </wp:positionV>
              <wp:extent cx="7560310" cy="0"/>
              <wp:effectExtent l="9525" t="8255" r="12065" b="10795"/>
              <wp:wrapNone/>
              <wp:docPr id="111178250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0310" cy="0"/>
                      </a:xfrm>
                      <a:prstGeom prst="line">
                        <a:avLst/>
                      </a:prstGeom>
                      <a:noFill/>
                      <a:ln w="12700">
                        <a:solidFill>
                          <a:srgbClr val="2BB673"/>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w:pict>
            <v:line w14:anchorId="0F5A410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from="0,805.4pt" to="595.3pt,80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" strokecolor="#2bb673" strokeweight="1pt">
              <w10:wrap anchorx="page" anchory="page"/>
            </v:line>
          </w:pict>
        </mc:Fallback>
      </mc:AlternateContent>
    </w:r>
    <w:r w:rsidR="007D3197">
      <w:tab/>
    </w:r>
    <w:r w:rsidR="007D3197" w:rsidRPr="00631568">
      <w:rPr>
        <w:bCs/>
        <w:color w:val="000000" w:themeColor="text1"/>
        <w:sz w:val="18"/>
        <w:szCs w:val="18"/>
      </w:rPr>
      <w:fldChar w:fldCharType="begin"/>
    </w:r>
    <w:r w:rsidR="007D3197" w:rsidRPr="00631568">
      <w:rPr>
        <w:bCs/>
        <w:color w:val="000000" w:themeColor="text1"/>
        <w:sz w:val="18"/>
        <w:szCs w:val="18"/>
      </w:rPr>
      <w:instrText xml:space="preserve"> PAGE   \* MERGEFORMAT </w:instrText>
    </w:r>
    <w:r w:rsidR="007D3197" w:rsidRPr="00631568">
      <w:rPr>
        <w:bCs/>
        <w:color w:val="000000" w:themeColor="text1"/>
        <w:sz w:val="18"/>
        <w:szCs w:val="18"/>
      </w:rPr>
      <w:fldChar w:fldCharType="separate"/>
    </w:r>
    <w:r w:rsidR="00835B38">
      <w:rPr>
        <w:bCs/>
        <w:noProof/>
        <w:color w:val="000000" w:themeColor="text1"/>
        <w:sz w:val="18"/>
        <w:szCs w:val="18"/>
      </w:rPr>
      <w:t>17</w:t>
    </w:r>
    <w:r w:rsidR="007D3197" w:rsidRPr="00631568">
      <w:rPr>
        <w:bCs/>
        <w:color w:val="000000"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BE285" w14:textId="77777777" w:rsidR="006E1F30" w:rsidRDefault="006E1F30" w:rsidP="00612A3A">
      <w:pPr>
        <w:spacing w:line="240" w:lineRule="auto"/>
      </w:pPr>
      <w:r>
        <w:separator/>
      </w:r>
    </w:p>
  </w:footnote>
  <w:footnote w:type="continuationSeparator" w:id="0">
    <w:p w14:paraId="209F1D04" w14:textId="77777777" w:rsidR="006E1F30" w:rsidRDefault="006E1F30" w:rsidP="00612A3A">
      <w:pPr>
        <w:spacing w:line="240" w:lineRule="auto"/>
      </w:pPr>
      <w:r>
        <w:continuationSeparator/>
      </w:r>
    </w:p>
  </w:footnote>
  <w:footnote w:type="continuationNotice" w:id="1">
    <w:p w14:paraId="20D1DB11" w14:textId="77777777" w:rsidR="006E1F30" w:rsidRDefault="006E1F30">
      <w:pPr>
        <w:spacing w:after="0" w:line="240" w:lineRule="auto"/>
      </w:pPr>
    </w:p>
  </w:footnote>
  <w:footnote w:id="2">
    <w:p w14:paraId="35021008" w14:textId="3AF63DD3" w:rsidR="00DD4444" w:rsidRPr="0018724D" w:rsidRDefault="00DD4444">
      <w:pPr>
        <w:pStyle w:val="FootnoteText"/>
        <w:rPr>
          <w:lang w:val="fr-FR"/>
        </w:rPr>
      </w:pPr>
      <w:r>
        <w:rPr>
          <w:rStyle w:val="FootnoteReference"/>
        </w:rPr>
        <w:footnoteRef/>
      </w:r>
      <w:r w:rsidRPr="0018724D">
        <w:rPr>
          <w:lang w:val="fr-FR"/>
        </w:rPr>
        <w:t xml:space="preserve"> </w:t>
      </w:r>
      <w:r w:rsidRPr="00626BA7">
        <w:rPr>
          <w:szCs w:val="18"/>
          <w:lang w:val="fr-FR"/>
        </w:rPr>
        <w:t>Les activités enregistrées au titre du MDP en utilisant les versions précédentes de la méthodologie AMS-I.E., qui n'incluaient pas ces critères d'éligibilité, peuvent passer au CNC en utilisant les mêmes critères d'éligibilité dans la méthodologie avec laquelle elles ont été enregistrées à l'origine au titre du MDP. Les nouvelles activités qui souhaitent être enregistrées dans le CNC (c'est-à-dire qui n'ont pas été enregistrées précédemment au titre du MDP ou d'autres normes, ou dont la période d'attribution de crédits au titre d'autres normes a pris fin) doivent répondre aux critères d'éligibilité de la présente méthodologie</w:t>
      </w:r>
    </w:p>
  </w:footnote>
  <w:footnote w:id="3">
    <w:p w14:paraId="07AF9D0D" w14:textId="77777777" w:rsidR="00B266B6" w:rsidRPr="00B81F52" w:rsidRDefault="00B266B6" w:rsidP="00B266B6">
      <w:pPr>
        <w:pStyle w:val="FootnoteText"/>
        <w:spacing w:after="0"/>
        <w:rPr>
          <w:szCs w:val="18"/>
          <w:lang w:val="fr-FR"/>
        </w:rPr>
      </w:pPr>
      <w:r>
        <w:rPr>
          <w:rStyle w:val="FootnoteReference"/>
        </w:rPr>
        <w:footnoteRef/>
      </w:r>
      <w:r w:rsidRPr="0018724D">
        <w:rPr>
          <w:lang w:val="fr-FR"/>
        </w:rPr>
        <w:t xml:space="preserve"> </w:t>
      </w:r>
      <w:r w:rsidRPr="00B81F52">
        <w:rPr>
          <w:szCs w:val="18"/>
          <w:lang w:val="fr-FR"/>
        </w:rPr>
        <w:t xml:space="preserve">Le catalogue de CCA </w:t>
      </w:r>
      <w:proofErr w:type="spellStart"/>
      <w:r w:rsidRPr="00B81F52">
        <w:rPr>
          <w:szCs w:val="18"/>
          <w:lang w:val="fr-FR"/>
        </w:rPr>
        <w:t>Cookstove</w:t>
      </w:r>
      <w:proofErr w:type="spellEnd"/>
      <w:r w:rsidRPr="00B81F52">
        <w:rPr>
          <w:szCs w:val="18"/>
          <w:lang w:val="fr-FR"/>
        </w:rPr>
        <w:t xml:space="preserve"> est disponible </w:t>
      </w:r>
      <w:proofErr w:type="gramStart"/>
      <w:r w:rsidRPr="00B81F52">
        <w:rPr>
          <w:szCs w:val="18"/>
          <w:lang w:val="fr-FR"/>
        </w:rPr>
        <w:t>à:</w:t>
      </w:r>
      <w:proofErr w:type="gramEnd"/>
      <w:r w:rsidRPr="00B81F52">
        <w:rPr>
          <w:szCs w:val="18"/>
          <w:lang w:val="fr-FR"/>
        </w:rPr>
        <w:t xml:space="preserve"> http://catalog.cleancookstoves.org/</w:t>
      </w:r>
    </w:p>
    <w:p w14:paraId="0680855F" w14:textId="77289EB6" w:rsidR="00B266B6" w:rsidRPr="0018724D" w:rsidRDefault="00B266B6">
      <w:pPr>
        <w:pStyle w:val="FootnoteText"/>
        <w:rPr>
          <w:lang w:val="fr-FR"/>
        </w:rPr>
      </w:pPr>
    </w:p>
  </w:footnote>
  <w:footnote w:id="4">
    <w:p w14:paraId="524C17B9" w14:textId="015CA023" w:rsidR="009C6773" w:rsidRPr="0018724D" w:rsidRDefault="009C6773">
      <w:pPr>
        <w:pStyle w:val="FootnoteText"/>
        <w:rPr>
          <w:lang w:val="fr-FR"/>
        </w:rPr>
      </w:pPr>
      <w:r>
        <w:rPr>
          <w:rStyle w:val="FootnoteReference"/>
        </w:rPr>
        <w:footnoteRef/>
      </w:r>
      <w:r w:rsidRPr="0018724D">
        <w:rPr>
          <w:lang w:val="fr-FR"/>
        </w:rPr>
        <w:t xml:space="preserve"> </w:t>
      </w:r>
      <w:r w:rsidR="000024CE" w:rsidRPr="0018724D">
        <w:rPr>
          <w:lang w:val="fr-FR"/>
        </w:rPr>
        <w:t>Valeurs tirées de l'enquête démographique et de santé (EDSMD-V). 2021. Institut National de la Statistique (INSTAT). Antananarivo, Madagascar. Disponible sur : https://dhsprogram.com/pubs/pdf/FR376/FR376.pdf</w:t>
      </w:r>
    </w:p>
  </w:footnote>
  <w:footnote w:id="5">
    <w:p w14:paraId="61C67D2E" w14:textId="1A7AF0E6" w:rsidR="003A4C4B" w:rsidRPr="001F5FD6" w:rsidRDefault="003A4C4B">
      <w:pPr>
        <w:pStyle w:val="FootnoteText"/>
        <w:rPr>
          <w:lang w:val="fr-FR"/>
        </w:rPr>
      </w:pPr>
      <w:r>
        <w:rPr>
          <w:rStyle w:val="FootnoteReference"/>
        </w:rPr>
        <w:footnoteRef/>
      </w:r>
      <w:r w:rsidRPr="0018724D">
        <w:rPr>
          <w:lang w:val="fr-FR"/>
        </w:rPr>
        <w:t xml:space="preserve"> </w:t>
      </w:r>
      <w:r w:rsidR="00724DF8" w:rsidRPr="0018724D">
        <w:rPr>
          <w:lang w:val="fr-FR"/>
        </w:rPr>
        <w:t xml:space="preserve">Valeur par défaut du GIEC pour le bois de chauffage. Lignes directrices 2006 du GIEC pour les inventaires nationaux de gaz à effet de serre, Volume 2 : Énergie. </w:t>
      </w:r>
      <w:r w:rsidR="00724DF8" w:rsidRPr="001F5FD6">
        <w:rPr>
          <w:lang w:val="fr-FR"/>
        </w:rPr>
        <w:t xml:space="preserve">Disponible </w:t>
      </w:r>
      <w:hyperlink r:id="rId1" w:history="1">
        <w:r w:rsidR="00724DF8" w:rsidRPr="001F5FD6">
          <w:rPr>
            <w:rStyle w:val="Hyperlink"/>
            <w:lang w:val="fr-FR"/>
          </w:rPr>
          <w:t>ici</w:t>
        </w:r>
      </w:hyperlink>
      <w:r w:rsidR="00724DF8" w:rsidRPr="001F5FD6">
        <w:rPr>
          <w:lang w:val="fr-FR"/>
        </w:rPr>
        <w:t>.</w:t>
      </w:r>
    </w:p>
  </w:footnote>
  <w:footnote w:id="6">
    <w:p w14:paraId="22A49419" w14:textId="24AD2F71" w:rsidR="007D3197" w:rsidRPr="00F85AF6" w:rsidRDefault="007D3197" w:rsidP="005B0A81">
      <w:pPr>
        <w:pStyle w:val="FootnoteText"/>
        <w:spacing w:after="0"/>
        <w:rPr>
          <w:szCs w:val="18"/>
          <w:lang w:val="fr-FR"/>
        </w:rPr>
      </w:pPr>
      <w:r w:rsidRPr="00F85AF6">
        <w:rPr>
          <w:rStyle w:val="FootnoteReference"/>
          <w:szCs w:val="18"/>
        </w:rPr>
        <w:footnoteRef/>
      </w:r>
      <w:r w:rsidR="00F85AF6">
        <w:rPr>
          <w:szCs w:val="18"/>
          <w:lang w:val="fr-FR"/>
        </w:rPr>
        <w:t xml:space="preserve"> </w:t>
      </w:r>
      <w:r w:rsidR="00A218B9" w:rsidRPr="0018724D">
        <w:rPr>
          <w:lang w:val="fr-FR"/>
        </w:rPr>
        <w:t xml:space="preserve">Valeur par défaut de l'outil </w:t>
      </w:r>
      <w:r w:rsidR="004747F6" w:rsidRPr="0018724D">
        <w:rPr>
          <w:lang w:val="fr-FR"/>
        </w:rPr>
        <w:t>MDP</w:t>
      </w:r>
      <w:r w:rsidR="00A218B9" w:rsidRPr="0018724D">
        <w:rPr>
          <w:lang w:val="fr-FR"/>
        </w:rPr>
        <w:t xml:space="preserve"> 33.</w:t>
      </w:r>
    </w:p>
  </w:footnote>
  <w:footnote w:id="7">
    <w:p w14:paraId="22A4941A" w14:textId="50F11246" w:rsidR="007D3197" w:rsidRPr="00F85AF6" w:rsidRDefault="007D3197" w:rsidP="005B0A81">
      <w:pPr>
        <w:pStyle w:val="FootnoteText"/>
        <w:spacing w:after="0"/>
        <w:rPr>
          <w:szCs w:val="18"/>
          <w:lang w:val="fr-FR"/>
        </w:rPr>
      </w:pPr>
      <w:r w:rsidRPr="00F85AF6">
        <w:rPr>
          <w:rStyle w:val="FootnoteReference"/>
          <w:szCs w:val="18"/>
        </w:rPr>
        <w:footnoteRef/>
      </w:r>
      <w:r w:rsidR="00F85AF6">
        <w:rPr>
          <w:rFonts w:cstheme="minorHAnsi"/>
          <w:szCs w:val="18"/>
          <w:lang w:val="fr-FR"/>
        </w:rPr>
        <w:t xml:space="preserve"> </w:t>
      </w:r>
      <w:r w:rsidRPr="00F85AF6">
        <w:rPr>
          <w:rFonts w:cstheme="minorHAnsi"/>
          <w:szCs w:val="18"/>
          <w:lang w:val="fr-FR"/>
        </w:rPr>
        <w:t>Valeur par défaut du GIEC pour le bois de chauffage. Lignes directrices 2006 du GIEC pour les inventaires nationaux de gaz à effet de serre, Volume 2 : Énergie</w:t>
      </w:r>
      <w:r w:rsidRPr="00F85AF6">
        <w:rPr>
          <w:szCs w:val="18"/>
          <w:lang w:val="fr-FR"/>
        </w:rPr>
        <w:t xml:space="preserve">. Disponible </w:t>
      </w:r>
      <w:hyperlink r:id="rId2" w:history="1">
        <w:r w:rsidRPr="00F85AF6">
          <w:rPr>
            <w:rStyle w:val="Hyperlink"/>
            <w:szCs w:val="18"/>
            <w:lang w:val="fr-FR"/>
          </w:rPr>
          <w:t>ici</w:t>
        </w:r>
      </w:hyperlink>
    </w:p>
  </w:footnote>
  <w:footnote w:id="8">
    <w:p w14:paraId="22A4941B" w14:textId="4B56F2CD" w:rsidR="007D3197" w:rsidRPr="00F85AF6" w:rsidRDefault="007D3197" w:rsidP="005B0A81">
      <w:pPr>
        <w:pStyle w:val="FootnoteText"/>
        <w:spacing w:after="0"/>
        <w:rPr>
          <w:szCs w:val="18"/>
          <w:lang w:val="fr-FR"/>
        </w:rPr>
      </w:pPr>
      <w:r w:rsidRPr="00F85AF6">
        <w:rPr>
          <w:rStyle w:val="FootnoteReference"/>
          <w:szCs w:val="18"/>
        </w:rPr>
        <w:footnoteRef/>
      </w:r>
      <w:r w:rsidR="00F85AF6">
        <w:rPr>
          <w:rFonts w:cstheme="minorHAnsi"/>
          <w:szCs w:val="18"/>
          <w:lang w:val="fr-FR"/>
        </w:rPr>
        <w:t xml:space="preserve"> </w:t>
      </w:r>
      <w:r w:rsidRPr="00F85AF6">
        <w:rPr>
          <w:rFonts w:cstheme="minorHAnsi"/>
          <w:szCs w:val="18"/>
          <w:lang w:val="fr-FR"/>
        </w:rPr>
        <w:t>Valeur par défaut du GIEC pour le bois de chauffage. Lignes directrices 2006 du GIEC pour les inventaires nationaux de gaz à effet de serre, Volume 2 : Énergie</w:t>
      </w:r>
      <w:r w:rsidRPr="00F85AF6">
        <w:rPr>
          <w:rFonts w:ascii="Arial" w:hAnsi="Arial" w:cs="Arial"/>
          <w:szCs w:val="18"/>
          <w:lang w:val="fr-FR"/>
        </w:rPr>
        <w:t xml:space="preserve">, Tableaux 1.4 et 2.2. </w:t>
      </w:r>
      <w:r w:rsidRPr="00F85AF6">
        <w:rPr>
          <w:szCs w:val="18"/>
          <w:lang w:val="fr-FR"/>
        </w:rPr>
        <w:t xml:space="preserve">Disponible </w:t>
      </w:r>
      <w:hyperlink r:id="rId3" w:history="1">
        <w:r w:rsidRPr="00F85AF6">
          <w:rPr>
            <w:rStyle w:val="Hyperlink"/>
            <w:szCs w:val="18"/>
            <w:lang w:val="fr-FR"/>
          </w:rPr>
          <w:t>ici</w:t>
        </w:r>
      </w:hyperlink>
    </w:p>
  </w:footnote>
  <w:footnote w:id="9">
    <w:p w14:paraId="30B7B477" w14:textId="2B3C9C75" w:rsidR="00F73755" w:rsidRPr="0018724D" w:rsidRDefault="00F73755" w:rsidP="0018724D">
      <w:pPr>
        <w:pStyle w:val="FootnoteText"/>
        <w:spacing w:after="0"/>
        <w:rPr>
          <w:lang w:val="fr-FR"/>
        </w:rPr>
      </w:pPr>
      <w:r>
        <w:rPr>
          <w:rStyle w:val="FootnoteReference"/>
        </w:rPr>
        <w:footnoteRef/>
      </w:r>
      <w:r w:rsidRPr="0018724D">
        <w:rPr>
          <w:lang w:val="fr-FR"/>
        </w:rPr>
        <w:t xml:space="preserve"> </w:t>
      </w:r>
      <w:r w:rsidR="00386D6A" w:rsidRPr="0018724D">
        <w:rPr>
          <w:rFonts w:cstheme="minorHAnsi"/>
          <w:szCs w:val="18"/>
          <w:lang w:val="fr-FR"/>
        </w:rPr>
        <w:t xml:space="preserve">Valeur par défaut du GIEC pour le bois de chauffage / charbon de bois. Lignes directrices 2006 du GIEC pour les inventaires nationaux de gaz à effet de serre, volume 2 : Énergie, tableaux 1.4 et 2.2. </w:t>
      </w:r>
      <w:r w:rsidR="00386D6A" w:rsidRPr="0018724D">
        <w:rPr>
          <w:lang w:val="fr-FR"/>
        </w:rPr>
        <w:t xml:space="preserve">Disponible </w:t>
      </w:r>
      <w:hyperlink r:id="rId4" w:history="1">
        <w:r w:rsidR="00386D6A" w:rsidRPr="0018724D">
          <w:rPr>
            <w:rStyle w:val="Hyperlink"/>
            <w:lang w:val="fr-FR"/>
          </w:rPr>
          <w:t>ici</w:t>
        </w:r>
      </w:hyperlink>
      <w:r w:rsidR="00386D6A" w:rsidRPr="0018724D">
        <w:rPr>
          <w:lang w:val="fr-FR"/>
        </w:rPr>
        <w:t>.</w:t>
      </w:r>
      <w:r w:rsidRPr="0018724D">
        <w:rPr>
          <w:lang w:val="fr-FR"/>
        </w:rPr>
        <w:t xml:space="preserve"> </w:t>
      </w:r>
    </w:p>
  </w:footnote>
  <w:footnote w:id="10">
    <w:p w14:paraId="3775620D" w14:textId="161859DA" w:rsidR="000F6F50" w:rsidRPr="001F5FD6" w:rsidRDefault="000F6F50" w:rsidP="0018724D">
      <w:pPr>
        <w:pStyle w:val="FootnoteText"/>
        <w:spacing w:after="0"/>
        <w:rPr>
          <w:lang w:val="en-US"/>
        </w:rPr>
      </w:pPr>
      <w:r>
        <w:rPr>
          <w:rStyle w:val="FootnoteReference"/>
        </w:rPr>
        <w:footnoteRef/>
      </w:r>
      <w:r w:rsidRPr="000F6F50">
        <w:rPr>
          <w:lang w:val="fr-FR"/>
        </w:rPr>
        <w:t xml:space="preserve"> </w:t>
      </w:r>
      <w:r w:rsidRPr="00763728">
        <w:rPr>
          <w:rFonts w:cstheme="minorHAnsi"/>
          <w:szCs w:val="18"/>
          <w:lang w:val="fr-FR"/>
        </w:rPr>
        <w:t xml:space="preserve">Valeur par défaut du GIEC pour le bois de chauffage / charbon de bois. Lignes directrices 2006 du GIEC pour les inventaires nationaux de gaz à effet de serre, volume 2 : Énergie, tableaux 1.4 et 2.2. </w:t>
      </w:r>
      <w:r>
        <w:rPr>
          <w:lang w:val="en-US"/>
        </w:rPr>
        <w:t xml:space="preserve">Disponible </w:t>
      </w:r>
      <w:hyperlink r:id="rId5" w:history="1">
        <w:proofErr w:type="spellStart"/>
        <w:r w:rsidRPr="00386D6A">
          <w:rPr>
            <w:rStyle w:val="Hyperlink"/>
            <w:lang w:val="en-US"/>
          </w:rPr>
          <w:t>ici</w:t>
        </w:r>
        <w:proofErr w:type="spellEnd"/>
      </w:hyperlink>
      <w:r>
        <w:rPr>
          <w:lang w:val="en-US"/>
        </w:rPr>
        <w:t>.</w:t>
      </w:r>
    </w:p>
  </w:footnote>
  <w:footnote w:id="11">
    <w:p w14:paraId="43D34128" w14:textId="77777777" w:rsidR="006D0F42" w:rsidRPr="00A332AD" w:rsidRDefault="006D0F42" w:rsidP="006D0F42">
      <w:pPr>
        <w:pStyle w:val="FootnoteText"/>
        <w:spacing w:after="0"/>
        <w:rPr>
          <w:szCs w:val="18"/>
          <w:lang w:val="fr-FR"/>
        </w:rPr>
      </w:pPr>
      <w:r w:rsidRPr="00A332AD">
        <w:rPr>
          <w:rStyle w:val="FootnoteReference"/>
          <w:szCs w:val="18"/>
        </w:rPr>
        <w:footnoteRef/>
      </w:r>
      <w:r>
        <w:rPr>
          <w:szCs w:val="18"/>
        </w:rPr>
        <w:t xml:space="preserve"> </w:t>
      </w:r>
      <w:r w:rsidRPr="00A332AD">
        <w:rPr>
          <w:szCs w:val="18"/>
        </w:rPr>
        <w:t xml:space="preserve">Dasgupta, S.; Martin, P.; Samad, H. A. (2015). Lessons From Rural Madagascar on Improving Air Quality in the Kitchen. </w:t>
      </w:r>
      <w:r w:rsidRPr="00A332AD">
        <w:rPr>
          <w:szCs w:val="18"/>
          <w:lang w:val="fr-FR"/>
        </w:rPr>
        <w:t xml:space="preserve">Selon les États, la consommation moyenne de bois des ménages qui se chauffent au bois est de 75,8 kg par semaine. Cela donne un équivalent de 3,865 tonnes par an. Cela équivaut à 0,93847 tonne/personne/an (avec 4,2 personnes par ménage). </w:t>
      </w:r>
      <w:r w:rsidRPr="006D0F42">
        <w:rPr>
          <w:szCs w:val="18"/>
          <w:lang w:val="fr-FR"/>
        </w:rPr>
        <w:t>Le même document indique que la consommation de charbon de bois par les ménages qui l'utilisent est de 21,7 kg par semaine. Cela équivaut à 1,1264 tonne par an.</w:t>
      </w:r>
    </w:p>
  </w:footnote>
  <w:footnote w:id="12">
    <w:p w14:paraId="22A4941F" w14:textId="3666557E" w:rsidR="007D3197" w:rsidRPr="00A332AD" w:rsidRDefault="007D3197" w:rsidP="005B0A81">
      <w:pPr>
        <w:pStyle w:val="FootnoteText"/>
        <w:spacing w:after="0"/>
        <w:rPr>
          <w:szCs w:val="18"/>
          <w:lang w:val="fr-FR"/>
        </w:rPr>
      </w:pPr>
    </w:p>
  </w:footnote>
  <w:footnote w:id="13">
    <w:p w14:paraId="22A49420" w14:textId="5708E16B" w:rsidR="007D3197" w:rsidRPr="00A332AD" w:rsidRDefault="007D3197" w:rsidP="005B0A81">
      <w:pPr>
        <w:pStyle w:val="FootnoteText"/>
        <w:spacing w:after="0"/>
        <w:rPr>
          <w:color w:val="0000FF" w:themeColor="hyperlink"/>
          <w:szCs w:val="18"/>
          <w:highlight w:val="yellow"/>
          <w:u w:val="single"/>
          <w:lang w:val="fr-FR"/>
        </w:rPr>
      </w:pPr>
    </w:p>
  </w:footnote>
  <w:footnote w:id="14">
    <w:p w14:paraId="22A49421" w14:textId="2BBFE719" w:rsidR="007D3197" w:rsidRPr="00090D44" w:rsidRDefault="007D3197" w:rsidP="00FF448A">
      <w:pPr>
        <w:pStyle w:val="FootnoteText"/>
        <w:spacing w:after="0"/>
        <w:rPr>
          <w:szCs w:val="18"/>
          <w:lang w:val="fr-FR"/>
        </w:rPr>
      </w:pPr>
      <w:r w:rsidRPr="00A332AD">
        <w:rPr>
          <w:rStyle w:val="FootnoteReference"/>
          <w:szCs w:val="18"/>
        </w:rPr>
        <w:footnoteRef/>
      </w:r>
      <w:r w:rsidR="00A332AD" w:rsidRPr="009C0EC8">
        <w:rPr>
          <w:szCs w:val="18"/>
          <w:lang w:val="fr-FR"/>
        </w:rPr>
        <w:t xml:space="preserve"> </w:t>
      </w:r>
      <w:r w:rsidR="009C0EC8" w:rsidRPr="0018724D">
        <w:rPr>
          <w:lang w:val="fr-FR"/>
        </w:rPr>
        <w:t xml:space="preserve">Valeurs </w:t>
      </w:r>
      <w:r w:rsidR="00FF448A">
        <w:rPr>
          <w:lang w:val="fr-FR"/>
        </w:rPr>
        <w:t>basé</w:t>
      </w:r>
      <w:r w:rsidR="00FF448A" w:rsidRPr="001F5FD6">
        <w:rPr>
          <w:lang w:val="fr-FR"/>
        </w:rPr>
        <w:t xml:space="preserve">es </w:t>
      </w:r>
      <w:r w:rsidR="00FF448A">
        <w:rPr>
          <w:lang w:val="fr-FR"/>
        </w:rPr>
        <w:t>sur le systè</w:t>
      </w:r>
      <w:r w:rsidR="00FF448A" w:rsidRPr="001F5FD6">
        <w:rPr>
          <w:lang w:val="fr-FR"/>
        </w:rPr>
        <w:t>m</w:t>
      </w:r>
      <w:r w:rsidR="00FF448A">
        <w:rPr>
          <w:lang w:val="fr-FR"/>
        </w:rPr>
        <w:t xml:space="preserve">e </w:t>
      </w:r>
      <w:r w:rsidR="009C0EC8">
        <w:rPr>
          <w:lang w:val="fr-FR"/>
        </w:rPr>
        <w:t>MDP</w:t>
      </w:r>
      <w:r w:rsidR="009C0EC8" w:rsidRPr="0018724D">
        <w:rPr>
          <w:lang w:val="fr-FR"/>
        </w:rPr>
        <w:t xml:space="preserve"> Tool 33 tel qu'utilisé par la méthodologie AMS-I.E. v.13.</w:t>
      </w:r>
      <w:r w:rsidR="00FF448A">
        <w:rPr>
          <w:lang w:val="fr-FR"/>
        </w:rPr>
        <w:t xml:space="preserve"> </w:t>
      </w:r>
      <w:r w:rsidR="00FB50B8" w:rsidRPr="001F5FD6">
        <w:rPr>
          <w:lang w:val="fr-FR"/>
        </w:rPr>
        <w:t>Comme alternative</w:t>
      </w:r>
      <w:r w:rsidR="00FF448A" w:rsidRPr="00090D44">
        <w:rPr>
          <w:lang w:val="fr-FR"/>
        </w:rPr>
        <w:t>,</w:t>
      </w:r>
      <w:r w:rsidR="00090D44" w:rsidRPr="001F5FD6">
        <w:rPr>
          <w:lang w:val="fr-FR"/>
        </w:rPr>
        <w:t xml:space="preserve"> </w:t>
      </w:r>
      <w:r w:rsidR="00090D44">
        <w:rPr>
          <w:lang w:val="fr-FR"/>
        </w:rPr>
        <w:t>l</w:t>
      </w:r>
      <w:r w:rsidR="00090D44" w:rsidRPr="001F5FD6">
        <w:rPr>
          <w:lang w:val="fr-FR"/>
        </w:rPr>
        <w:t>e paramètre peut être établi sur la base d'une enquête par sondage représentati</w:t>
      </w:r>
      <w:r w:rsidR="00090D44">
        <w:rPr>
          <w:lang w:val="fr-FR"/>
        </w:rPr>
        <w:t>f</w:t>
      </w:r>
      <w:r w:rsidR="00090D44" w:rsidRPr="001F5FD6">
        <w:rPr>
          <w:lang w:val="fr-FR"/>
        </w:rPr>
        <w:t xml:space="preserve"> des dispositifs d'avant-projet et fixé ex ante (c'est-à-dire qu'il n'est pas nécessaire de déterminer l'efficacité de référence pour chaque ménage lors de l'inclusion dans la base de données des activités du projet). L'enquête doit être menée dans la zone géographique concernée, conformément à la « Norme d'échantillonnage et d'enquêtes pour les activités et programmes d'activités des projets MDP ». L'enquête par sondage représentati</w:t>
      </w:r>
      <w:r w:rsidR="00773BEE">
        <w:rPr>
          <w:lang w:val="fr-FR"/>
        </w:rPr>
        <w:t>f</w:t>
      </w:r>
      <w:r w:rsidR="00090D44" w:rsidRPr="001F5FD6">
        <w:rPr>
          <w:lang w:val="fr-FR"/>
        </w:rPr>
        <w:t xml:space="preserve"> peut demander si le dispositif d'avant-projet est un foyer traditionnel à trois pierres ou un autre dispositif conventionnel sans alimentation </w:t>
      </w:r>
      <w:r w:rsidR="00773BEE" w:rsidRPr="0016377B">
        <w:rPr>
          <w:lang w:val="fr-FR"/>
        </w:rPr>
        <w:t xml:space="preserve">améliorée </w:t>
      </w:r>
      <w:r w:rsidR="00090D44" w:rsidRPr="001F5FD6">
        <w:rPr>
          <w:lang w:val="fr-FR"/>
        </w:rPr>
        <w:t>en air de combustion ni ventilation des fumées.</w:t>
      </w:r>
    </w:p>
  </w:footnote>
  <w:footnote w:id="15">
    <w:p w14:paraId="22A49422" w14:textId="574150C1" w:rsidR="007D3197" w:rsidRPr="00A332AD" w:rsidRDefault="007D3197" w:rsidP="005B0A81">
      <w:pPr>
        <w:pStyle w:val="FootnoteText"/>
        <w:spacing w:after="0"/>
        <w:rPr>
          <w:szCs w:val="18"/>
          <w:lang w:val="fr-FR"/>
        </w:rPr>
      </w:pPr>
      <w:r w:rsidRPr="00A332AD">
        <w:rPr>
          <w:rStyle w:val="FootnoteReference"/>
          <w:szCs w:val="18"/>
        </w:rPr>
        <w:footnoteRef/>
      </w:r>
      <w:r w:rsidR="00A332AD">
        <w:rPr>
          <w:szCs w:val="18"/>
          <w:lang w:val="fr-FR"/>
        </w:rPr>
        <w:t xml:space="preserve"> </w:t>
      </w:r>
      <w:r w:rsidRPr="00A332AD">
        <w:rPr>
          <w:szCs w:val="18"/>
          <w:lang w:val="fr-FR"/>
        </w:rPr>
        <w:t>Le pouvoir calorifique inférieur de l'éthanol est de 27,0 TJ/</w:t>
      </w:r>
      <w:proofErr w:type="spellStart"/>
      <w:r w:rsidRPr="00A332AD">
        <w:rPr>
          <w:szCs w:val="18"/>
          <w:lang w:val="fr-FR"/>
        </w:rPr>
        <w:t>Gg</w:t>
      </w:r>
      <w:proofErr w:type="spellEnd"/>
      <w:r w:rsidRPr="00A332AD">
        <w:rPr>
          <w:szCs w:val="18"/>
          <w:lang w:val="fr-FR"/>
        </w:rPr>
        <w:t xml:space="preserve"> selon les lignes directrices 2006 du GIEC pour les inventaires nationaux de gaz à effet de serre. Volume 2 - Énergie, chapitre 1 - Introduction, tableau 1.2 « Pouvoirs calorifiques inférieurs par défaut ». La densité de l'éthanol est de 0,789 g/cm</w:t>
      </w:r>
      <w:r w:rsidRPr="00A332AD">
        <w:rPr>
          <w:szCs w:val="18"/>
          <w:vertAlign w:val="superscript"/>
          <w:lang w:val="fr-FR"/>
        </w:rPr>
        <w:t>3</w:t>
      </w:r>
      <w:r w:rsidRPr="00A332AD">
        <w:rPr>
          <w:szCs w:val="18"/>
          <w:lang w:val="fr-FR"/>
        </w:rPr>
        <w:t>. Le PCI de l'éthanol est donc calculé comme suit : (27,0 * 0,789 / 1000) = 0,0213 TJ/m</w:t>
      </w:r>
      <w:r w:rsidRPr="00A332AD">
        <w:rPr>
          <w:szCs w:val="18"/>
          <w:vertAlign w:val="superscript"/>
          <w:lang w:val="fr-FR"/>
        </w:rPr>
        <w:t>3</w:t>
      </w:r>
    </w:p>
  </w:footnote>
  <w:footnote w:id="16">
    <w:p w14:paraId="22A49423" w14:textId="44934DCF" w:rsidR="007D3197" w:rsidRPr="004C5418" w:rsidRDefault="007D3197" w:rsidP="005B0A81">
      <w:pPr>
        <w:pStyle w:val="FootnoteText"/>
        <w:spacing w:after="0"/>
        <w:rPr>
          <w:szCs w:val="18"/>
          <w:lang w:val="fr-FR"/>
        </w:rPr>
      </w:pPr>
      <w:r w:rsidRPr="004C5418">
        <w:rPr>
          <w:rStyle w:val="FootnoteReference"/>
          <w:szCs w:val="18"/>
        </w:rPr>
        <w:footnoteRef/>
      </w:r>
      <w:r w:rsidR="004C5418">
        <w:rPr>
          <w:szCs w:val="18"/>
          <w:lang w:val="fr-FR"/>
        </w:rPr>
        <w:t xml:space="preserve"> </w:t>
      </w:r>
      <w:r w:rsidRPr="004C5418">
        <w:rPr>
          <w:szCs w:val="18"/>
          <w:lang w:val="fr-FR"/>
        </w:rPr>
        <w:t>« En comparant les émissions totales de GES de 1000 L de bioéthanol à celles de l'essence, les émissions nettes de GES évitées s'élèvent à 503,17 kg d'</w:t>
      </w:r>
      <w:proofErr w:type="spellStart"/>
      <w:r w:rsidRPr="004C5418">
        <w:rPr>
          <w:szCs w:val="18"/>
          <w:lang w:val="fr-FR"/>
        </w:rPr>
        <w:t>éq</w:t>
      </w:r>
      <w:proofErr w:type="spellEnd"/>
      <w:r w:rsidRPr="004C5418">
        <w:rPr>
          <w:szCs w:val="18"/>
          <w:lang w:val="fr-FR"/>
        </w:rPr>
        <w:t xml:space="preserve">. </w:t>
      </w:r>
      <w:r w:rsidRPr="004C5418">
        <w:rPr>
          <w:szCs w:val="18"/>
          <w:lang w:val="es-ES"/>
        </w:rPr>
        <w:t>CO</w:t>
      </w:r>
      <w:r w:rsidRPr="004C5418">
        <w:rPr>
          <w:szCs w:val="18"/>
          <w:vertAlign w:val="subscript"/>
          <w:lang w:val="es-ES"/>
        </w:rPr>
        <w:t>2</w:t>
      </w:r>
      <w:r w:rsidRPr="004C5418">
        <w:rPr>
          <w:rFonts w:cstheme="minorHAnsi"/>
          <w:szCs w:val="18"/>
          <w:lang w:val="es-ES"/>
        </w:rPr>
        <w:t>»</w:t>
      </w:r>
      <w:r w:rsidRPr="004C5418">
        <w:rPr>
          <w:szCs w:val="18"/>
          <w:lang w:val="es-ES"/>
        </w:rPr>
        <w:t xml:space="preserve"> [0 00050317 tCO</w:t>
      </w:r>
      <w:r w:rsidRPr="004C5418">
        <w:rPr>
          <w:szCs w:val="18"/>
          <w:vertAlign w:val="subscript"/>
          <w:lang w:val="es-ES"/>
        </w:rPr>
        <w:t>2</w:t>
      </w:r>
      <w:r w:rsidRPr="004C5418">
        <w:rPr>
          <w:szCs w:val="18"/>
          <w:lang w:val="es-ES"/>
        </w:rPr>
        <w:t>e/L]. [0,00050317 tCO</w:t>
      </w:r>
      <w:r w:rsidRPr="004C5418">
        <w:rPr>
          <w:szCs w:val="18"/>
          <w:vertAlign w:val="subscript"/>
          <w:lang w:val="es-ES"/>
        </w:rPr>
        <w:t>2</w:t>
      </w:r>
      <w:r w:rsidRPr="004C5418">
        <w:rPr>
          <w:szCs w:val="18"/>
          <w:lang w:val="es-ES"/>
        </w:rPr>
        <w:t>e/L]. (</w:t>
      </w:r>
      <w:proofErr w:type="spellStart"/>
      <w:r w:rsidRPr="004C5418">
        <w:rPr>
          <w:szCs w:val="18"/>
          <w:lang w:val="es-ES"/>
        </w:rPr>
        <w:t>Farahani</w:t>
      </w:r>
      <w:proofErr w:type="spellEnd"/>
      <w:r w:rsidRPr="004C5418">
        <w:rPr>
          <w:szCs w:val="18"/>
          <w:lang w:val="es-ES"/>
        </w:rPr>
        <w:t>, S. S., &amp;</w:t>
      </w:r>
      <w:proofErr w:type="spellStart"/>
      <w:r w:rsidRPr="004C5418">
        <w:rPr>
          <w:szCs w:val="18"/>
          <w:lang w:val="es-ES"/>
        </w:rPr>
        <w:t>Asoodar</w:t>
      </w:r>
      <w:proofErr w:type="spellEnd"/>
      <w:r w:rsidRPr="004C5418">
        <w:rPr>
          <w:szCs w:val="18"/>
          <w:lang w:val="es-ES"/>
        </w:rPr>
        <w:t xml:space="preserve">, M. A. (2017). </w:t>
      </w:r>
      <w:r w:rsidRPr="004C5418">
        <w:rPr>
          <w:szCs w:val="18"/>
        </w:rPr>
        <w:t>Life cycle environmental impacts of bioethanol production from sugarcane molasses in Iran. </w:t>
      </w:r>
      <w:r w:rsidRPr="004C5418">
        <w:rPr>
          <w:i/>
          <w:iCs/>
          <w:szCs w:val="18"/>
          <w:lang w:val="fr-FR"/>
        </w:rPr>
        <w:t xml:space="preserve">Environmental Science and Pollution </w:t>
      </w:r>
      <w:proofErr w:type="spellStart"/>
      <w:r w:rsidRPr="004C5418">
        <w:rPr>
          <w:i/>
          <w:iCs/>
          <w:szCs w:val="18"/>
          <w:lang w:val="fr-FR"/>
        </w:rPr>
        <w:t>Research</w:t>
      </w:r>
      <w:proofErr w:type="spellEnd"/>
      <w:r w:rsidRPr="004C5418">
        <w:rPr>
          <w:szCs w:val="18"/>
          <w:lang w:val="fr-FR"/>
        </w:rPr>
        <w:t>, </w:t>
      </w:r>
      <w:r w:rsidRPr="004C5418">
        <w:rPr>
          <w:i/>
          <w:iCs/>
          <w:szCs w:val="18"/>
          <w:lang w:val="fr-FR"/>
        </w:rPr>
        <w:t>24</w:t>
      </w:r>
      <w:r w:rsidRPr="004C5418">
        <w:rPr>
          <w:szCs w:val="18"/>
          <w:lang w:val="fr-FR"/>
        </w:rPr>
        <w:t>(28), 22547-22556.)</w:t>
      </w:r>
    </w:p>
  </w:footnote>
  <w:footnote w:id="17">
    <w:p w14:paraId="4562362A" w14:textId="77777777" w:rsidR="002C2DE1" w:rsidRDefault="007D3197" w:rsidP="005B0A81">
      <w:pPr>
        <w:pStyle w:val="FootnoteText"/>
        <w:spacing w:after="0"/>
        <w:rPr>
          <w:szCs w:val="18"/>
          <w:lang w:val="fr-FR"/>
        </w:rPr>
      </w:pPr>
      <w:r w:rsidRPr="004C5418">
        <w:rPr>
          <w:rStyle w:val="FootnoteReference"/>
          <w:szCs w:val="18"/>
        </w:rPr>
        <w:footnoteRef/>
      </w:r>
      <w:r w:rsidR="004C5418">
        <w:rPr>
          <w:szCs w:val="18"/>
          <w:lang w:val="fr-FR"/>
        </w:rPr>
        <w:t xml:space="preserve"> </w:t>
      </w:r>
      <w:r w:rsidRPr="004C5418">
        <w:rPr>
          <w:szCs w:val="18"/>
          <w:lang w:val="fr-FR"/>
        </w:rPr>
        <w:t>Facteur d'émission basé sur les émissions combinées du transport maritime et terrestre du site de production supposé d’Eswatini à Madagascar, 500 km de transport routier, 2 250 km de transport maritime générant respectivement 0,000142 tCO</w:t>
      </w:r>
      <w:r w:rsidRPr="004C5418">
        <w:rPr>
          <w:szCs w:val="18"/>
          <w:vertAlign w:val="subscript"/>
          <w:lang w:val="fr-FR"/>
        </w:rPr>
        <w:t>2</w:t>
      </w:r>
      <w:r w:rsidRPr="004C5418">
        <w:rPr>
          <w:szCs w:val="18"/>
          <w:lang w:val="fr-FR"/>
        </w:rPr>
        <w:t>e/L et 0,000036 tCO</w:t>
      </w:r>
      <w:r w:rsidRPr="004C5418">
        <w:rPr>
          <w:szCs w:val="18"/>
          <w:vertAlign w:val="subscript"/>
          <w:lang w:val="fr-FR"/>
        </w:rPr>
        <w:t>2</w:t>
      </w:r>
      <w:r w:rsidRPr="004C5418">
        <w:rPr>
          <w:szCs w:val="18"/>
          <w:lang w:val="fr-FR"/>
        </w:rPr>
        <w:t>e/L d'émissions. Le facteur d'émission du transport routier est tiré du facteur d'émission du transport de véhicules légers de l'outil MDP12 245gCO</w:t>
      </w:r>
      <w:r w:rsidRPr="004C5418">
        <w:rPr>
          <w:szCs w:val="18"/>
          <w:vertAlign w:val="subscript"/>
          <w:lang w:val="fr-FR"/>
        </w:rPr>
        <w:t>2</w:t>
      </w:r>
      <w:r w:rsidRPr="004C5418">
        <w:rPr>
          <w:szCs w:val="18"/>
          <w:lang w:val="fr-FR"/>
        </w:rPr>
        <w:t>e/tonne-km (245 x 0,783 x 500 x 2 / 1000000000 = 0,000191 tCO</w:t>
      </w:r>
      <w:r w:rsidRPr="004C5418">
        <w:rPr>
          <w:szCs w:val="18"/>
          <w:vertAlign w:val="subscript"/>
          <w:lang w:val="fr-FR"/>
        </w:rPr>
        <w:t>2</w:t>
      </w:r>
      <w:r w:rsidRPr="004C5418">
        <w:rPr>
          <w:szCs w:val="18"/>
          <w:lang w:val="fr-FR"/>
        </w:rPr>
        <w:t>e/L). (OUTIL12 - Outil méthodologique Émissions du projet et de émissions fugitives imputables au transport de marchandises Version 01.1.0.</w:t>
      </w:r>
      <w:r w:rsidR="002C2DE1">
        <w:rPr>
          <w:szCs w:val="18"/>
          <w:lang w:val="fr-FR"/>
        </w:rPr>
        <w:t xml:space="preserve"> </w:t>
      </w:r>
      <w:r w:rsidRPr="004C5418">
        <w:rPr>
          <w:szCs w:val="18"/>
          <w:lang w:val="fr-FR"/>
        </w:rPr>
        <w:t>Disponible</w:t>
      </w:r>
      <w:r w:rsidR="002C2DE1">
        <w:rPr>
          <w:szCs w:val="18"/>
          <w:lang w:val="fr-FR"/>
        </w:rPr>
        <w:t xml:space="preserve"> </w:t>
      </w:r>
      <w:proofErr w:type="gramStart"/>
      <w:r w:rsidRPr="004C5418">
        <w:rPr>
          <w:szCs w:val="18"/>
          <w:lang w:val="fr-FR"/>
        </w:rPr>
        <w:t>à:</w:t>
      </w:r>
      <w:proofErr w:type="gramEnd"/>
      <w:r w:rsidRPr="004C5418">
        <w:rPr>
          <w:szCs w:val="18"/>
          <w:lang w:val="fr-FR"/>
        </w:rPr>
        <w:t xml:space="preserve"> </w:t>
      </w:r>
      <w:hyperlink r:id="rId6" w:history="1">
        <w:r w:rsidRPr="004C5418">
          <w:rPr>
            <w:rStyle w:val="Hyperlink"/>
            <w:szCs w:val="18"/>
            <w:lang w:val="fr-FR"/>
          </w:rPr>
          <w:t>https://cdm.unfccc.int/methodologies/PAmethodologies/tools/am-tool-12-v1.1.0.pdf</w:t>
        </w:r>
      </w:hyperlink>
      <w:r w:rsidRPr="004C5418">
        <w:rPr>
          <w:szCs w:val="18"/>
          <w:lang w:val="fr-FR"/>
        </w:rPr>
        <w:t xml:space="preserve">) </w:t>
      </w:r>
    </w:p>
    <w:p w14:paraId="22A49426" w14:textId="21E410B8" w:rsidR="007D3197" w:rsidRPr="004C5418" w:rsidRDefault="007D3197" w:rsidP="005B0A81">
      <w:pPr>
        <w:pStyle w:val="FootnoteText"/>
        <w:spacing w:after="0"/>
        <w:rPr>
          <w:szCs w:val="18"/>
          <w:lang w:val="fr-FR"/>
        </w:rPr>
      </w:pPr>
      <w:r w:rsidRPr="004C5418">
        <w:rPr>
          <w:szCs w:val="18"/>
          <w:lang w:val="fr-FR"/>
        </w:rPr>
        <w:t>Les émissions dues au transport maritime de l'éthanol importé sont estimées à 0,0000158 tCO</w:t>
      </w:r>
      <w:r w:rsidRPr="004C5418">
        <w:rPr>
          <w:szCs w:val="18"/>
          <w:vertAlign w:val="subscript"/>
          <w:lang w:val="fr-FR"/>
        </w:rPr>
        <w:t>2</w:t>
      </w:r>
      <w:r w:rsidRPr="004C5418">
        <w:rPr>
          <w:szCs w:val="18"/>
          <w:lang w:val="fr-FR"/>
        </w:rPr>
        <w:t xml:space="preserve">e/L. (CO2emissiefactoren (2023) </w:t>
      </w:r>
      <w:r w:rsidRPr="004C5418">
        <w:rPr>
          <w:i/>
          <w:szCs w:val="18"/>
          <w:lang w:val="fr-FR"/>
        </w:rPr>
        <w:t xml:space="preserve">List of </w:t>
      </w:r>
      <w:r w:rsidRPr="004C5418">
        <w:rPr>
          <w:i/>
          <w:iCs/>
          <w:szCs w:val="18"/>
          <w:lang w:val="fr-FR"/>
        </w:rPr>
        <w:t>Emissions Factors</w:t>
      </w:r>
      <w:r w:rsidRPr="004C5418">
        <w:rPr>
          <w:szCs w:val="18"/>
          <w:lang w:val="fr-FR"/>
        </w:rPr>
        <w:t>. Disponible</w:t>
      </w:r>
      <w:r w:rsidR="00E51C6D" w:rsidRPr="004C5418">
        <w:rPr>
          <w:szCs w:val="18"/>
          <w:lang w:val="fr-FR"/>
        </w:rPr>
        <w:t xml:space="preserve"> </w:t>
      </w:r>
      <w:proofErr w:type="gramStart"/>
      <w:r w:rsidRPr="004C5418">
        <w:rPr>
          <w:szCs w:val="18"/>
          <w:lang w:val="fr-FR"/>
        </w:rPr>
        <w:t>à:</w:t>
      </w:r>
      <w:proofErr w:type="gramEnd"/>
      <w:r w:rsidRPr="004C5418">
        <w:rPr>
          <w:szCs w:val="18"/>
          <w:lang w:val="fr-FR"/>
        </w:rPr>
        <w:t xml:space="preserve"> https://www.co2emissiefactoren.nl/lijst-emissiefactoren/)</w:t>
      </w:r>
    </w:p>
  </w:footnote>
  <w:footnote w:id="18">
    <w:p w14:paraId="22A49427" w14:textId="07CC86FB" w:rsidR="007D3197" w:rsidRPr="004C5418" w:rsidRDefault="007D3197" w:rsidP="005B0A81">
      <w:pPr>
        <w:pStyle w:val="FootnoteText"/>
        <w:spacing w:after="0"/>
        <w:rPr>
          <w:szCs w:val="18"/>
        </w:rPr>
      </w:pPr>
      <w:r w:rsidRPr="004C5418">
        <w:rPr>
          <w:rStyle w:val="FootnoteReference"/>
          <w:szCs w:val="18"/>
        </w:rPr>
        <w:footnoteRef/>
      </w:r>
      <w:r w:rsidR="004C5418">
        <w:rPr>
          <w:szCs w:val="18"/>
          <w:lang w:val="fr-FR"/>
        </w:rPr>
        <w:t xml:space="preserve"> </w:t>
      </w:r>
      <w:r w:rsidR="00E51C6D" w:rsidRPr="004C5418">
        <w:rPr>
          <w:szCs w:val="18"/>
          <w:lang w:val="fr-FR"/>
        </w:rPr>
        <w:t xml:space="preserve">Le facteur d'émission est basé sur l'évaluation des émissions provenant de la production d'éthanol au Malawi de </w:t>
      </w:r>
      <w:r w:rsidRPr="004C5418">
        <w:rPr>
          <w:szCs w:val="18"/>
          <w:lang w:val="fr-FR"/>
        </w:rPr>
        <w:t xml:space="preserve">Dunkelberg, Finkbeiner, and Hirschl (2014). </w:t>
      </w:r>
      <w:r w:rsidR="00E51C6D" w:rsidRPr="004C5418">
        <w:rPr>
          <w:szCs w:val="18"/>
          <w:lang w:val="fr-FR"/>
        </w:rPr>
        <w:t>Cette étude indique que les émissions totales sont de 116 gCO</w:t>
      </w:r>
      <w:r w:rsidR="00E51C6D" w:rsidRPr="004C5418">
        <w:rPr>
          <w:szCs w:val="18"/>
          <w:vertAlign w:val="subscript"/>
          <w:lang w:val="fr-FR"/>
        </w:rPr>
        <w:t>2</w:t>
      </w:r>
      <w:r w:rsidR="00E51C6D" w:rsidRPr="004C5418">
        <w:rPr>
          <w:szCs w:val="18"/>
          <w:lang w:val="fr-FR"/>
        </w:rPr>
        <w:t>e par MJ d'éthanol. (En supposant que l'éthanol ait une densité énergétique de 0,0213 TJ/M</w:t>
      </w:r>
      <w:r w:rsidR="00E51C6D" w:rsidRPr="004C5418">
        <w:rPr>
          <w:szCs w:val="18"/>
          <w:vertAlign w:val="superscript"/>
          <w:lang w:val="fr-FR"/>
        </w:rPr>
        <w:t>3</w:t>
      </w:r>
      <w:r w:rsidR="00E51C6D" w:rsidRPr="004C5418">
        <w:rPr>
          <w:szCs w:val="18"/>
          <w:lang w:val="fr-FR"/>
        </w:rPr>
        <w:t>, cela équivaut à 0,0024708tCO</w:t>
      </w:r>
      <w:r w:rsidR="00E51C6D" w:rsidRPr="004C5418">
        <w:rPr>
          <w:szCs w:val="18"/>
          <w:vertAlign w:val="subscript"/>
          <w:lang w:val="fr-FR"/>
        </w:rPr>
        <w:t>2</w:t>
      </w:r>
      <w:r w:rsidR="00E51C6D" w:rsidRPr="004C5418">
        <w:rPr>
          <w:szCs w:val="18"/>
          <w:lang w:val="fr-FR"/>
        </w:rPr>
        <w:t>e/L). Madagascar importe la majorité de son éthanol dénaturé d'Eswatini et d'Afrique du Sud. La production nationale est actuellement faible, avec peu sites à grande échelle. La culture de la canne à sucre et la production d'éthanol au Malawi se déroulent dans des conditions et selon des réglementations de réduction des émissions à peu près semblables à celles de l'Eswatini, de l'Afrique du Sud et de Madagascar. En l'absence d'évaluations détaillées des émissions sur l'ensemble du cycle de vie de l'éthanol produit dans ces pays, le Malawi fournit l'estimation la plus proche</w:t>
      </w:r>
      <w:r w:rsidRPr="004C5418">
        <w:rPr>
          <w:szCs w:val="18"/>
          <w:lang w:val="fr-FR"/>
        </w:rPr>
        <w:t xml:space="preserve">. </w:t>
      </w:r>
      <w:r w:rsidRPr="004C5418">
        <w:rPr>
          <w:szCs w:val="18"/>
          <w:lang w:val="en-US"/>
        </w:rPr>
        <w:t>(</w:t>
      </w:r>
      <w:r w:rsidRPr="004C5418">
        <w:rPr>
          <w:rFonts w:ascii="Roboto" w:hAnsi="Roboto"/>
          <w:color w:val="000000"/>
          <w:szCs w:val="18"/>
          <w:shd w:val="clear" w:color="auto" w:fill="FFFFFF"/>
        </w:rPr>
        <w:t>Dunkelberg, Elisa; Finkbeiner; Hirschl, Bernd (2014). </w:t>
      </w:r>
      <w:r w:rsidRPr="004C5418">
        <w:rPr>
          <w:rFonts w:ascii="Roboto" w:hAnsi="Roboto"/>
          <w:i/>
          <w:iCs/>
          <w:color w:val="000000"/>
          <w:szCs w:val="18"/>
          <w:shd w:val="clear" w:color="auto" w:fill="FFFFFF"/>
        </w:rPr>
        <w:t>Sugarcane ethanol production in Malawi: Measures to optimize the carbon footprint and to avoid indirect emissions. Biomass and Bioenergy, 71(), 37–45. </w:t>
      </w:r>
      <w:proofErr w:type="gramStart"/>
      <w:r w:rsidRPr="004C5418">
        <w:rPr>
          <w:rFonts w:ascii="Roboto" w:hAnsi="Roboto"/>
          <w:color w:val="000000"/>
          <w:szCs w:val="18"/>
          <w:shd w:val="clear" w:color="auto" w:fill="FFFFFF"/>
        </w:rPr>
        <w:t>doi:10.1016/j.biombioe</w:t>
      </w:r>
      <w:proofErr w:type="gramEnd"/>
      <w:r w:rsidRPr="004C5418">
        <w:rPr>
          <w:rFonts w:ascii="Roboto" w:hAnsi="Roboto"/>
          <w:color w:val="000000"/>
          <w:szCs w:val="18"/>
          <w:shd w:val="clear" w:color="auto" w:fill="FFFFFF"/>
        </w:rPr>
        <w:t xml:space="preserve">.2013.10.006), </w:t>
      </w:r>
      <w:r w:rsidR="00E51C6D" w:rsidRPr="004C5418">
        <w:rPr>
          <w:rFonts w:ascii="Roboto" w:hAnsi="Roboto"/>
          <w:color w:val="000000"/>
          <w:szCs w:val="18"/>
          <w:shd w:val="clear" w:color="auto" w:fill="FFFFFF"/>
        </w:rPr>
        <w:t>Banque mondiale</w:t>
      </w:r>
      <w:r w:rsidRPr="004C5418">
        <w:rPr>
          <w:rFonts w:ascii="Roboto" w:hAnsi="Roboto"/>
          <w:color w:val="000000"/>
          <w:szCs w:val="18"/>
          <w:shd w:val="clear" w:color="auto" w:fill="FFFFFF"/>
        </w:rPr>
        <w:t xml:space="preserve"> (2011) </w:t>
      </w:r>
      <w:r w:rsidRPr="004C5418">
        <w:rPr>
          <w:i/>
          <w:iCs/>
          <w:szCs w:val="18"/>
        </w:rPr>
        <w:t xml:space="preserve">Ethanol as a Household Fuel in Madagascar, </w:t>
      </w:r>
      <w:r w:rsidR="00E51C6D" w:rsidRPr="004C5418">
        <w:rPr>
          <w:szCs w:val="18"/>
        </w:rPr>
        <w:t>Disponible ici</w:t>
      </w:r>
      <w:r w:rsidRPr="004C5418">
        <w:rPr>
          <w:szCs w:val="18"/>
        </w:rPr>
        <w:t>: https://documents1.worldbank.org/curated/en/564801468055752320/pdf/699820v10ESW0P0ry0Report0Eng0220911.pdf</w:t>
      </w:r>
    </w:p>
    <w:p w14:paraId="22A49428" w14:textId="77777777" w:rsidR="007D3197" w:rsidRPr="004C5418" w:rsidRDefault="007D3197" w:rsidP="005B0A81">
      <w:pPr>
        <w:pStyle w:val="FootnoteText"/>
        <w:spacing w:after="0"/>
        <w:rPr>
          <w:szCs w:val="18"/>
          <w:lang w:val="en-US"/>
        </w:rPr>
      </w:pPr>
    </w:p>
  </w:footnote>
  <w:footnote w:id="19">
    <w:p w14:paraId="0AC52ADD" w14:textId="1133B88A" w:rsidR="007C5975" w:rsidRPr="007C5975" w:rsidRDefault="007C5975">
      <w:pPr>
        <w:pStyle w:val="FootnoteText"/>
        <w:rPr>
          <w:szCs w:val="18"/>
          <w:lang w:val="fr-FR"/>
        </w:rPr>
      </w:pPr>
      <w:r w:rsidRPr="007C5975">
        <w:rPr>
          <w:rStyle w:val="FootnoteReference"/>
          <w:szCs w:val="18"/>
        </w:rPr>
        <w:footnoteRef/>
      </w:r>
      <w:r w:rsidRPr="007C5975">
        <w:rPr>
          <w:szCs w:val="18"/>
          <w:lang w:val="fr-FR"/>
        </w:rPr>
        <w:t xml:space="preserve"> Si le propriétaire du fourneau n'a pas d'adresse, le promoteur de l'activité enregistre la municipalité où réside le propriétaire du fourneau.</w:t>
      </w:r>
    </w:p>
  </w:footnote>
  <w:footnote w:id="20">
    <w:p w14:paraId="65798C2F" w14:textId="3E4CC68D" w:rsidR="007C5975" w:rsidRPr="007C5975" w:rsidRDefault="007D3197" w:rsidP="00CD71F6">
      <w:pPr>
        <w:pStyle w:val="FootnoteText"/>
        <w:spacing w:after="0"/>
        <w:rPr>
          <w:szCs w:val="18"/>
          <w:lang w:val="fr-FR"/>
        </w:rPr>
      </w:pPr>
      <w:r w:rsidRPr="007C5975">
        <w:rPr>
          <w:rStyle w:val="FootnoteReference"/>
          <w:szCs w:val="18"/>
        </w:rPr>
        <w:footnoteRef/>
      </w:r>
      <w:r w:rsidRPr="007C5975">
        <w:rPr>
          <w:szCs w:val="18"/>
          <w:lang w:val="fr-FR"/>
        </w:rPr>
        <w:t xml:space="preserve"> </w:t>
      </w:r>
      <w:r w:rsidR="00CD71F6" w:rsidRPr="007C5975">
        <w:rPr>
          <w:szCs w:val="18"/>
          <w:lang w:val="fr-FR"/>
        </w:rPr>
        <w:t>Pour les ménages qui possèdent plus d'un fourneau, les crédits ne peuvent être revendiqués que pour un seul fourneau</w:t>
      </w:r>
      <w:r w:rsidRPr="007C5975">
        <w:rPr>
          <w:szCs w:val="18"/>
          <w:lang w:val="fr-FR"/>
        </w:rPr>
        <w:t>.</w:t>
      </w:r>
    </w:p>
  </w:footnote>
  <w:footnote w:id="21">
    <w:p w14:paraId="1893FF3D" w14:textId="4B0073F8" w:rsidR="00DF3905" w:rsidRDefault="00DF3905" w:rsidP="00DF3905">
      <w:pPr>
        <w:pStyle w:val="FootnoteText"/>
        <w:spacing w:after="0"/>
        <w:rPr>
          <w:szCs w:val="18"/>
          <w:lang w:val="fr-FR"/>
        </w:rPr>
      </w:pPr>
      <w:r>
        <w:rPr>
          <w:rStyle w:val="FootnoteReference"/>
        </w:rPr>
        <w:footnoteRef/>
      </w:r>
      <w:r w:rsidRPr="00DF3905">
        <w:rPr>
          <w:lang w:val="fr-FR"/>
        </w:rPr>
        <w:t xml:space="preserve"> </w:t>
      </w:r>
      <w:r w:rsidRPr="001A51D5">
        <w:rPr>
          <w:szCs w:val="18"/>
          <w:lang w:val="fr-FR"/>
        </w:rPr>
        <w:t>Les promoteurs d'activités peuvent utiliser les valeurs par défaut suivantes pour le combustible principal utilisé avant de recevoir un fourneau amélioré :</w:t>
      </w:r>
    </w:p>
    <w:p w14:paraId="00B38D99" w14:textId="77777777" w:rsidR="00DF3905" w:rsidRPr="001A51D5" w:rsidRDefault="00DF3905" w:rsidP="004D1186">
      <w:pPr>
        <w:pStyle w:val="FootnoteText"/>
        <w:numPr>
          <w:ilvl w:val="0"/>
          <w:numId w:val="20"/>
        </w:numPr>
        <w:spacing w:after="0"/>
        <w:rPr>
          <w:szCs w:val="18"/>
          <w:lang w:val="fr-FR"/>
        </w:rPr>
      </w:pPr>
      <w:proofErr w:type="gramStart"/>
      <w:r w:rsidRPr="001A51D5">
        <w:rPr>
          <w:szCs w:val="18"/>
          <w:lang w:val="fr-FR"/>
        </w:rPr>
        <w:t>charbon</w:t>
      </w:r>
      <w:proofErr w:type="gramEnd"/>
      <w:r w:rsidRPr="001A51D5">
        <w:rPr>
          <w:szCs w:val="18"/>
          <w:lang w:val="fr-FR"/>
        </w:rPr>
        <w:t xml:space="preserve"> de bois : 30% </w:t>
      </w:r>
    </w:p>
    <w:p w14:paraId="034BD02C" w14:textId="77777777" w:rsidR="00DF3905" w:rsidRDefault="00DF3905" w:rsidP="004D1186">
      <w:pPr>
        <w:pStyle w:val="FootnoteText"/>
        <w:numPr>
          <w:ilvl w:val="0"/>
          <w:numId w:val="20"/>
        </w:numPr>
        <w:spacing w:after="0"/>
        <w:rPr>
          <w:szCs w:val="18"/>
          <w:lang w:val="fr-FR"/>
        </w:rPr>
      </w:pPr>
      <w:r>
        <w:rPr>
          <w:szCs w:val="18"/>
          <w:lang w:val="fr-FR"/>
        </w:rPr>
        <w:t>b</w:t>
      </w:r>
      <w:r w:rsidRPr="001A51D5">
        <w:rPr>
          <w:szCs w:val="18"/>
          <w:lang w:val="fr-FR"/>
        </w:rPr>
        <w:t>ois de chauffage : 70</w:t>
      </w:r>
      <w:r>
        <w:rPr>
          <w:szCs w:val="18"/>
          <w:lang w:val="fr-FR"/>
        </w:rPr>
        <w:t>%</w:t>
      </w:r>
    </w:p>
    <w:p w14:paraId="0E7DD432" w14:textId="77777777" w:rsidR="00DF3905" w:rsidRDefault="00DF3905" w:rsidP="00DF3905">
      <w:pPr>
        <w:pStyle w:val="FootnoteText"/>
        <w:spacing w:after="0"/>
        <w:rPr>
          <w:szCs w:val="18"/>
          <w:lang w:val="fr-FR"/>
        </w:rPr>
      </w:pPr>
      <w:r w:rsidRPr="001A51D5">
        <w:rPr>
          <w:szCs w:val="18"/>
          <w:lang w:val="fr-FR"/>
        </w:rPr>
        <w:t xml:space="preserve">Valeurs provenant de l'Enquête Démographique et de Santé (EDSMD-V). 2021. Institut National de la Statistique (INSTAT). Antananarivo, Madagascar. Disponible à l'adresse : </w:t>
      </w:r>
      <w:hyperlink r:id="rId7" w:history="1">
        <w:r w:rsidRPr="00863CA0">
          <w:rPr>
            <w:rStyle w:val="Hyperlink"/>
            <w:szCs w:val="18"/>
            <w:lang w:val="fr-FR"/>
          </w:rPr>
          <w:t>https://dhsprogram.com/pubs/pdf/FR376/FR376.pdf</w:t>
        </w:r>
      </w:hyperlink>
    </w:p>
    <w:p w14:paraId="79762D79" w14:textId="0C424796" w:rsidR="00DF3905" w:rsidRPr="00DF3905" w:rsidRDefault="00DF3905">
      <w:pPr>
        <w:pStyle w:val="FootnoteText"/>
        <w:rPr>
          <w:lang w:val="fr-FR"/>
        </w:rPr>
      </w:pPr>
    </w:p>
  </w:footnote>
  <w:footnote w:id="22">
    <w:p w14:paraId="2CEE31EE" w14:textId="77777777" w:rsidR="001A51D5" w:rsidRPr="007C5975" w:rsidRDefault="001A51D5" w:rsidP="001A51D5">
      <w:pPr>
        <w:pStyle w:val="FootnoteText"/>
        <w:spacing w:after="0"/>
        <w:rPr>
          <w:szCs w:val="18"/>
          <w:lang w:val="fr-FR"/>
        </w:rPr>
      </w:pPr>
    </w:p>
  </w:footnote>
  <w:footnote w:id="23">
    <w:p w14:paraId="22A4942B" w14:textId="77777777" w:rsidR="007D3197" w:rsidRPr="001A51D5" w:rsidRDefault="007D3197" w:rsidP="005B0A81">
      <w:pPr>
        <w:pStyle w:val="FootnoteText"/>
        <w:spacing w:after="0"/>
        <w:rPr>
          <w:szCs w:val="18"/>
          <w:lang w:val="fr-FR"/>
        </w:rPr>
      </w:pPr>
      <w:r w:rsidRPr="001A51D5">
        <w:rPr>
          <w:rStyle w:val="FootnoteReference"/>
          <w:szCs w:val="18"/>
        </w:rPr>
        <w:footnoteRef/>
      </w:r>
      <w:r w:rsidRPr="001A51D5">
        <w:rPr>
          <w:szCs w:val="18"/>
          <w:lang w:val="fr-FR"/>
        </w:rPr>
        <w:t xml:space="preserve"> </w:t>
      </w:r>
      <w:r w:rsidR="009F7C89" w:rsidRPr="001A51D5">
        <w:rPr>
          <w:szCs w:val="18"/>
          <w:lang w:val="fr-FR"/>
        </w:rPr>
        <w:t>La taille minimale de l'échantillon (</w:t>
      </w:r>
      <w:r w:rsidR="00835B38" w:rsidRPr="001A51D5">
        <w:rPr>
          <w:szCs w:val="18"/>
          <w:lang w:val="fr-FR"/>
        </w:rPr>
        <w:t>cible</w:t>
      </w:r>
      <w:r w:rsidR="009F7C89" w:rsidRPr="001A51D5">
        <w:rPr>
          <w:szCs w:val="18"/>
          <w:lang w:val="fr-FR"/>
        </w:rPr>
        <w:t>) pour ce paramètre est de 48 ménages. Le participant à l'activité ajoutera +10% (c'est-à-dire 5 ménages) à la campagne d'enquête pour s'assurer que la taille minimale de l'échantillon est atteinte</w:t>
      </w:r>
    </w:p>
  </w:footnote>
  <w:footnote w:id="24">
    <w:p w14:paraId="22A4942C" w14:textId="77777777" w:rsidR="007D3197" w:rsidRPr="00DF3905" w:rsidRDefault="007D3197" w:rsidP="005B0A81">
      <w:pPr>
        <w:pStyle w:val="FootnoteText"/>
        <w:spacing w:after="0"/>
        <w:rPr>
          <w:szCs w:val="18"/>
          <w:lang w:val="fr-FR"/>
        </w:rPr>
      </w:pPr>
      <w:r w:rsidRPr="00DF3905">
        <w:rPr>
          <w:rStyle w:val="FootnoteReference"/>
          <w:szCs w:val="18"/>
        </w:rPr>
        <w:footnoteRef/>
      </w:r>
      <w:r w:rsidRPr="00DF3905">
        <w:rPr>
          <w:szCs w:val="18"/>
          <w:lang w:val="fr-FR"/>
        </w:rPr>
        <w:t xml:space="preserve"> </w:t>
      </w:r>
      <w:r w:rsidR="009F7C89" w:rsidRPr="00DF3905">
        <w:rPr>
          <w:szCs w:val="18"/>
          <w:lang w:val="fr-FR"/>
        </w:rPr>
        <w:t>La taille minimale de l'échantillon (</w:t>
      </w:r>
      <w:r w:rsidR="00835B38" w:rsidRPr="00DF3905">
        <w:rPr>
          <w:szCs w:val="18"/>
          <w:lang w:val="fr-FR"/>
        </w:rPr>
        <w:t>cible</w:t>
      </w:r>
      <w:r w:rsidR="009F7C89" w:rsidRPr="00DF3905">
        <w:rPr>
          <w:szCs w:val="18"/>
          <w:lang w:val="fr-FR"/>
        </w:rPr>
        <w:t>) pour ce paramètre est de 48 ménages. Le participant à l'activité ajoutera +1</w:t>
      </w:r>
      <w:r w:rsidR="00274CAB" w:rsidRPr="00DF3905">
        <w:rPr>
          <w:szCs w:val="18"/>
          <w:lang w:val="fr-FR"/>
        </w:rPr>
        <w:t>0% (c'est-à-dire 5 ménages) à l</w:t>
      </w:r>
      <w:r w:rsidR="009F7C89" w:rsidRPr="00DF3905">
        <w:rPr>
          <w:szCs w:val="18"/>
          <w:lang w:val="fr-FR"/>
        </w:rPr>
        <w:t>'enquête pour s'assurer que la taille minimale de l'échantillon est atteinte</w:t>
      </w:r>
    </w:p>
  </w:footnote>
  <w:footnote w:id="25">
    <w:p w14:paraId="22A4942D" w14:textId="77777777" w:rsidR="007D3197" w:rsidRPr="00274CAB" w:rsidRDefault="007D3197" w:rsidP="005B0A81">
      <w:pPr>
        <w:pStyle w:val="FootnoteText"/>
        <w:spacing w:after="0"/>
        <w:rPr>
          <w:sz w:val="16"/>
          <w:szCs w:val="16"/>
          <w:lang w:val="fr-FR"/>
        </w:rPr>
      </w:pPr>
      <w:r w:rsidRPr="00DF3905">
        <w:rPr>
          <w:rStyle w:val="FootnoteReference"/>
          <w:szCs w:val="18"/>
        </w:rPr>
        <w:footnoteRef/>
      </w:r>
      <w:r w:rsidRPr="00DF3905">
        <w:rPr>
          <w:szCs w:val="18"/>
          <w:lang w:val="fr-FR"/>
        </w:rPr>
        <w:t xml:space="preserve"> </w:t>
      </w:r>
      <w:r w:rsidR="009F7C89" w:rsidRPr="00DF3905">
        <w:rPr>
          <w:szCs w:val="18"/>
          <w:lang w:val="fr-FR"/>
        </w:rPr>
        <w:t>La taille minimale de l'échantillon (</w:t>
      </w:r>
      <w:r w:rsidR="00835B38" w:rsidRPr="00DF3905">
        <w:rPr>
          <w:szCs w:val="18"/>
          <w:lang w:val="fr-FR"/>
        </w:rPr>
        <w:t>cible</w:t>
      </w:r>
      <w:r w:rsidR="009F7C89" w:rsidRPr="00DF3905">
        <w:rPr>
          <w:szCs w:val="18"/>
          <w:lang w:val="fr-FR"/>
        </w:rPr>
        <w:t>) pour ce paramètre est de 48 ménages. Le participant à l'activité ajoutera +10% (c'est-à-dire 4</w:t>
      </w:r>
      <w:r w:rsidR="00274CAB" w:rsidRPr="00DF3905">
        <w:rPr>
          <w:szCs w:val="18"/>
          <w:lang w:val="fr-FR"/>
        </w:rPr>
        <w:t xml:space="preserve"> ménages) à l</w:t>
      </w:r>
      <w:r w:rsidR="009F7C89" w:rsidRPr="00DF3905">
        <w:rPr>
          <w:szCs w:val="18"/>
          <w:lang w:val="fr-FR"/>
        </w:rPr>
        <w:t xml:space="preserve">'enquête pour s'assurer que la taille minimale de l'échantillon est atteinte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4940D" w14:textId="77777777" w:rsidR="007D3197" w:rsidRPr="00A45392" w:rsidRDefault="007D3197" w:rsidP="00A45392">
    <w:pPr>
      <w:pStyle w:val="Header"/>
      <w:tabs>
        <w:tab w:val="clear" w:pos="4536"/>
        <w:tab w:val="center" w:pos="4549"/>
        <w:tab w:val="right" w:pos="9099"/>
      </w:tabs>
      <w:rPr>
        <w:rFonts w:asciiTheme="majorHAnsi" w:hAnsiTheme="majorHAnsi" w:cstheme="majorHAnsi"/>
        <w:b/>
        <w:bCs/>
        <w:color w:val="2BB673" w:themeColor="text2"/>
        <w:lang w:val="fr-FR"/>
      </w:rPr>
    </w:pPr>
    <w:r w:rsidRPr="00A45392">
      <w:rPr>
        <w:rFonts w:asciiTheme="majorHAnsi" w:hAnsiTheme="majorHAnsi" w:cstheme="majorHAnsi"/>
        <w:b/>
        <w:bCs/>
        <w:color w:val="2BB673" w:themeColor="text2"/>
        <w:lang w:val="fr-FR"/>
      </w:rPr>
      <w:tab/>
    </w:r>
    <w:r w:rsidRPr="00A45392">
      <w:rPr>
        <w:rFonts w:asciiTheme="majorHAnsi" w:hAnsiTheme="majorHAnsi" w:cstheme="majorHAnsi"/>
        <w:b/>
        <w:bCs/>
        <w:color w:val="2BB673" w:themeColor="text2"/>
        <w:lang w:val="fr-FR"/>
      </w:rPr>
      <w:tab/>
      <w:t>CNC MDG – Méthodologie</w:t>
    </w:r>
  </w:p>
  <w:p w14:paraId="22A4940E" w14:textId="77777777" w:rsidR="007D3197" w:rsidRPr="00A45392" w:rsidRDefault="007D3197">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762ADCC"/>
    <w:lvl w:ilvl="0">
      <w:start w:val="1"/>
      <w:numFmt w:val="decimal"/>
      <w:pStyle w:val="ListNumber"/>
      <w:lvlText w:val="%1"/>
      <w:lvlJc w:val="left"/>
      <w:pPr>
        <w:ind w:left="360" w:hanging="360"/>
      </w:pPr>
      <w:rPr>
        <w:rFonts w:hint="default"/>
        <w:b/>
        <w:i w:val="0"/>
        <w:color w:val="2BB673"/>
      </w:rPr>
    </w:lvl>
  </w:abstractNum>
  <w:abstractNum w:abstractNumId="1" w15:restartNumberingAfterBreak="0">
    <w:nsid w:val="FFFFFF89"/>
    <w:multiLevelType w:val="singleLevel"/>
    <w:tmpl w:val="EB047ACC"/>
    <w:lvl w:ilvl="0">
      <w:start w:val="1"/>
      <w:numFmt w:val="bullet"/>
      <w:pStyle w:val="ListBullet"/>
      <w:lvlText w:val=""/>
      <w:lvlJc w:val="left"/>
      <w:pPr>
        <w:ind w:left="360" w:hanging="360"/>
      </w:pPr>
      <w:rPr>
        <w:rFonts w:ascii="Symbol" w:hAnsi="Symbol" w:cs="Symbol" w:hint="default"/>
        <w:color w:val="2BB673"/>
      </w:rPr>
    </w:lvl>
  </w:abstractNum>
  <w:abstractNum w:abstractNumId="2" w15:restartNumberingAfterBreak="0">
    <w:nsid w:val="063671AD"/>
    <w:multiLevelType w:val="hybridMultilevel"/>
    <w:tmpl w:val="923C7E2C"/>
    <w:lvl w:ilvl="0" w:tplc="4CE0C552">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D15DD8"/>
    <w:multiLevelType w:val="hybridMultilevel"/>
    <w:tmpl w:val="B08EA4F2"/>
    <w:lvl w:ilvl="0" w:tplc="43744016">
      <w:start w:val="1"/>
      <w:numFmt w:val="upperLetter"/>
      <w:pStyle w:val="Annexhead"/>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31958BF"/>
    <w:multiLevelType w:val="multilevel"/>
    <w:tmpl w:val="BE82239A"/>
    <w:lvl w:ilvl="0">
      <w:start w:val="1"/>
      <w:numFmt w:val="lowerLetter"/>
      <w:lvlText w:val="%1)"/>
      <w:lvlJc w:val="left"/>
      <w:pPr>
        <w:ind w:left="1428" w:hanging="360"/>
      </w:pPr>
    </w:lvl>
    <w:lvl w:ilvl="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7" w15:restartNumberingAfterBreak="0">
    <w:nsid w:val="15F047B9"/>
    <w:multiLevelType w:val="multilevel"/>
    <w:tmpl w:val="9262243E"/>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16448"/>
    <w:multiLevelType w:val="multilevel"/>
    <w:tmpl w:val="A28EC812"/>
    <w:numStyleLink w:val="SDMMethEquationNrList"/>
  </w:abstractNum>
  <w:abstractNum w:abstractNumId="9" w15:restartNumberingAfterBreak="0">
    <w:nsid w:val="1D3835C7"/>
    <w:multiLevelType w:val="hybridMultilevel"/>
    <w:tmpl w:val="4036E5D2"/>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3A108C"/>
    <w:multiLevelType w:val="multilevel"/>
    <w:tmpl w:val="1F5A333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32203967"/>
    <w:multiLevelType w:val="multilevel"/>
    <w:tmpl w:val="ED346904"/>
    <w:lvl w:ilvl="0">
      <w:start w:val="3"/>
      <w:numFmt w:val="decimal"/>
      <w:lvlText w:val="%1"/>
      <w:lvlJc w:val="left"/>
      <w:pPr>
        <w:ind w:left="440" w:hanging="440"/>
      </w:pPr>
      <w:rPr>
        <w:rFonts w:hint="default"/>
      </w:rPr>
    </w:lvl>
    <w:lvl w:ilvl="1">
      <w:start w:val="1"/>
      <w:numFmt w:val="decimal"/>
      <w:lvlText w:val="%1.%2"/>
      <w:lvlJc w:val="left"/>
      <w:pPr>
        <w:ind w:left="800" w:hanging="4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57A4412"/>
    <w:multiLevelType w:val="hybridMultilevel"/>
    <w:tmpl w:val="A33245CE"/>
    <w:lvl w:ilvl="0" w:tplc="2000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409E315C"/>
    <w:multiLevelType w:val="multilevel"/>
    <w:tmpl w:val="48CC2A8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0B47549"/>
    <w:multiLevelType w:val="multilevel"/>
    <w:tmpl w:val="94946E3E"/>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DC0327"/>
    <w:multiLevelType w:val="multilevel"/>
    <w:tmpl w:val="3C3A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D44FDB"/>
    <w:multiLevelType w:val="hybridMultilevel"/>
    <w:tmpl w:val="8E4A31D0"/>
    <w:lvl w:ilvl="0" w:tplc="425EA282">
      <w:start w:val="5"/>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7" w15:restartNumberingAfterBreak="0">
    <w:nsid w:val="5A1A58DD"/>
    <w:multiLevelType w:val="hybridMultilevel"/>
    <w:tmpl w:val="E220A37C"/>
    <w:lvl w:ilvl="0" w:tplc="25E890FC">
      <w:start w:val="1"/>
      <w:numFmt w:val="decimal"/>
      <w:pStyle w:val="Template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044C92"/>
    <w:multiLevelType w:val="multilevel"/>
    <w:tmpl w:val="10C6D0D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2520" w:hanging="720"/>
      </w:pPr>
      <w:rPr>
        <w:rFonts w:hint="default"/>
      </w:rPr>
    </w:lvl>
    <w:lvl w:ilvl="3">
      <w:numFmt w:val="bullet"/>
      <w:lvlText w:val="-"/>
      <w:lvlJc w:val="left"/>
      <w:pPr>
        <w:ind w:left="2880" w:hanging="360"/>
      </w:pPr>
      <w:rPr>
        <w:rFonts w:ascii="Arial" w:eastAsia="Times New Roman" w:hAnsi="Arial"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A10FB0"/>
    <w:multiLevelType w:val="hybridMultilevel"/>
    <w:tmpl w:val="9020A9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994403"/>
    <w:multiLevelType w:val="hybridMultilevel"/>
    <w:tmpl w:val="F4E20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3659EB"/>
    <w:multiLevelType w:val="multilevel"/>
    <w:tmpl w:val="8B3C0522"/>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32642349">
    <w:abstractNumId w:val="10"/>
  </w:num>
  <w:num w:numId="2" w16cid:durableId="885412791">
    <w:abstractNumId w:val="0"/>
  </w:num>
  <w:num w:numId="3" w16cid:durableId="1480227624">
    <w:abstractNumId w:val="1"/>
  </w:num>
  <w:num w:numId="4" w16cid:durableId="376979267">
    <w:abstractNumId w:val="3"/>
  </w:num>
  <w:num w:numId="5" w16cid:durableId="1641494808">
    <w:abstractNumId w:val="4"/>
  </w:num>
  <w:num w:numId="6" w16cid:durableId="663702096">
    <w:abstractNumId w:val="17"/>
  </w:num>
  <w:num w:numId="7" w16cid:durableId="561478451">
    <w:abstractNumId w:val="5"/>
  </w:num>
  <w:num w:numId="8" w16cid:durableId="1608805446">
    <w:abstractNumId w:val="8"/>
  </w:num>
  <w:num w:numId="9" w16cid:durableId="832378438">
    <w:abstractNumId w:val="13"/>
  </w:num>
  <w:num w:numId="10" w16cid:durableId="917714003">
    <w:abstractNumId w:val="19"/>
  </w:num>
  <w:num w:numId="11" w16cid:durableId="1667629081">
    <w:abstractNumId w:val="6"/>
  </w:num>
  <w:num w:numId="12" w16cid:durableId="2017270404">
    <w:abstractNumId w:val="18"/>
  </w:num>
  <w:num w:numId="13" w16cid:durableId="1222521962">
    <w:abstractNumId w:val="16"/>
  </w:num>
  <w:num w:numId="14" w16cid:durableId="21365511">
    <w:abstractNumId w:val="12"/>
  </w:num>
  <w:num w:numId="15" w16cid:durableId="1897860940">
    <w:abstractNumId w:val="7"/>
  </w:num>
  <w:num w:numId="16" w16cid:durableId="1594973551">
    <w:abstractNumId w:val="15"/>
  </w:num>
  <w:num w:numId="17" w16cid:durableId="661544162">
    <w:abstractNumId w:val="21"/>
  </w:num>
  <w:num w:numId="18" w16cid:durableId="845708003">
    <w:abstractNumId w:val="14"/>
  </w:num>
  <w:num w:numId="19" w16cid:durableId="796721776">
    <w:abstractNumId w:val="11"/>
  </w:num>
  <w:num w:numId="20" w16cid:durableId="177472414">
    <w:abstractNumId w:val="20"/>
  </w:num>
  <w:num w:numId="21" w16cid:durableId="1473206054">
    <w:abstractNumId w:val="9"/>
  </w:num>
  <w:num w:numId="22" w16cid:durableId="1557352056">
    <w:abstractNumId w:val="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uriz Schuck">
    <w15:presenceInfo w15:providerId="AD" w15:userId="S::m.schuck@climatefocus.com::b892fbd2-55d7-4b72-bdc6-507e0da15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2MzY2NbQ0MDM3NzRS0lEKTi0uzszPAykwNasFAJ1KqmctAAAA"/>
  </w:docVars>
  <w:rsids>
    <w:rsidRoot w:val="00AE0B1F"/>
    <w:rsid w:val="00000137"/>
    <w:rsid w:val="00000E89"/>
    <w:rsid w:val="00001773"/>
    <w:rsid w:val="00001895"/>
    <w:rsid w:val="000024CE"/>
    <w:rsid w:val="000027B7"/>
    <w:rsid w:val="00002C4A"/>
    <w:rsid w:val="000030D7"/>
    <w:rsid w:val="00003863"/>
    <w:rsid w:val="00003ABE"/>
    <w:rsid w:val="00004728"/>
    <w:rsid w:val="00005629"/>
    <w:rsid w:val="00005C71"/>
    <w:rsid w:val="00005E2A"/>
    <w:rsid w:val="00005EA2"/>
    <w:rsid w:val="00005FC8"/>
    <w:rsid w:val="000062A3"/>
    <w:rsid w:val="0000643B"/>
    <w:rsid w:val="00007728"/>
    <w:rsid w:val="00007B00"/>
    <w:rsid w:val="00007FB6"/>
    <w:rsid w:val="00010AA3"/>
    <w:rsid w:val="00010DA8"/>
    <w:rsid w:val="00010E3D"/>
    <w:rsid w:val="000116EC"/>
    <w:rsid w:val="000117C4"/>
    <w:rsid w:val="0001193F"/>
    <w:rsid w:val="00011B94"/>
    <w:rsid w:val="00012082"/>
    <w:rsid w:val="0001272D"/>
    <w:rsid w:val="00012B9A"/>
    <w:rsid w:val="00012CB9"/>
    <w:rsid w:val="0001370A"/>
    <w:rsid w:val="00014176"/>
    <w:rsid w:val="0001498C"/>
    <w:rsid w:val="0001573D"/>
    <w:rsid w:val="00015843"/>
    <w:rsid w:val="00016604"/>
    <w:rsid w:val="000167A1"/>
    <w:rsid w:val="0001690E"/>
    <w:rsid w:val="00016D46"/>
    <w:rsid w:val="00017306"/>
    <w:rsid w:val="00017538"/>
    <w:rsid w:val="00017B58"/>
    <w:rsid w:val="00017FB4"/>
    <w:rsid w:val="0002017C"/>
    <w:rsid w:val="000201F9"/>
    <w:rsid w:val="00020283"/>
    <w:rsid w:val="000207B9"/>
    <w:rsid w:val="00021176"/>
    <w:rsid w:val="0002118F"/>
    <w:rsid w:val="0002144F"/>
    <w:rsid w:val="00021490"/>
    <w:rsid w:val="000214CF"/>
    <w:rsid w:val="00021B50"/>
    <w:rsid w:val="00021C9F"/>
    <w:rsid w:val="00021E01"/>
    <w:rsid w:val="00021E0B"/>
    <w:rsid w:val="0002390D"/>
    <w:rsid w:val="00023A73"/>
    <w:rsid w:val="00023EE7"/>
    <w:rsid w:val="000244BA"/>
    <w:rsid w:val="00025139"/>
    <w:rsid w:val="0002573B"/>
    <w:rsid w:val="00025F67"/>
    <w:rsid w:val="00026428"/>
    <w:rsid w:val="0002672C"/>
    <w:rsid w:val="00026F5B"/>
    <w:rsid w:val="00026F93"/>
    <w:rsid w:val="00027841"/>
    <w:rsid w:val="00027B0A"/>
    <w:rsid w:val="00027BF3"/>
    <w:rsid w:val="00030359"/>
    <w:rsid w:val="00030636"/>
    <w:rsid w:val="00030FF0"/>
    <w:rsid w:val="0003112E"/>
    <w:rsid w:val="00031268"/>
    <w:rsid w:val="00031481"/>
    <w:rsid w:val="000314EA"/>
    <w:rsid w:val="000317D8"/>
    <w:rsid w:val="0003203E"/>
    <w:rsid w:val="000326F0"/>
    <w:rsid w:val="000328D2"/>
    <w:rsid w:val="00032914"/>
    <w:rsid w:val="00032CDB"/>
    <w:rsid w:val="000338B1"/>
    <w:rsid w:val="00033B10"/>
    <w:rsid w:val="00033C78"/>
    <w:rsid w:val="00033C86"/>
    <w:rsid w:val="000343CC"/>
    <w:rsid w:val="00034533"/>
    <w:rsid w:val="00034624"/>
    <w:rsid w:val="00035081"/>
    <w:rsid w:val="00035A9F"/>
    <w:rsid w:val="00036665"/>
    <w:rsid w:val="000367E9"/>
    <w:rsid w:val="00036F13"/>
    <w:rsid w:val="00037489"/>
    <w:rsid w:val="000374CC"/>
    <w:rsid w:val="000376C4"/>
    <w:rsid w:val="000379EF"/>
    <w:rsid w:val="00037EA8"/>
    <w:rsid w:val="000401D2"/>
    <w:rsid w:val="00040285"/>
    <w:rsid w:val="0004046D"/>
    <w:rsid w:val="0004055B"/>
    <w:rsid w:val="0004082A"/>
    <w:rsid w:val="00040905"/>
    <w:rsid w:val="000411E8"/>
    <w:rsid w:val="000412B8"/>
    <w:rsid w:val="000415B8"/>
    <w:rsid w:val="00043753"/>
    <w:rsid w:val="00043BEA"/>
    <w:rsid w:val="00044141"/>
    <w:rsid w:val="00044476"/>
    <w:rsid w:val="00044523"/>
    <w:rsid w:val="00044665"/>
    <w:rsid w:val="00044A41"/>
    <w:rsid w:val="00044D1F"/>
    <w:rsid w:val="00044FED"/>
    <w:rsid w:val="00045328"/>
    <w:rsid w:val="00045673"/>
    <w:rsid w:val="00045921"/>
    <w:rsid w:val="00045A2F"/>
    <w:rsid w:val="0004663E"/>
    <w:rsid w:val="00046D56"/>
    <w:rsid w:val="00046D82"/>
    <w:rsid w:val="00047045"/>
    <w:rsid w:val="0004713E"/>
    <w:rsid w:val="00047A6C"/>
    <w:rsid w:val="0005045B"/>
    <w:rsid w:val="0005068E"/>
    <w:rsid w:val="00050D4A"/>
    <w:rsid w:val="0005107B"/>
    <w:rsid w:val="00051103"/>
    <w:rsid w:val="000514B6"/>
    <w:rsid w:val="000519A2"/>
    <w:rsid w:val="0005267A"/>
    <w:rsid w:val="000543B0"/>
    <w:rsid w:val="000550BE"/>
    <w:rsid w:val="000553E9"/>
    <w:rsid w:val="00055A07"/>
    <w:rsid w:val="0005640C"/>
    <w:rsid w:val="00056415"/>
    <w:rsid w:val="00056DBA"/>
    <w:rsid w:val="000575CB"/>
    <w:rsid w:val="00057A81"/>
    <w:rsid w:val="0006012E"/>
    <w:rsid w:val="00060C28"/>
    <w:rsid w:val="00060C81"/>
    <w:rsid w:val="00060D8B"/>
    <w:rsid w:val="000611B9"/>
    <w:rsid w:val="0006127C"/>
    <w:rsid w:val="000614C5"/>
    <w:rsid w:val="000616CB"/>
    <w:rsid w:val="00061CD1"/>
    <w:rsid w:val="00062497"/>
    <w:rsid w:val="00062C33"/>
    <w:rsid w:val="00062D11"/>
    <w:rsid w:val="0006329C"/>
    <w:rsid w:val="00063373"/>
    <w:rsid w:val="0006370B"/>
    <w:rsid w:val="00063916"/>
    <w:rsid w:val="00063FB6"/>
    <w:rsid w:val="0006439F"/>
    <w:rsid w:val="00064A07"/>
    <w:rsid w:val="00064CA1"/>
    <w:rsid w:val="00064CCA"/>
    <w:rsid w:val="00064E4E"/>
    <w:rsid w:val="00065A53"/>
    <w:rsid w:val="00065B4B"/>
    <w:rsid w:val="00065E02"/>
    <w:rsid w:val="00066EAA"/>
    <w:rsid w:val="00070A06"/>
    <w:rsid w:val="0007156C"/>
    <w:rsid w:val="00071AFA"/>
    <w:rsid w:val="00071F46"/>
    <w:rsid w:val="000721A2"/>
    <w:rsid w:val="00072596"/>
    <w:rsid w:val="00072735"/>
    <w:rsid w:val="00072B87"/>
    <w:rsid w:val="00072E01"/>
    <w:rsid w:val="000732BF"/>
    <w:rsid w:val="00073328"/>
    <w:rsid w:val="00073C9D"/>
    <w:rsid w:val="0007450A"/>
    <w:rsid w:val="00074852"/>
    <w:rsid w:val="000749F9"/>
    <w:rsid w:val="00075033"/>
    <w:rsid w:val="00075EBF"/>
    <w:rsid w:val="000769C1"/>
    <w:rsid w:val="000777A4"/>
    <w:rsid w:val="000803E0"/>
    <w:rsid w:val="000807E6"/>
    <w:rsid w:val="00080C48"/>
    <w:rsid w:val="00080CAB"/>
    <w:rsid w:val="000816E5"/>
    <w:rsid w:val="0008182B"/>
    <w:rsid w:val="000818DB"/>
    <w:rsid w:val="00082383"/>
    <w:rsid w:val="00082E67"/>
    <w:rsid w:val="0008344F"/>
    <w:rsid w:val="000840E0"/>
    <w:rsid w:val="0008437E"/>
    <w:rsid w:val="00084489"/>
    <w:rsid w:val="00084585"/>
    <w:rsid w:val="00084D39"/>
    <w:rsid w:val="00084F65"/>
    <w:rsid w:val="00085070"/>
    <w:rsid w:val="000857FF"/>
    <w:rsid w:val="00085D92"/>
    <w:rsid w:val="00085F1D"/>
    <w:rsid w:val="000860CE"/>
    <w:rsid w:val="00086A4C"/>
    <w:rsid w:val="00086D70"/>
    <w:rsid w:val="00087BA7"/>
    <w:rsid w:val="00087E4A"/>
    <w:rsid w:val="00087F09"/>
    <w:rsid w:val="0009003D"/>
    <w:rsid w:val="00090726"/>
    <w:rsid w:val="00090D44"/>
    <w:rsid w:val="0009117C"/>
    <w:rsid w:val="000918B3"/>
    <w:rsid w:val="00092198"/>
    <w:rsid w:val="0009254C"/>
    <w:rsid w:val="00092597"/>
    <w:rsid w:val="000932A6"/>
    <w:rsid w:val="00093D10"/>
    <w:rsid w:val="00093D52"/>
    <w:rsid w:val="00093E7E"/>
    <w:rsid w:val="00093F26"/>
    <w:rsid w:val="00094CDE"/>
    <w:rsid w:val="00095675"/>
    <w:rsid w:val="00095CF2"/>
    <w:rsid w:val="00095E03"/>
    <w:rsid w:val="00095E07"/>
    <w:rsid w:val="00096206"/>
    <w:rsid w:val="00096384"/>
    <w:rsid w:val="00096BCA"/>
    <w:rsid w:val="00097464"/>
    <w:rsid w:val="00097E81"/>
    <w:rsid w:val="00097F49"/>
    <w:rsid w:val="000A0384"/>
    <w:rsid w:val="000A0430"/>
    <w:rsid w:val="000A081F"/>
    <w:rsid w:val="000A0AA8"/>
    <w:rsid w:val="000A0E0D"/>
    <w:rsid w:val="000A1392"/>
    <w:rsid w:val="000A13BE"/>
    <w:rsid w:val="000A205B"/>
    <w:rsid w:val="000A24D1"/>
    <w:rsid w:val="000A2895"/>
    <w:rsid w:val="000A2BE6"/>
    <w:rsid w:val="000A3084"/>
    <w:rsid w:val="000A3259"/>
    <w:rsid w:val="000A3A9A"/>
    <w:rsid w:val="000A468D"/>
    <w:rsid w:val="000A555A"/>
    <w:rsid w:val="000A6172"/>
    <w:rsid w:val="000A6938"/>
    <w:rsid w:val="000A6FAD"/>
    <w:rsid w:val="000A7273"/>
    <w:rsid w:val="000B0649"/>
    <w:rsid w:val="000B07EF"/>
    <w:rsid w:val="000B0878"/>
    <w:rsid w:val="000B0B4A"/>
    <w:rsid w:val="000B183A"/>
    <w:rsid w:val="000B19E8"/>
    <w:rsid w:val="000B1B0B"/>
    <w:rsid w:val="000B1F03"/>
    <w:rsid w:val="000B1F51"/>
    <w:rsid w:val="000B2089"/>
    <w:rsid w:val="000B2840"/>
    <w:rsid w:val="000B288E"/>
    <w:rsid w:val="000B2AE1"/>
    <w:rsid w:val="000B34DF"/>
    <w:rsid w:val="000B37BF"/>
    <w:rsid w:val="000B3D57"/>
    <w:rsid w:val="000B3D5F"/>
    <w:rsid w:val="000B3E0A"/>
    <w:rsid w:val="000B41AE"/>
    <w:rsid w:val="000B42C2"/>
    <w:rsid w:val="000B4644"/>
    <w:rsid w:val="000B5120"/>
    <w:rsid w:val="000B5D7A"/>
    <w:rsid w:val="000B6201"/>
    <w:rsid w:val="000B6725"/>
    <w:rsid w:val="000B746E"/>
    <w:rsid w:val="000B7A56"/>
    <w:rsid w:val="000B7C4A"/>
    <w:rsid w:val="000B7E3A"/>
    <w:rsid w:val="000B7EBF"/>
    <w:rsid w:val="000B7FA2"/>
    <w:rsid w:val="000C0071"/>
    <w:rsid w:val="000C061A"/>
    <w:rsid w:val="000C1AF3"/>
    <w:rsid w:val="000C2607"/>
    <w:rsid w:val="000C2F46"/>
    <w:rsid w:val="000C304C"/>
    <w:rsid w:val="000C30E1"/>
    <w:rsid w:val="000C33EB"/>
    <w:rsid w:val="000C3801"/>
    <w:rsid w:val="000C3882"/>
    <w:rsid w:val="000C39F6"/>
    <w:rsid w:val="000C3A29"/>
    <w:rsid w:val="000C3EBC"/>
    <w:rsid w:val="000C4500"/>
    <w:rsid w:val="000C4773"/>
    <w:rsid w:val="000C499E"/>
    <w:rsid w:val="000C52C6"/>
    <w:rsid w:val="000C5820"/>
    <w:rsid w:val="000C5ACB"/>
    <w:rsid w:val="000C5B9C"/>
    <w:rsid w:val="000C67D7"/>
    <w:rsid w:val="000C6F88"/>
    <w:rsid w:val="000C745A"/>
    <w:rsid w:val="000C7710"/>
    <w:rsid w:val="000C79F4"/>
    <w:rsid w:val="000D0455"/>
    <w:rsid w:val="000D1E81"/>
    <w:rsid w:val="000D266C"/>
    <w:rsid w:val="000D28BA"/>
    <w:rsid w:val="000D2D4A"/>
    <w:rsid w:val="000D2DA6"/>
    <w:rsid w:val="000D3617"/>
    <w:rsid w:val="000D4C93"/>
    <w:rsid w:val="000D4DBC"/>
    <w:rsid w:val="000D4F64"/>
    <w:rsid w:val="000D56BE"/>
    <w:rsid w:val="000D5DFD"/>
    <w:rsid w:val="000D60A2"/>
    <w:rsid w:val="000D61E7"/>
    <w:rsid w:val="000D697F"/>
    <w:rsid w:val="000D6F65"/>
    <w:rsid w:val="000D6F78"/>
    <w:rsid w:val="000D76E9"/>
    <w:rsid w:val="000D779B"/>
    <w:rsid w:val="000D79C8"/>
    <w:rsid w:val="000D7B66"/>
    <w:rsid w:val="000D7CA3"/>
    <w:rsid w:val="000D7FB2"/>
    <w:rsid w:val="000E044D"/>
    <w:rsid w:val="000E06DF"/>
    <w:rsid w:val="000E0B93"/>
    <w:rsid w:val="000E0BA1"/>
    <w:rsid w:val="000E1C96"/>
    <w:rsid w:val="000E29F4"/>
    <w:rsid w:val="000E2AA5"/>
    <w:rsid w:val="000E2C9D"/>
    <w:rsid w:val="000E327D"/>
    <w:rsid w:val="000E36B6"/>
    <w:rsid w:val="000E3943"/>
    <w:rsid w:val="000E478D"/>
    <w:rsid w:val="000E491B"/>
    <w:rsid w:val="000E4935"/>
    <w:rsid w:val="000E5115"/>
    <w:rsid w:val="000E519C"/>
    <w:rsid w:val="000E51ED"/>
    <w:rsid w:val="000E57E9"/>
    <w:rsid w:val="000E5A84"/>
    <w:rsid w:val="000E5F0D"/>
    <w:rsid w:val="000E6D36"/>
    <w:rsid w:val="000E6E93"/>
    <w:rsid w:val="000E764D"/>
    <w:rsid w:val="000E7683"/>
    <w:rsid w:val="000E7A01"/>
    <w:rsid w:val="000F00A9"/>
    <w:rsid w:val="000F01B2"/>
    <w:rsid w:val="000F0BC2"/>
    <w:rsid w:val="000F123B"/>
    <w:rsid w:val="000F1F40"/>
    <w:rsid w:val="000F2826"/>
    <w:rsid w:val="000F333A"/>
    <w:rsid w:val="000F3631"/>
    <w:rsid w:val="000F3784"/>
    <w:rsid w:val="000F3C51"/>
    <w:rsid w:val="000F3DC3"/>
    <w:rsid w:val="000F3E41"/>
    <w:rsid w:val="000F5B7A"/>
    <w:rsid w:val="000F5BE2"/>
    <w:rsid w:val="000F5D79"/>
    <w:rsid w:val="000F6167"/>
    <w:rsid w:val="000F6E29"/>
    <w:rsid w:val="000F6F50"/>
    <w:rsid w:val="000F6FE1"/>
    <w:rsid w:val="000F725F"/>
    <w:rsid w:val="000F72FA"/>
    <w:rsid w:val="000F7680"/>
    <w:rsid w:val="000F7D6F"/>
    <w:rsid w:val="00100206"/>
    <w:rsid w:val="0010062B"/>
    <w:rsid w:val="00100D18"/>
    <w:rsid w:val="00101782"/>
    <w:rsid w:val="00101DFD"/>
    <w:rsid w:val="00101F0C"/>
    <w:rsid w:val="001037A4"/>
    <w:rsid w:val="00103C14"/>
    <w:rsid w:val="00104639"/>
    <w:rsid w:val="001047FA"/>
    <w:rsid w:val="001048E7"/>
    <w:rsid w:val="00104AC4"/>
    <w:rsid w:val="001050CE"/>
    <w:rsid w:val="00105342"/>
    <w:rsid w:val="001053EF"/>
    <w:rsid w:val="00105656"/>
    <w:rsid w:val="001059BA"/>
    <w:rsid w:val="00105A0F"/>
    <w:rsid w:val="00106066"/>
    <w:rsid w:val="001069BF"/>
    <w:rsid w:val="00106CC8"/>
    <w:rsid w:val="00110515"/>
    <w:rsid w:val="001109CC"/>
    <w:rsid w:val="00110AF1"/>
    <w:rsid w:val="0011118F"/>
    <w:rsid w:val="00111382"/>
    <w:rsid w:val="00111465"/>
    <w:rsid w:val="001117FD"/>
    <w:rsid w:val="00111A8B"/>
    <w:rsid w:val="00111BDE"/>
    <w:rsid w:val="001120ED"/>
    <w:rsid w:val="00112B5E"/>
    <w:rsid w:val="00113356"/>
    <w:rsid w:val="001137A2"/>
    <w:rsid w:val="00113844"/>
    <w:rsid w:val="001138D9"/>
    <w:rsid w:val="001139E6"/>
    <w:rsid w:val="00114581"/>
    <w:rsid w:val="00114B66"/>
    <w:rsid w:val="00114C9B"/>
    <w:rsid w:val="00115495"/>
    <w:rsid w:val="00115920"/>
    <w:rsid w:val="00115B24"/>
    <w:rsid w:val="00115F59"/>
    <w:rsid w:val="001160DB"/>
    <w:rsid w:val="00116DD0"/>
    <w:rsid w:val="001202F2"/>
    <w:rsid w:val="001204E3"/>
    <w:rsid w:val="00120711"/>
    <w:rsid w:val="00120F35"/>
    <w:rsid w:val="00120FD8"/>
    <w:rsid w:val="00121A1B"/>
    <w:rsid w:val="00122161"/>
    <w:rsid w:val="0012264A"/>
    <w:rsid w:val="001227DB"/>
    <w:rsid w:val="00122B66"/>
    <w:rsid w:val="00122CC1"/>
    <w:rsid w:val="0012332E"/>
    <w:rsid w:val="00123481"/>
    <w:rsid w:val="00123AE4"/>
    <w:rsid w:val="00124730"/>
    <w:rsid w:val="00124BEB"/>
    <w:rsid w:val="00124D70"/>
    <w:rsid w:val="00124E7E"/>
    <w:rsid w:val="00126512"/>
    <w:rsid w:val="00127421"/>
    <w:rsid w:val="00127540"/>
    <w:rsid w:val="001276E0"/>
    <w:rsid w:val="00127829"/>
    <w:rsid w:val="00127837"/>
    <w:rsid w:val="0012784B"/>
    <w:rsid w:val="00127B58"/>
    <w:rsid w:val="00127C82"/>
    <w:rsid w:val="00130023"/>
    <w:rsid w:val="00130039"/>
    <w:rsid w:val="0013035B"/>
    <w:rsid w:val="001305CE"/>
    <w:rsid w:val="001306B7"/>
    <w:rsid w:val="0013077E"/>
    <w:rsid w:val="001309FE"/>
    <w:rsid w:val="00131061"/>
    <w:rsid w:val="001312E4"/>
    <w:rsid w:val="001312EE"/>
    <w:rsid w:val="00131692"/>
    <w:rsid w:val="00132443"/>
    <w:rsid w:val="001328A3"/>
    <w:rsid w:val="00132964"/>
    <w:rsid w:val="00132A43"/>
    <w:rsid w:val="00132AAF"/>
    <w:rsid w:val="00133120"/>
    <w:rsid w:val="00133166"/>
    <w:rsid w:val="0013359D"/>
    <w:rsid w:val="0013367F"/>
    <w:rsid w:val="001336A4"/>
    <w:rsid w:val="00133B6B"/>
    <w:rsid w:val="00133DD3"/>
    <w:rsid w:val="00134753"/>
    <w:rsid w:val="00135027"/>
    <w:rsid w:val="00135560"/>
    <w:rsid w:val="001358CC"/>
    <w:rsid w:val="00135B6A"/>
    <w:rsid w:val="001362A6"/>
    <w:rsid w:val="001364D6"/>
    <w:rsid w:val="00136721"/>
    <w:rsid w:val="001367B4"/>
    <w:rsid w:val="001368A3"/>
    <w:rsid w:val="00136DE1"/>
    <w:rsid w:val="00136E45"/>
    <w:rsid w:val="00137137"/>
    <w:rsid w:val="00140E77"/>
    <w:rsid w:val="00140EF4"/>
    <w:rsid w:val="0014175C"/>
    <w:rsid w:val="00141D37"/>
    <w:rsid w:val="00141F11"/>
    <w:rsid w:val="0014217B"/>
    <w:rsid w:val="001426A5"/>
    <w:rsid w:val="001429D7"/>
    <w:rsid w:val="00143BD2"/>
    <w:rsid w:val="00143E12"/>
    <w:rsid w:val="0014404B"/>
    <w:rsid w:val="001442A2"/>
    <w:rsid w:val="001442E3"/>
    <w:rsid w:val="00144594"/>
    <w:rsid w:val="00144748"/>
    <w:rsid w:val="00144A47"/>
    <w:rsid w:val="00144CD3"/>
    <w:rsid w:val="00145AEE"/>
    <w:rsid w:val="001460BD"/>
    <w:rsid w:val="00146195"/>
    <w:rsid w:val="001463AB"/>
    <w:rsid w:val="001463D4"/>
    <w:rsid w:val="001464F0"/>
    <w:rsid w:val="00146A2B"/>
    <w:rsid w:val="00146B5D"/>
    <w:rsid w:val="00147016"/>
    <w:rsid w:val="0014703A"/>
    <w:rsid w:val="0015008D"/>
    <w:rsid w:val="001500C5"/>
    <w:rsid w:val="00150132"/>
    <w:rsid w:val="0015032C"/>
    <w:rsid w:val="0015067D"/>
    <w:rsid w:val="001507F5"/>
    <w:rsid w:val="00151127"/>
    <w:rsid w:val="001516FA"/>
    <w:rsid w:val="001517CD"/>
    <w:rsid w:val="0015205F"/>
    <w:rsid w:val="00152F1F"/>
    <w:rsid w:val="001548AE"/>
    <w:rsid w:val="00154953"/>
    <w:rsid w:val="00155DA6"/>
    <w:rsid w:val="001560E9"/>
    <w:rsid w:val="001567F7"/>
    <w:rsid w:val="00156A2B"/>
    <w:rsid w:val="00156DCF"/>
    <w:rsid w:val="00157352"/>
    <w:rsid w:val="001574F4"/>
    <w:rsid w:val="00157BF2"/>
    <w:rsid w:val="00157E95"/>
    <w:rsid w:val="00161763"/>
    <w:rsid w:val="00161E86"/>
    <w:rsid w:val="00162358"/>
    <w:rsid w:val="001629C4"/>
    <w:rsid w:val="00162D2F"/>
    <w:rsid w:val="00162DC8"/>
    <w:rsid w:val="00162DD1"/>
    <w:rsid w:val="001632D8"/>
    <w:rsid w:val="00163B3C"/>
    <w:rsid w:val="00163BDA"/>
    <w:rsid w:val="00163FA1"/>
    <w:rsid w:val="00164078"/>
    <w:rsid w:val="00164802"/>
    <w:rsid w:val="00164C60"/>
    <w:rsid w:val="001658BC"/>
    <w:rsid w:val="00165939"/>
    <w:rsid w:val="001659C7"/>
    <w:rsid w:val="00165A01"/>
    <w:rsid w:val="00165D7B"/>
    <w:rsid w:val="001661BD"/>
    <w:rsid w:val="001661E0"/>
    <w:rsid w:val="001667BB"/>
    <w:rsid w:val="001667E2"/>
    <w:rsid w:val="00166E80"/>
    <w:rsid w:val="00166E92"/>
    <w:rsid w:val="00167F6F"/>
    <w:rsid w:val="00170517"/>
    <w:rsid w:val="001708B6"/>
    <w:rsid w:val="00170B1D"/>
    <w:rsid w:val="00170CA7"/>
    <w:rsid w:val="00171128"/>
    <w:rsid w:val="0017127C"/>
    <w:rsid w:val="0017175A"/>
    <w:rsid w:val="001717A9"/>
    <w:rsid w:val="00171818"/>
    <w:rsid w:val="00171C6A"/>
    <w:rsid w:val="00171DF5"/>
    <w:rsid w:val="001723D8"/>
    <w:rsid w:val="00172407"/>
    <w:rsid w:val="00172963"/>
    <w:rsid w:val="00172B2E"/>
    <w:rsid w:val="001738E0"/>
    <w:rsid w:val="00173A4A"/>
    <w:rsid w:val="00173FB4"/>
    <w:rsid w:val="001747D1"/>
    <w:rsid w:val="0017556E"/>
    <w:rsid w:val="001756B2"/>
    <w:rsid w:val="00175B12"/>
    <w:rsid w:val="001761AC"/>
    <w:rsid w:val="001765BC"/>
    <w:rsid w:val="001766C0"/>
    <w:rsid w:val="00176BA1"/>
    <w:rsid w:val="00176D3E"/>
    <w:rsid w:val="001778C7"/>
    <w:rsid w:val="00180304"/>
    <w:rsid w:val="001803A3"/>
    <w:rsid w:val="0018047C"/>
    <w:rsid w:val="001806EF"/>
    <w:rsid w:val="00181DAB"/>
    <w:rsid w:val="00181ED5"/>
    <w:rsid w:val="00182CDC"/>
    <w:rsid w:val="00182F62"/>
    <w:rsid w:val="00183DB4"/>
    <w:rsid w:val="001845CF"/>
    <w:rsid w:val="001846E7"/>
    <w:rsid w:val="00184A8F"/>
    <w:rsid w:val="00184AAF"/>
    <w:rsid w:val="00184BBD"/>
    <w:rsid w:val="00185746"/>
    <w:rsid w:val="001857C9"/>
    <w:rsid w:val="0018582D"/>
    <w:rsid w:val="00186546"/>
    <w:rsid w:val="00186881"/>
    <w:rsid w:val="00186E25"/>
    <w:rsid w:val="0018724D"/>
    <w:rsid w:val="001872B6"/>
    <w:rsid w:val="00187806"/>
    <w:rsid w:val="00187B8D"/>
    <w:rsid w:val="00190290"/>
    <w:rsid w:val="00190960"/>
    <w:rsid w:val="00190CDC"/>
    <w:rsid w:val="00190F90"/>
    <w:rsid w:val="0019238B"/>
    <w:rsid w:val="00192ACE"/>
    <w:rsid w:val="00193C89"/>
    <w:rsid w:val="00193CBA"/>
    <w:rsid w:val="00193E2C"/>
    <w:rsid w:val="0019430A"/>
    <w:rsid w:val="001944D7"/>
    <w:rsid w:val="001958A6"/>
    <w:rsid w:val="00195A70"/>
    <w:rsid w:val="00196466"/>
    <w:rsid w:val="001973ED"/>
    <w:rsid w:val="0019783B"/>
    <w:rsid w:val="00197923"/>
    <w:rsid w:val="0019797B"/>
    <w:rsid w:val="001A04C1"/>
    <w:rsid w:val="001A0603"/>
    <w:rsid w:val="001A0AD5"/>
    <w:rsid w:val="001A105D"/>
    <w:rsid w:val="001A131A"/>
    <w:rsid w:val="001A1D19"/>
    <w:rsid w:val="001A2215"/>
    <w:rsid w:val="001A3330"/>
    <w:rsid w:val="001A3DAB"/>
    <w:rsid w:val="001A3E67"/>
    <w:rsid w:val="001A3EEA"/>
    <w:rsid w:val="001A3FE3"/>
    <w:rsid w:val="001A445B"/>
    <w:rsid w:val="001A4565"/>
    <w:rsid w:val="001A4F2C"/>
    <w:rsid w:val="001A51C3"/>
    <w:rsid w:val="001A51D5"/>
    <w:rsid w:val="001A56F7"/>
    <w:rsid w:val="001A5B28"/>
    <w:rsid w:val="001A6269"/>
    <w:rsid w:val="001A682A"/>
    <w:rsid w:val="001A6F4C"/>
    <w:rsid w:val="001B02CF"/>
    <w:rsid w:val="001B0D12"/>
    <w:rsid w:val="001B0F61"/>
    <w:rsid w:val="001B1029"/>
    <w:rsid w:val="001B131A"/>
    <w:rsid w:val="001B151E"/>
    <w:rsid w:val="001B19D8"/>
    <w:rsid w:val="001B1AB4"/>
    <w:rsid w:val="001B1D2B"/>
    <w:rsid w:val="001B223A"/>
    <w:rsid w:val="001B22F0"/>
    <w:rsid w:val="001B2CC8"/>
    <w:rsid w:val="001B2F4A"/>
    <w:rsid w:val="001B3700"/>
    <w:rsid w:val="001B3771"/>
    <w:rsid w:val="001B3B7B"/>
    <w:rsid w:val="001B4B6A"/>
    <w:rsid w:val="001B4C37"/>
    <w:rsid w:val="001B4D16"/>
    <w:rsid w:val="001B4D5B"/>
    <w:rsid w:val="001B532E"/>
    <w:rsid w:val="001B5439"/>
    <w:rsid w:val="001B6422"/>
    <w:rsid w:val="001B6512"/>
    <w:rsid w:val="001B6754"/>
    <w:rsid w:val="001B6B1A"/>
    <w:rsid w:val="001B70DB"/>
    <w:rsid w:val="001B73E7"/>
    <w:rsid w:val="001B7C80"/>
    <w:rsid w:val="001C020B"/>
    <w:rsid w:val="001C0A02"/>
    <w:rsid w:val="001C1333"/>
    <w:rsid w:val="001C16E5"/>
    <w:rsid w:val="001C22A2"/>
    <w:rsid w:val="001C2309"/>
    <w:rsid w:val="001C29A8"/>
    <w:rsid w:val="001C2FAD"/>
    <w:rsid w:val="001C33B7"/>
    <w:rsid w:val="001C33BE"/>
    <w:rsid w:val="001C3473"/>
    <w:rsid w:val="001C34D3"/>
    <w:rsid w:val="001C422F"/>
    <w:rsid w:val="001C4BF7"/>
    <w:rsid w:val="001C4D72"/>
    <w:rsid w:val="001C5A13"/>
    <w:rsid w:val="001C5B46"/>
    <w:rsid w:val="001C663B"/>
    <w:rsid w:val="001C6786"/>
    <w:rsid w:val="001C705B"/>
    <w:rsid w:val="001C7138"/>
    <w:rsid w:val="001C71F6"/>
    <w:rsid w:val="001C7502"/>
    <w:rsid w:val="001C7BAC"/>
    <w:rsid w:val="001D023A"/>
    <w:rsid w:val="001D0A8F"/>
    <w:rsid w:val="001D0AD2"/>
    <w:rsid w:val="001D0DB8"/>
    <w:rsid w:val="001D1338"/>
    <w:rsid w:val="001D14FA"/>
    <w:rsid w:val="001D2672"/>
    <w:rsid w:val="001D273F"/>
    <w:rsid w:val="001D2752"/>
    <w:rsid w:val="001D297F"/>
    <w:rsid w:val="001D2AC8"/>
    <w:rsid w:val="001D2C75"/>
    <w:rsid w:val="001D2F5B"/>
    <w:rsid w:val="001D3591"/>
    <w:rsid w:val="001D3967"/>
    <w:rsid w:val="001D4EA0"/>
    <w:rsid w:val="001D523E"/>
    <w:rsid w:val="001D569A"/>
    <w:rsid w:val="001D5A00"/>
    <w:rsid w:val="001D5B36"/>
    <w:rsid w:val="001D6025"/>
    <w:rsid w:val="001D65BD"/>
    <w:rsid w:val="001D66AE"/>
    <w:rsid w:val="001D69FB"/>
    <w:rsid w:val="001D6BCD"/>
    <w:rsid w:val="001D7547"/>
    <w:rsid w:val="001D7558"/>
    <w:rsid w:val="001D7BEF"/>
    <w:rsid w:val="001D7F1B"/>
    <w:rsid w:val="001E010A"/>
    <w:rsid w:val="001E012D"/>
    <w:rsid w:val="001E0D03"/>
    <w:rsid w:val="001E0D3F"/>
    <w:rsid w:val="001E0EB3"/>
    <w:rsid w:val="001E1063"/>
    <w:rsid w:val="001E10CE"/>
    <w:rsid w:val="001E16CE"/>
    <w:rsid w:val="001E17D9"/>
    <w:rsid w:val="001E2003"/>
    <w:rsid w:val="001E2613"/>
    <w:rsid w:val="001E2F42"/>
    <w:rsid w:val="001E3033"/>
    <w:rsid w:val="001E313E"/>
    <w:rsid w:val="001E38F1"/>
    <w:rsid w:val="001E39A8"/>
    <w:rsid w:val="001E4484"/>
    <w:rsid w:val="001E4AEC"/>
    <w:rsid w:val="001E5047"/>
    <w:rsid w:val="001E5829"/>
    <w:rsid w:val="001E5A95"/>
    <w:rsid w:val="001E6770"/>
    <w:rsid w:val="001E6DAB"/>
    <w:rsid w:val="001E72FE"/>
    <w:rsid w:val="001E7882"/>
    <w:rsid w:val="001F015A"/>
    <w:rsid w:val="001F128C"/>
    <w:rsid w:val="001F1A2C"/>
    <w:rsid w:val="001F1FD2"/>
    <w:rsid w:val="001F22E1"/>
    <w:rsid w:val="001F2327"/>
    <w:rsid w:val="001F2634"/>
    <w:rsid w:val="001F29B3"/>
    <w:rsid w:val="001F2A89"/>
    <w:rsid w:val="001F2EEC"/>
    <w:rsid w:val="001F3031"/>
    <w:rsid w:val="001F329B"/>
    <w:rsid w:val="001F3524"/>
    <w:rsid w:val="001F35E6"/>
    <w:rsid w:val="001F38C6"/>
    <w:rsid w:val="001F39BF"/>
    <w:rsid w:val="001F40F4"/>
    <w:rsid w:val="001F43E0"/>
    <w:rsid w:val="001F4452"/>
    <w:rsid w:val="001F44F1"/>
    <w:rsid w:val="001F4AAF"/>
    <w:rsid w:val="001F55D0"/>
    <w:rsid w:val="001F5F86"/>
    <w:rsid w:val="001F5FD6"/>
    <w:rsid w:val="001F6846"/>
    <w:rsid w:val="001F6C47"/>
    <w:rsid w:val="00200C9B"/>
    <w:rsid w:val="00200FBA"/>
    <w:rsid w:val="002011F4"/>
    <w:rsid w:val="002018B5"/>
    <w:rsid w:val="0020201A"/>
    <w:rsid w:val="002020D3"/>
    <w:rsid w:val="00202340"/>
    <w:rsid w:val="00202A3D"/>
    <w:rsid w:val="00202AEA"/>
    <w:rsid w:val="00202BEE"/>
    <w:rsid w:val="002031A9"/>
    <w:rsid w:val="00203451"/>
    <w:rsid w:val="0020375F"/>
    <w:rsid w:val="00203853"/>
    <w:rsid w:val="00203A52"/>
    <w:rsid w:val="002040F9"/>
    <w:rsid w:val="002045EA"/>
    <w:rsid w:val="00204797"/>
    <w:rsid w:val="00204B4C"/>
    <w:rsid w:val="00204C31"/>
    <w:rsid w:val="00205462"/>
    <w:rsid w:val="002057A3"/>
    <w:rsid w:val="0020691F"/>
    <w:rsid w:val="00206D14"/>
    <w:rsid w:val="002070D9"/>
    <w:rsid w:val="002076A1"/>
    <w:rsid w:val="0020786C"/>
    <w:rsid w:val="00207A01"/>
    <w:rsid w:val="00207CB6"/>
    <w:rsid w:val="002104AE"/>
    <w:rsid w:val="00210768"/>
    <w:rsid w:val="002111BD"/>
    <w:rsid w:val="00212D4C"/>
    <w:rsid w:val="00212E8E"/>
    <w:rsid w:val="00213206"/>
    <w:rsid w:val="002137AC"/>
    <w:rsid w:val="002143EE"/>
    <w:rsid w:val="002144A4"/>
    <w:rsid w:val="00214C50"/>
    <w:rsid w:val="00214C6E"/>
    <w:rsid w:val="00215AFB"/>
    <w:rsid w:val="00216B82"/>
    <w:rsid w:val="00217046"/>
    <w:rsid w:val="00217ACF"/>
    <w:rsid w:val="00217B66"/>
    <w:rsid w:val="002200C8"/>
    <w:rsid w:val="0022070E"/>
    <w:rsid w:val="002208F4"/>
    <w:rsid w:val="00220975"/>
    <w:rsid w:val="0022125D"/>
    <w:rsid w:val="0022153D"/>
    <w:rsid w:val="00221986"/>
    <w:rsid w:val="00221FDF"/>
    <w:rsid w:val="002222BF"/>
    <w:rsid w:val="0022277A"/>
    <w:rsid w:val="00222921"/>
    <w:rsid w:val="00222C7B"/>
    <w:rsid w:val="00223BAC"/>
    <w:rsid w:val="002246E2"/>
    <w:rsid w:val="002248AF"/>
    <w:rsid w:val="00224D7E"/>
    <w:rsid w:val="002254D7"/>
    <w:rsid w:val="00225696"/>
    <w:rsid w:val="00225D7E"/>
    <w:rsid w:val="002260B9"/>
    <w:rsid w:val="0022741E"/>
    <w:rsid w:val="00227644"/>
    <w:rsid w:val="00227B1B"/>
    <w:rsid w:val="0023079C"/>
    <w:rsid w:val="00231393"/>
    <w:rsid w:val="00231C7C"/>
    <w:rsid w:val="002327B3"/>
    <w:rsid w:val="00234364"/>
    <w:rsid w:val="0023440D"/>
    <w:rsid w:val="0023493C"/>
    <w:rsid w:val="002349D3"/>
    <w:rsid w:val="002349E2"/>
    <w:rsid w:val="00234A74"/>
    <w:rsid w:val="0023635F"/>
    <w:rsid w:val="00237825"/>
    <w:rsid w:val="002379E8"/>
    <w:rsid w:val="00237B22"/>
    <w:rsid w:val="00237C96"/>
    <w:rsid w:val="00241670"/>
    <w:rsid w:val="00241CA6"/>
    <w:rsid w:val="00242209"/>
    <w:rsid w:val="002422D2"/>
    <w:rsid w:val="002422F5"/>
    <w:rsid w:val="002427E4"/>
    <w:rsid w:val="00242881"/>
    <w:rsid w:val="00242C67"/>
    <w:rsid w:val="002430AE"/>
    <w:rsid w:val="002435D0"/>
    <w:rsid w:val="00244199"/>
    <w:rsid w:val="002444BC"/>
    <w:rsid w:val="00244A6F"/>
    <w:rsid w:val="00245912"/>
    <w:rsid w:val="002467E6"/>
    <w:rsid w:val="00246946"/>
    <w:rsid w:val="00246A00"/>
    <w:rsid w:val="00246EFA"/>
    <w:rsid w:val="00246FC1"/>
    <w:rsid w:val="002471DF"/>
    <w:rsid w:val="00247297"/>
    <w:rsid w:val="0024764E"/>
    <w:rsid w:val="002502F3"/>
    <w:rsid w:val="00250426"/>
    <w:rsid w:val="00250825"/>
    <w:rsid w:val="0025084A"/>
    <w:rsid w:val="0025172B"/>
    <w:rsid w:val="00251ABB"/>
    <w:rsid w:val="00251FE5"/>
    <w:rsid w:val="00252386"/>
    <w:rsid w:val="0025248C"/>
    <w:rsid w:val="002526B7"/>
    <w:rsid w:val="00252742"/>
    <w:rsid w:val="00253020"/>
    <w:rsid w:val="00253C80"/>
    <w:rsid w:val="00253DED"/>
    <w:rsid w:val="00253F5E"/>
    <w:rsid w:val="00253FAA"/>
    <w:rsid w:val="0025417D"/>
    <w:rsid w:val="0025418B"/>
    <w:rsid w:val="00254531"/>
    <w:rsid w:val="00254AA4"/>
    <w:rsid w:val="00254AD6"/>
    <w:rsid w:val="0025524D"/>
    <w:rsid w:val="00255823"/>
    <w:rsid w:val="00255D0C"/>
    <w:rsid w:val="00255F3E"/>
    <w:rsid w:val="00256F00"/>
    <w:rsid w:val="00256F5B"/>
    <w:rsid w:val="00257069"/>
    <w:rsid w:val="00257171"/>
    <w:rsid w:val="00257BA4"/>
    <w:rsid w:val="0026016E"/>
    <w:rsid w:val="00260A59"/>
    <w:rsid w:val="00261C6D"/>
    <w:rsid w:val="00262051"/>
    <w:rsid w:val="00262CE7"/>
    <w:rsid w:val="00262E0E"/>
    <w:rsid w:val="00263288"/>
    <w:rsid w:val="00263B7D"/>
    <w:rsid w:val="00263EB4"/>
    <w:rsid w:val="0026427E"/>
    <w:rsid w:val="00264B28"/>
    <w:rsid w:val="00264D09"/>
    <w:rsid w:val="00264E45"/>
    <w:rsid w:val="00264ED3"/>
    <w:rsid w:val="0026511E"/>
    <w:rsid w:val="00265255"/>
    <w:rsid w:val="00265533"/>
    <w:rsid w:val="00265EC6"/>
    <w:rsid w:val="00265F15"/>
    <w:rsid w:val="0026605E"/>
    <w:rsid w:val="002666DC"/>
    <w:rsid w:val="0026683E"/>
    <w:rsid w:val="00270709"/>
    <w:rsid w:val="002708E1"/>
    <w:rsid w:val="00270913"/>
    <w:rsid w:val="00271011"/>
    <w:rsid w:val="00271D20"/>
    <w:rsid w:val="00271E0F"/>
    <w:rsid w:val="00271E72"/>
    <w:rsid w:val="00271E78"/>
    <w:rsid w:val="0027218F"/>
    <w:rsid w:val="00272B13"/>
    <w:rsid w:val="00272F15"/>
    <w:rsid w:val="00273166"/>
    <w:rsid w:val="00273612"/>
    <w:rsid w:val="00273BE3"/>
    <w:rsid w:val="00273C6E"/>
    <w:rsid w:val="00273EE4"/>
    <w:rsid w:val="0027400D"/>
    <w:rsid w:val="002747A0"/>
    <w:rsid w:val="00274938"/>
    <w:rsid w:val="00274A35"/>
    <w:rsid w:val="00274A77"/>
    <w:rsid w:val="00274CAB"/>
    <w:rsid w:val="0027713D"/>
    <w:rsid w:val="00277C70"/>
    <w:rsid w:val="00277E3D"/>
    <w:rsid w:val="00280137"/>
    <w:rsid w:val="002801C8"/>
    <w:rsid w:val="002806CC"/>
    <w:rsid w:val="00280B05"/>
    <w:rsid w:val="002813E2"/>
    <w:rsid w:val="0028155A"/>
    <w:rsid w:val="00281B5E"/>
    <w:rsid w:val="00281BDB"/>
    <w:rsid w:val="00282745"/>
    <w:rsid w:val="00282F54"/>
    <w:rsid w:val="002838DB"/>
    <w:rsid w:val="00283E90"/>
    <w:rsid w:val="00284218"/>
    <w:rsid w:val="002849C0"/>
    <w:rsid w:val="00284F35"/>
    <w:rsid w:val="0028554A"/>
    <w:rsid w:val="00285961"/>
    <w:rsid w:val="00285B82"/>
    <w:rsid w:val="00285EC2"/>
    <w:rsid w:val="00285F03"/>
    <w:rsid w:val="00286FF6"/>
    <w:rsid w:val="0028702E"/>
    <w:rsid w:val="00287677"/>
    <w:rsid w:val="00287D90"/>
    <w:rsid w:val="00290126"/>
    <w:rsid w:val="002901B6"/>
    <w:rsid w:val="00290663"/>
    <w:rsid w:val="00290DAD"/>
    <w:rsid w:val="00291543"/>
    <w:rsid w:val="00291FF4"/>
    <w:rsid w:val="0029201D"/>
    <w:rsid w:val="00292446"/>
    <w:rsid w:val="00292976"/>
    <w:rsid w:val="00292A1C"/>
    <w:rsid w:val="00292AD6"/>
    <w:rsid w:val="00292EAE"/>
    <w:rsid w:val="00293010"/>
    <w:rsid w:val="002936F1"/>
    <w:rsid w:val="002937E7"/>
    <w:rsid w:val="00293EAE"/>
    <w:rsid w:val="002943F6"/>
    <w:rsid w:val="00294D97"/>
    <w:rsid w:val="0029539E"/>
    <w:rsid w:val="00296568"/>
    <w:rsid w:val="00296A3D"/>
    <w:rsid w:val="00296D11"/>
    <w:rsid w:val="00296EE9"/>
    <w:rsid w:val="002970D8"/>
    <w:rsid w:val="0029738D"/>
    <w:rsid w:val="00297E39"/>
    <w:rsid w:val="002A06B6"/>
    <w:rsid w:val="002A0E94"/>
    <w:rsid w:val="002A101F"/>
    <w:rsid w:val="002A1F78"/>
    <w:rsid w:val="002A2B59"/>
    <w:rsid w:val="002A38E7"/>
    <w:rsid w:val="002A39F2"/>
    <w:rsid w:val="002A3C6B"/>
    <w:rsid w:val="002A4297"/>
    <w:rsid w:val="002A43BE"/>
    <w:rsid w:val="002A4489"/>
    <w:rsid w:val="002A5154"/>
    <w:rsid w:val="002A59F2"/>
    <w:rsid w:val="002A607D"/>
    <w:rsid w:val="002A630A"/>
    <w:rsid w:val="002A6918"/>
    <w:rsid w:val="002A6B49"/>
    <w:rsid w:val="002A70F8"/>
    <w:rsid w:val="002A7385"/>
    <w:rsid w:val="002A74BD"/>
    <w:rsid w:val="002A7B06"/>
    <w:rsid w:val="002A7D49"/>
    <w:rsid w:val="002B06D6"/>
    <w:rsid w:val="002B08F9"/>
    <w:rsid w:val="002B0A25"/>
    <w:rsid w:val="002B17D3"/>
    <w:rsid w:val="002B1C6D"/>
    <w:rsid w:val="002B1D17"/>
    <w:rsid w:val="002B2735"/>
    <w:rsid w:val="002B29AA"/>
    <w:rsid w:val="002B2D14"/>
    <w:rsid w:val="002B3450"/>
    <w:rsid w:val="002B36BA"/>
    <w:rsid w:val="002B39B4"/>
    <w:rsid w:val="002B3CB7"/>
    <w:rsid w:val="002B3CC5"/>
    <w:rsid w:val="002B3DA1"/>
    <w:rsid w:val="002B44B7"/>
    <w:rsid w:val="002B4C2E"/>
    <w:rsid w:val="002B4DFD"/>
    <w:rsid w:val="002B581A"/>
    <w:rsid w:val="002B5C79"/>
    <w:rsid w:val="002B6C90"/>
    <w:rsid w:val="002B6F89"/>
    <w:rsid w:val="002B7869"/>
    <w:rsid w:val="002B7B8D"/>
    <w:rsid w:val="002B7F22"/>
    <w:rsid w:val="002B7F66"/>
    <w:rsid w:val="002C013D"/>
    <w:rsid w:val="002C0773"/>
    <w:rsid w:val="002C082C"/>
    <w:rsid w:val="002C0863"/>
    <w:rsid w:val="002C0E19"/>
    <w:rsid w:val="002C115F"/>
    <w:rsid w:val="002C13BC"/>
    <w:rsid w:val="002C1807"/>
    <w:rsid w:val="002C1C99"/>
    <w:rsid w:val="002C1E62"/>
    <w:rsid w:val="002C244F"/>
    <w:rsid w:val="002C2657"/>
    <w:rsid w:val="002C2DE1"/>
    <w:rsid w:val="002C3522"/>
    <w:rsid w:val="002C3728"/>
    <w:rsid w:val="002C3C17"/>
    <w:rsid w:val="002C4629"/>
    <w:rsid w:val="002C4E83"/>
    <w:rsid w:val="002C4FDB"/>
    <w:rsid w:val="002C58CF"/>
    <w:rsid w:val="002C5A36"/>
    <w:rsid w:val="002C5BB2"/>
    <w:rsid w:val="002C5F8E"/>
    <w:rsid w:val="002C60EC"/>
    <w:rsid w:val="002C61E0"/>
    <w:rsid w:val="002C66A1"/>
    <w:rsid w:val="002C6724"/>
    <w:rsid w:val="002C6755"/>
    <w:rsid w:val="002C6C7F"/>
    <w:rsid w:val="002C741A"/>
    <w:rsid w:val="002C7497"/>
    <w:rsid w:val="002C767E"/>
    <w:rsid w:val="002C7822"/>
    <w:rsid w:val="002C79BD"/>
    <w:rsid w:val="002D0A01"/>
    <w:rsid w:val="002D0D6C"/>
    <w:rsid w:val="002D0FFD"/>
    <w:rsid w:val="002D1DE3"/>
    <w:rsid w:val="002D1FCD"/>
    <w:rsid w:val="002D20A6"/>
    <w:rsid w:val="002D247B"/>
    <w:rsid w:val="002D263B"/>
    <w:rsid w:val="002D2B41"/>
    <w:rsid w:val="002D2C74"/>
    <w:rsid w:val="002D30FC"/>
    <w:rsid w:val="002D33E4"/>
    <w:rsid w:val="002D34CE"/>
    <w:rsid w:val="002D3E2D"/>
    <w:rsid w:val="002D3FB7"/>
    <w:rsid w:val="002D4139"/>
    <w:rsid w:val="002D4C83"/>
    <w:rsid w:val="002D4F0F"/>
    <w:rsid w:val="002D51E0"/>
    <w:rsid w:val="002D530B"/>
    <w:rsid w:val="002D5A3A"/>
    <w:rsid w:val="002D6528"/>
    <w:rsid w:val="002D6862"/>
    <w:rsid w:val="002D6A3F"/>
    <w:rsid w:val="002D6C88"/>
    <w:rsid w:val="002D6F46"/>
    <w:rsid w:val="002D74D8"/>
    <w:rsid w:val="002D7B0C"/>
    <w:rsid w:val="002D7C7F"/>
    <w:rsid w:val="002D7FC7"/>
    <w:rsid w:val="002E1756"/>
    <w:rsid w:val="002E28BF"/>
    <w:rsid w:val="002E2E3B"/>
    <w:rsid w:val="002E3337"/>
    <w:rsid w:val="002E3BBB"/>
    <w:rsid w:val="002E3E49"/>
    <w:rsid w:val="002E456F"/>
    <w:rsid w:val="002E4B42"/>
    <w:rsid w:val="002E4C78"/>
    <w:rsid w:val="002E4D37"/>
    <w:rsid w:val="002E4E8E"/>
    <w:rsid w:val="002E51D3"/>
    <w:rsid w:val="002E529E"/>
    <w:rsid w:val="002E52C8"/>
    <w:rsid w:val="002E6042"/>
    <w:rsid w:val="002E608E"/>
    <w:rsid w:val="002E61CC"/>
    <w:rsid w:val="002E62C0"/>
    <w:rsid w:val="002E6A0A"/>
    <w:rsid w:val="002E74BE"/>
    <w:rsid w:val="002E76B7"/>
    <w:rsid w:val="002E783C"/>
    <w:rsid w:val="002E7E0C"/>
    <w:rsid w:val="002F073F"/>
    <w:rsid w:val="002F148B"/>
    <w:rsid w:val="002F1490"/>
    <w:rsid w:val="002F18E2"/>
    <w:rsid w:val="002F1BA2"/>
    <w:rsid w:val="002F2479"/>
    <w:rsid w:val="002F250D"/>
    <w:rsid w:val="002F3612"/>
    <w:rsid w:val="002F363E"/>
    <w:rsid w:val="002F3EE8"/>
    <w:rsid w:val="002F4706"/>
    <w:rsid w:val="002F47A9"/>
    <w:rsid w:val="002F4C74"/>
    <w:rsid w:val="002F4D6C"/>
    <w:rsid w:val="002F50FB"/>
    <w:rsid w:val="002F560C"/>
    <w:rsid w:val="002F5768"/>
    <w:rsid w:val="002F57AD"/>
    <w:rsid w:val="002F5B5B"/>
    <w:rsid w:val="002F6355"/>
    <w:rsid w:val="002F6368"/>
    <w:rsid w:val="002F6904"/>
    <w:rsid w:val="002F6C24"/>
    <w:rsid w:val="002F6E98"/>
    <w:rsid w:val="002F6EC1"/>
    <w:rsid w:val="002F726E"/>
    <w:rsid w:val="002F73E3"/>
    <w:rsid w:val="0030099D"/>
    <w:rsid w:val="00300B86"/>
    <w:rsid w:val="00300C55"/>
    <w:rsid w:val="00301B19"/>
    <w:rsid w:val="00301C92"/>
    <w:rsid w:val="00301EE9"/>
    <w:rsid w:val="00302417"/>
    <w:rsid w:val="0030280F"/>
    <w:rsid w:val="003028B5"/>
    <w:rsid w:val="00302976"/>
    <w:rsid w:val="00302F72"/>
    <w:rsid w:val="0030374B"/>
    <w:rsid w:val="00303A96"/>
    <w:rsid w:val="00303B99"/>
    <w:rsid w:val="00304289"/>
    <w:rsid w:val="0030463B"/>
    <w:rsid w:val="0030479C"/>
    <w:rsid w:val="00304CE7"/>
    <w:rsid w:val="00304D71"/>
    <w:rsid w:val="00305722"/>
    <w:rsid w:val="0030682B"/>
    <w:rsid w:val="00306FB4"/>
    <w:rsid w:val="00307248"/>
    <w:rsid w:val="00307299"/>
    <w:rsid w:val="003073EF"/>
    <w:rsid w:val="003074AC"/>
    <w:rsid w:val="00307554"/>
    <w:rsid w:val="00307D57"/>
    <w:rsid w:val="00307E13"/>
    <w:rsid w:val="003100A9"/>
    <w:rsid w:val="0031033F"/>
    <w:rsid w:val="0031040F"/>
    <w:rsid w:val="00310490"/>
    <w:rsid w:val="00310CB5"/>
    <w:rsid w:val="00310D8D"/>
    <w:rsid w:val="00310F20"/>
    <w:rsid w:val="0031128D"/>
    <w:rsid w:val="003115C9"/>
    <w:rsid w:val="00311941"/>
    <w:rsid w:val="00311B0E"/>
    <w:rsid w:val="00311D2A"/>
    <w:rsid w:val="00311E59"/>
    <w:rsid w:val="00312339"/>
    <w:rsid w:val="0031253A"/>
    <w:rsid w:val="0031262E"/>
    <w:rsid w:val="003127ED"/>
    <w:rsid w:val="0031289E"/>
    <w:rsid w:val="003136E1"/>
    <w:rsid w:val="00313775"/>
    <w:rsid w:val="00313B46"/>
    <w:rsid w:val="00313D57"/>
    <w:rsid w:val="0031411A"/>
    <w:rsid w:val="00314277"/>
    <w:rsid w:val="00314BAC"/>
    <w:rsid w:val="00315990"/>
    <w:rsid w:val="00315AAA"/>
    <w:rsid w:val="003162FA"/>
    <w:rsid w:val="00316594"/>
    <w:rsid w:val="00316947"/>
    <w:rsid w:val="0031695E"/>
    <w:rsid w:val="00316C7A"/>
    <w:rsid w:val="00316E33"/>
    <w:rsid w:val="00316F17"/>
    <w:rsid w:val="00317661"/>
    <w:rsid w:val="00320214"/>
    <w:rsid w:val="00321A40"/>
    <w:rsid w:val="00321D7C"/>
    <w:rsid w:val="00321F8D"/>
    <w:rsid w:val="003220B9"/>
    <w:rsid w:val="00322215"/>
    <w:rsid w:val="00322C56"/>
    <w:rsid w:val="00322F66"/>
    <w:rsid w:val="00322FC8"/>
    <w:rsid w:val="00323020"/>
    <w:rsid w:val="003236CB"/>
    <w:rsid w:val="00323C2A"/>
    <w:rsid w:val="00323FAF"/>
    <w:rsid w:val="003240A5"/>
    <w:rsid w:val="003240B5"/>
    <w:rsid w:val="00324341"/>
    <w:rsid w:val="003245EE"/>
    <w:rsid w:val="0032462A"/>
    <w:rsid w:val="00325227"/>
    <w:rsid w:val="0032581A"/>
    <w:rsid w:val="00325856"/>
    <w:rsid w:val="003259E6"/>
    <w:rsid w:val="003261B1"/>
    <w:rsid w:val="00326366"/>
    <w:rsid w:val="0032642D"/>
    <w:rsid w:val="003266DF"/>
    <w:rsid w:val="00326E7A"/>
    <w:rsid w:val="00327439"/>
    <w:rsid w:val="00327663"/>
    <w:rsid w:val="003277E2"/>
    <w:rsid w:val="00330988"/>
    <w:rsid w:val="00331006"/>
    <w:rsid w:val="00331422"/>
    <w:rsid w:val="0033157D"/>
    <w:rsid w:val="00331B0E"/>
    <w:rsid w:val="0033280E"/>
    <w:rsid w:val="00332F2C"/>
    <w:rsid w:val="0033376A"/>
    <w:rsid w:val="003343E3"/>
    <w:rsid w:val="0033480B"/>
    <w:rsid w:val="00334F7C"/>
    <w:rsid w:val="00335034"/>
    <w:rsid w:val="00335E14"/>
    <w:rsid w:val="00336882"/>
    <w:rsid w:val="00336950"/>
    <w:rsid w:val="00336A2F"/>
    <w:rsid w:val="00337994"/>
    <w:rsid w:val="00337F73"/>
    <w:rsid w:val="00340E43"/>
    <w:rsid w:val="0034103C"/>
    <w:rsid w:val="003412F5"/>
    <w:rsid w:val="00342028"/>
    <w:rsid w:val="0034236C"/>
    <w:rsid w:val="003423A4"/>
    <w:rsid w:val="003435AB"/>
    <w:rsid w:val="00344342"/>
    <w:rsid w:val="003449A4"/>
    <w:rsid w:val="00344FA7"/>
    <w:rsid w:val="0034557C"/>
    <w:rsid w:val="00345CC6"/>
    <w:rsid w:val="0034673C"/>
    <w:rsid w:val="00346C01"/>
    <w:rsid w:val="00346EDD"/>
    <w:rsid w:val="00347D2B"/>
    <w:rsid w:val="0035051F"/>
    <w:rsid w:val="00350A68"/>
    <w:rsid w:val="00350AA8"/>
    <w:rsid w:val="0035154D"/>
    <w:rsid w:val="003516A3"/>
    <w:rsid w:val="00351730"/>
    <w:rsid w:val="003518E3"/>
    <w:rsid w:val="00351929"/>
    <w:rsid w:val="00351949"/>
    <w:rsid w:val="00351BFA"/>
    <w:rsid w:val="0035246F"/>
    <w:rsid w:val="00352FAC"/>
    <w:rsid w:val="00353670"/>
    <w:rsid w:val="0035448B"/>
    <w:rsid w:val="0035474E"/>
    <w:rsid w:val="00354DE4"/>
    <w:rsid w:val="003558A4"/>
    <w:rsid w:val="00355BE0"/>
    <w:rsid w:val="00355C0A"/>
    <w:rsid w:val="00355C0B"/>
    <w:rsid w:val="003562A6"/>
    <w:rsid w:val="00356E31"/>
    <w:rsid w:val="003575E9"/>
    <w:rsid w:val="003576CF"/>
    <w:rsid w:val="00357873"/>
    <w:rsid w:val="00357C21"/>
    <w:rsid w:val="00360625"/>
    <w:rsid w:val="00360C55"/>
    <w:rsid w:val="00361076"/>
    <w:rsid w:val="003610B4"/>
    <w:rsid w:val="003612E9"/>
    <w:rsid w:val="00361B8C"/>
    <w:rsid w:val="00361F29"/>
    <w:rsid w:val="003622D9"/>
    <w:rsid w:val="003625A5"/>
    <w:rsid w:val="003625D6"/>
    <w:rsid w:val="00362E3C"/>
    <w:rsid w:val="00362E3F"/>
    <w:rsid w:val="003631D7"/>
    <w:rsid w:val="0036345D"/>
    <w:rsid w:val="00363B40"/>
    <w:rsid w:val="00363D03"/>
    <w:rsid w:val="00363E26"/>
    <w:rsid w:val="00363F38"/>
    <w:rsid w:val="003642E7"/>
    <w:rsid w:val="00364C77"/>
    <w:rsid w:val="00364DC0"/>
    <w:rsid w:val="00365792"/>
    <w:rsid w:val="00365B3F"/>
    <w:rsid w:val="003662CC"/>
    <w:rsid w:val="003667CE"/>
    <w:rsid w:val="00366C44"/>
    <w:rsid w:val="00366C86"/>
    <w:rsid w:val="003672C7"/>
    <w:rsid w:val="00367D7C"/>
    <w:rsid w:val="00370077"/>
    <w:rsid w:val="003703B2"/>
    <w:rsid w:val="00370638"/>
    <w:rsid w:val="003709B1"/>
    <w:rsid w:val="003715E2"/>
    <w:rsid w:val="00371FD3"/>
    <w:rsid w:val="0037248B"/>
    <w:rsid w:val="00372DDF"/>
    <w:rsid w:val="0037300F"/>
    <w:rsid w:val="003731AD"/>
    <w:rsid w:val="003741A3"/>
    <w:rsid w:val="0037488D"/>
    <w:rsid w:val="00374DBE"/>
    <w:rsid w:val="00374F88"/>
    <w:rsid w:val="00375BA9"/>
    <w:rsid w:val="00375C0F"/>
    <w:rsid w:val="00375C5B"/>
    <w:rsid w:val="00375D3C"/>
    <w:rsid w:val="00375E9A"/>
    <w:rsid w:val="00375FBA"/>
    <w:rsid w:val="00376921"/>
    <w:rsid w:val="00377630"/>
    <w:rsid w:val="00377A33"/>
    <w:rsid w:val="00377E9A"/>
    <w:rsid w:val="0038000D"/>
    <w:rsid w:val="00380CCA"/>
    <w:rsid w:val="00380F5F"/>
    <w:rsid w:val="003811C8"/>
    <w:rsid w:val="00381333"/>
    <w:rsid w:val="00381549"/>
    <w:rsid w:val="00381A5A"/>
    <w:rsid w:val="00381B5C"/>
    <w:rsid w:val="00381CC6"/>
    <w:rsid w:val="00382180"/>
    <w:rsid w:val="00382284"/>
    <w:rsid w:val="003831F4"/>
    <w:rsid w:val="0038381F"/>
    <w:rsid w:val="00383CF5"/>
    <w:rsid w:val="00383DB8"/>
    <w:rsid w:val="00383F1E"/>
    <w:rsid w:val="003844A6"/>
    <w:rsid w:val="00384774"/>
    <w:rsid w:val="00384E50"/>
    <w:rsid w:val="003855AE"/>
    <w:rsid w:val="003868B8"/>
    <w:rsid w:val="00386BDE"/>
    <w:rsid w:val="00386D6A"/>
    <w:rsid w:val="00387431"/>
    <w:rsid w:val="00387AD4"/>
    <w:rsid w:val="00390942"/>
    <w:rsid w:val="00390983"/>
    <w:rsid w:val="00390E1F"/>
    <w:rsid w:val="00391027"/>
    <w:rsid w:val="003910C3"/>
    <w:rsid w:val="00391163"/>
    <w:rsid w:val="0039146C"/>
    <w:rsid w:val="00391734"/>
    <w:rsid w:val="003922F2"/>
    <w:rsid w:val="0039252F"/>
    <w:rsid w:val="003929E1"/>
    <w:rsid w:val="0039324F"/>
    <w:rsid w:val="0039367F"/>
    <w:rsid w:val="00393E12"/>
    <w:rsid w:val="00394BFD"/>
    <w:rsid w:val="00394D4A"/>
    <w:rsid w:val="00395716"/>
    <w:rsid w:val="0039588B"/>
    <w:rsid w:val="00395B63"/>
    <w:rsid w:val="00395C35"/>
    <w:rsid w:val="00395D48"/>
    <w:rsid w:val="00396642"/>
    <w:rsid w:val="00397057"/>
    <w:rsid w:val="00397707"/>
    <w:rsid w:val="003A0070"/>
    <w:rsid w:val="003A01FB"/>
    <w:rsid w:val="003A0207"/>
    <w:rsid w:val="003A0352"/>
    <w:rsid w:val="003A2612"/>
    <w:rsid w:val="003A274B"/>
    <w:rsid w:val="003A2E71"/>
    <w:rsid w:val="003A3236"/>
    <w:rsid w:val="003A3308"/>
    <w:rsid w:val="003A3755"/>
    <w:rsid w:val="003A39B4"/>
    <w:rsid w:val="003A3CA4"/>
    <w:rsid w:val="003A42D0"/>
    <w:rsid w:val="003A463E"/>
    <w:rsid w:val="003A4C4B"/>
    <w:rsid w:val="003A4C9F"/>
    <w:rsid w:val="003A4F76"/>
    <w:rsid w:val="003A56C8"/>
    <w:rsid w:val="003A5A3F"/>
    <w:rsid w:val="003A6403"/>
    <w:rsid w:val="003A7411"/>
    <w:rsid w:val="003A7A59"/>
    <w:rsid w:val="003A7CA5"/>
    <w:rsid w:val="003B047D"/>
    <w:rsid w:val="003B08E1"/>
    <w:rsid w:val="003B09E4"/>
    <w:rsid w:val="003B0CFD"/>
    <w:rsid w:val="003B1257"/>
    <w:rsid w:val="003B13C3"/>
    <w:rsid w:val="003B1674"/>
    <w:rsid w:val="003B186E"/>
    <w:rsid w:val="003B1916"/>
    <w:rsid w:val="003B22CC"/>
    <w:rsid w:val="003B2965"/>
    <w:rsid w:val="003B320D"/>
    <w:rsid w:val="003B345B"/>
    <w:rsid w:val="003B345E"/>
    <w:rsid w:val="003B3A19"/>
    <w:rsid w:val="003B3C75"/>
    <w:rsid w:val="003B4FC0"/>
    <w:rsid w:val="003B5339"/>
    <w:rsid w:val="003B570D"/>
    <w:rsid w:val="003B5C70"/>
    <w:rsid w:val="003B64ED"/>
    <w:rsid w:val="003B68A7"/>
    <w:rsid w:val="003B69FA"/>
    <w:rsid w:val="003B6FD4"/>
    <w:rsid w:val="003B71BE"/>
    <w:rsid w:val="003C01D3"/>
    <w:rsid w:val="003C1410"/>
    <w:rsid w:val="003C1FBE"/>
    <w:rsid w:val="003C2149"/>
    <w:rsid w:val="003C2AD5"/>
    <w:rsid w:val="003C2EA7"/>
    <w:rsid w:val="003C3096"/>
    <w:rsid w:val="003C3299"/>
    <w:rsid w:val="003C3636"/>
    <w:rsid w:val="003C3E10"/>
    <w:rsid w:val="003C3EA4"/>
    <w:rsid w:val="003C3EB5"/>
    <w:rsid w:val="003C5103"/>
    <w:rsid w:val="003C5577"/>
    <w:rsid w:val="003C5AB8"/>
    <w:rsid w:val="003C778B"/>
    <w:rsid w:val="003D0423"/>
    <w:rsid w:val="003D0458"/>
    <w:rsid w:val="003D04ED"/>
    <w:rsid w:val="003D0947"/>
    <w:rsid w:val="003D132B"/>
    <w:rsid w:val="003D1479"/>
    <w:rsid w:val="003D185A"/>
    <w:rsid w:val="003D199F"/>
    <w:rsid w:val="003D19A8"/>
    <w:rsid w:val="003D19DE"/>
    <w:rsid w:val="003D1D2D"/>
    <w:rsid w:val="003D1D91"/>
    <w:rsid w:val="003D20C2"/>
    <w:rsid w:val="003D2E6D"/>
    <w:rsid w:val="003D40F4"/>
    <w:rsid w:val="003D45BF"/>
    <w:rsid w:val="003D4B4C"/>
    <w:rsid w:val="003D4BDE"/>
    <w:rsid w:val="003D4C20"/>
    <w:rsid w:val="003D5CD2"/>
    <w:rsid w:val="003D6793"/>
    <w:rsid w:val="003D68FF"/>
    <w:rsid w:val="003D6A37"/>
    <w:rsid w:val="003D6B28"/>
    <w:rsid w:val="003D71A3"/>
    <w:rsid w:val="003D73E3"/>
    <w:rsid w:val="003D764E"/>
    <w:rsid w:val="003D7952"/>
    <w:rsid w:val="003D7969"/>
    <w:rsid w:val="003D7ACA"/>
    <w:rsid w:val="003E0B73"/>
    <w:rsid w:val="003E0F29"/>
    <w:rsid w:val="003E11BC"/>
    <w:rsid w:val="003E1672"/>
    <w:rsid w:val="003E1874"/>
    <w:rsid w:val="003E1DE5"/>
    <w:rsid w:val="003E26A8"/>
    <w:rsid w:val="003E2D46"/>
    <w:rsid w:val="003E2D71"/>
    <w:rsid w:val="003E2F61"/>
    <w:rsid w:val="003E315F"/>
    <w:rsid w:val="003E31F8"/>
    <w:rsid w:val="003E4081"/>
    <w:rsid w:val="003E5135"/>
    <w:rsid w:val="003E51A2"/>
    <w:rsid w:val="003E531F"/>
    <w:rsid w:val="003E5593"/>
    <w:rsid w:val="003E56BD"/>
    <w:rsid w:val="003E58D5"/>
    <w:rsid w:val="003E5AAD"/>
    <w:rsid w:val="003E5BD7"/>
    <w:rsid w:val="003E5CCA"/>
    <w:rsid w:val="003E5D13"/>
    <w:rsid w:val="003E5F8E"/>
    <w:rsid w:val="003E6169"/>
    <w:rsid w:val="003E6170"/>
    <w:rsid w:val="003E6C0D"/>
    <w:rsid w:val="003E7330"/>
    <w:rsid w:val="003E7400"/>
    <w:rsid w:val="003E7581"/>
    <w:rsid w:val="003E7C86"/>
    <w:rsid w:val="003F005F"/>
    <w:rsid w:val="003F00D9"/>
    <w:rsid w:val="003F00ED"/>
    <w:rsid w:val="003F02B7"/>
    <w:rsid w:val="003F0419"/>
    <w:rsid w:val="003F04C8"/>
    <w:rsid w:val="003F0741"/>
    <w:rsid w:val="003F1295"/>
    <w:rsid w:val="003F15F2"/>
    <w:rsid w:val="003F2056"/>
    <w:rsid w:val="003F21F7"/>
    <w:rsid w:val="003F32E9"/>
    <w:rsid w:val="003F33B4"/>
    <w:rsid w:val="003F3D44"/>
    <w:rsid w:val="003F5995"/>
    <w:rsid w:val="003F5C2A"/>
    <w:rsid w:val="003F5E59"/>
    <w:rsid w:val="003F60A7"/>
    <w:rsid w:val="003F6475"/>
    <w:rsid w:val="003F67B8"/>
    <w:rsid w:val="003F6954"/>
    <w:rsid w:val="003F6DAB"/>
    <w:rsid w:val="003F71F4"/>
    <w:rsid w:val="003F79A6"/>
    <w:rsid w:val="003F7B7F"/>
    <w:rsid w:val="003F7FCD"/>
    <w:rsid w:val="0040098E"/>
    <w:rsid w:val="00400F8B"/>
    <w:rsid w:val="00401EDB"/>
    <w:rsid w:val="00402CA6"/>
    <w:rsid w:val="00402CE3"/>
    <w:rsid w:val="004034D0"/>
    <w:rsid w:val="00403D3D"/>
    <w:rsid w:val="00404655"/>
    <w:rsid w:val="004049BA"/>
    <w:rsid w:val="00404AED"/>
    <w:rsid w:val="00404C49"/>
    <w:rsid w:val="0040542C"/>
    <w:rsid w:val="00405531"/>
    <w:rsid w:val="00406072"/>
    <w:rsid w:val="0040614C"/>
    <w:rsid w:val="004067CC"/>
    <w:rsid w:val="004068BA"/>
    <w:rsid w:val="004069E8"/>
    <w:rsid w:val="004079D0"/>
    <w:rsid w:val="00407C99"/>
    <w:rsid w:val="00407F75"/>
    <w:rsid w:val="0041007F"/>
    <w:rsid w:val="0041015D"/>
    <w:rsid w:val="0041113D"/>
    <w:rsid w:val="0041118B"/>
    <w:rsid w:val="00411493"/>
    <w:rsid w:val="004114A7"/>
    <w:rsid w:val="00411657"/>
    <w:rsid w:val="00411B36"/>
    <w:rsid w:val="0041213A"/>
    <w:rsid w:val="00412161"/>
    <w:rsid w:val="004128D9"/>
    <w:rsid w:val="00412BEA"/>
    <w:rsid w:val="00412C7B"/>
    <w:rsid w:val="00412FA8"/>
    <w:rsid w:val="0041355D"/>
    <w:rsid w:val="004138AE"/>
    <w:rsid w:val="00413A44"/>
    <w:rsid w:val="00413D8F"/>
    <w:rsid w:val="00413FDC"/>
    <w:rsid w:val="004143A9"/>
    <w:rsid w:val="0041488F"/>
    <w:rsid w:val="004148FE"/>
    <w:rsid w:val="00414B73"/>
    <w:rsid w:val="00414D79"/>
    <w:rsid w:val="004154B4"/>
    <w:rsid w:val="00415C6D"/>
    <w:rsid w:val="00416098"/>
    <w:rsid w:val="00416586"/>
    <w:rsid w:val="00416A13"/>
    <w:rsid w:val="00420A3F"/>
    <w:rsid w:val="00421008"/>
    <w:rsid w:val="00421AC3"/>
    <w:rsid w:val="00422986"/>
    <w:rsid w:val="0042329D"/>
    <w:rsid w:val="00423A0C"/>
    <w:rsid w:val="00423F2A"/>
    <w:rsid w:val="00424033"/>
    <w:rsid w:val="00424D12"/>
    <w:rsid w:val="00424D20"/>
    <w:rsid w:val="00425D72"/>
    <w:rsid w:val="00426437"/>
    <w:rsid w:val="00426B3A"/>
    <w:rsid w:val="00426B44"/>
    <w:rsid w:val="00426DFF"/>
    <w:rsid w:val="0042777C"/>
    <w:rsid w:val="004278F2"/>
    <w:rsid w:val="00427D8D"/>
    <w:rsid w:val="004306B3"/>
    <w:rsid w:val="004306F8"/>
    <w:rsid w:val="00430D41"/>
    <w:rsid w:val="004310AB"/>
    <w:rsid w:val="0043111A"/>
    <w:rsid w:val="004314AA"/>
    <w:rsid w:val="0043197B"/>
    <w:rsid w:val="004319D3"/>
    <w:rsid w:val="00431A85"/>
    <w:rsid w:val="00431B78"/>
    <w:rsid w:val="00431C64"/>
    <w:rsid w:val="00432D9F"/>
    <w:rsid w:val="0043302D"/>
    <w:rsid w:val="00433109"/>
    <w:rsid w:val="00433976"/>
    <w:rsid w:val="00434025"/>
    <w:rsid w:val="00434557"/>
    <w:rsid w:val="00434B5D"/>
    <w:rsid w:val="00434E2B"/>
    <w:rsid w:val="004352C7"/>
    <w:rsid w:val="00435385"/>
    <w:rsid w:val="00435FA7"/>
    <w:rsid w:val="00436422"/>
    <w:rsid w:val="004365E0"/>
    <w:rsid w:val="00436736"/>
    <w:rsid w:val="00436A59"/>
    <w:rsid w:val="0043719E"/>
    <w:rsid w:val="004372A6"/>
    <w:rsid w:val="00437A98"/>
    <w:rsid w:val="00437C8F"/>
    <w:rsid w:val="00440215"/>
    <w:rsid w:val="00441855"/>
    <w:rsid w:val="00441908"/>
    <w:rsid w:val="00441CC3"/>
    <w:rsid w:val="00441F55"/>
    <w:rsid w:val="0044269A"/>
    <w:rsid w:val="004426A1"/>
    <w:rsid w:val="004429DC"/>
    <w:rsid w:val="00442AEC"/>
    <w:rsid w:val="00442ED3"/>
    <w:rsid w:val="0044322A"/>
    <w:rsid w:val="004433F5"/>
    <w:rsid w:val="00443961"/>
    <w:rsid w:val="0044408E"/>
    <w:rsid w:val="00444EAF"/>
    <w:rsid w:val="0044566F"/>
    <w:rsid w:val="00445D5B"/>
    <w:rsid w:val="00445F1B"/>
    <w:rsid w:val="00446335"/>
    <w:rsid w:val="00446BEE"/>
    <w:rsid w:val="00446F44"/>
    <w:rsid w:val="004477F1"/>
    <w:rsid w:val="00447B91"/>
    <w:rsid w:val="00450599"/>
    <w:rsid w:val="004509FA"/>
    <w:rsid w:val="00450E51"/>
    <w:rsid w:val="00450FCD"/>
    <w:rsid w:val="0045164B"/>
    <w:rsid w:val="00451B61"/>
    <w:rsid w:val="00452668"/>
    <w:rsid w:val="004528A1"/>
    <w:rsid w:val="00452B43"/>
    <w:rsid w:val="00452BF0"/>
    <w:rsid w:val="0045330E"/>
    <w:rsid w:val="0045352F"/>
    <w:rsid w:val="004536A7"/>
    <w:rsid w:val="004549AE"/>
    <w:rsid w:val="00454B62"/>
    <w:rsid w:val="00455137"/>
    <w:rsid w:val="00455733"/>
    <w:rsid w:val="00455766"/>
    <w:rsid w:val="00455B5C"/>
    <w:rsid w:val="00455F2E"/>
    <w:rsid w:val="00456980"/>
    <w:rsid w:val="00457715"/>
    <w:rsid w:val="004577E3"/>
    <w:rsid w:val="00457A27"/>
    <w:rsid w:val="00460156"/>
    <w:rsid w:val="0046037E"/>
    <w:rsid w:val="00460B8E"/>
    <w:rsid w:val="00461116"/>
    <w:rsid w:val="0046129E"/>
    <w:rsid w:val="00462477"/>
    <w:rsid w:val="00462675"/>
    <w:rsid w:val="004627FE"/>
    <w:rsid w:val="0046343E"/>
    <w:rsid w:val="004637B7"/>
    <w:rsid w:val="004643FF"/>
    <w:rsid w:val="00464D8E"/>
    <w:rsid w:val="00464FF0"/>
    <w:rsid w:val="004654F1"/>
    <w:rsid w:val="00465C51"/>
    <w:rsid w:val="004678A4"/>
    <w:rsid w:val="0046793D"/>
    <w:rsid w:val="00467958"/>
    <w:rsid w:val="00467AC8"/>
    <w:rsid w:val="0047108A"/>
    <w:rsid w:val="00471349"/>
    <w:rsid w:val="0047150C"/>
    <w:rsid w:val="00471B45"/>
    <w:rsid w:val="00471D0B"/>
    <w:rsid w:val="00471D52"/>
    <w:rsid w:val="00472942"/>
    <w:rsid w:val="00472E55"/>
    <w:rsid w:val="00472F51"/>
    <w:rsid w:val="00473891"/>
    <w:rsid w:val="00473BC0"/>
    <w:rsid w:val="00473E8E"/>
    <w:rsid w:val="004747C7"/>
    <w:rsid w:val="004747F6"/>
    <w:rsid w:val="00474D98"/>
    <w:rsid w:val="00474F49"/>
    <w:rsid w:val="00475270"/>
    <w:rsid w:val="004756C2"/>
    <w:rsid w:val="00475B0F"/>
    <w:rsid w:val="00475D70"/>
    <w:rsid w:val="00476490"/>
    <w:rsid w:val="00476927"/>
    <w:rsid w:val="004769C4"/>
    <w:rsid w:val="0047727B"/>
    <w:rsid w:val="0047771A"/>
    <w:rsid w:val="0047771F"/>
    <w:rsid w:val="00477739"/>
    <w:rsid w:val="00477A7B"/>
    <w:rsid w:val="00477C4D"/>
    <w:rsid w:val="00477C94"/>
    <w:rsid w:val="0048037F"/>
    <w:rsid w:val="0048081C"/>
    <w:rsid w:val="00480873"/>
    <w:rsid w:val="004809D4"/>
    <w:rsid w:val="0048141E"/>
    <w:rsid w:val="00481A88"/>
    <w:rsid w:val="00481B8F"/>
    <w:rsid w:val="00481BD3"/>
    <w:rsid w:val="00481C56"/>
    <w:rsid w:val="00481D5C"/>
    <w:rsid w:val="004823DF"/>
    <w:rsid w:val="00482586"/>
    <w:rsid w:val="00482874"/>
    <w:rsid w:val="00482B82"/>
    <w:rsid w:val="004832DF"/>
    <w:rsid w:val="0048341A"/>
    <w:rsid w:val="00483633"/>
    <w:rsid w:val="00483CCE"/>
    <w:rsid w:val="004848B3"/>
    <w:rsid w:val="00484B7B"/>
    <w:rsid w:val="00485160"/>
    <w:rsid w:val="00485BB7"/>
    <w:rsid w:val="00485D54"/>
    <w:rsid w:val="0048694B"/>
    <w:rsid w:val="004869BC"/>
    <w:rsid w:val="00486A46"/>
    <w:rsid w:val="00487674"/>
    <w:rsid w:val="0049032A"/>
    <w:rsid w:val="00490CCC"/>
    <w:rsid w:val="00490D40"/>
    <w:rsid w:val="00491923"/>
    <w:rsid w:val="00492041"/>
    <w:rsid w:val="0049208C"/>
    <w:rsid w:val="00492096"/>
    <w:rsid w:val="004921E1"/>
    <w:rsid w:val="0049235C"/>
    <w:rsid w:val="0049243E"/>
    <w:rsid w:val="00492B61"/>
    <w:rsid w:val="00492B6E"/>
    <w:rsid w:val="00493F7F"/>
    <w:rsid w:val="00494A3E"/>
    <w:rsid w:val="00494B72"/>
    <w:rsid w:val="00494D41"/>
    <w:rsid w:val="00494F73"/>
    <w:rsid w:val="0049515D"/>
    <w:rsid w:val="00495349"/>
    <w:rsid w:val="00495692"/>
    <w:rsid w:val="00495C60"/>
    <w:rsid w:val="00496115"/>
    <w:rsid w:val="004968BD"/>
    <w:rsid w:val="0049735B"/>
    <w:rsid w:val="0049790D"/>
    <w:rsid w:val="004A0040"/>
    <w:rsid w:val="004A0424"/>
    <w:rsid w:val="004A0D29"/>
    <w:rsid w:val="004A127C"/>
    <w:rsid w:val="004A142F"/>
    <w:rsid w:val="004A147B"/>
    <w:rsid w:val="004A22E9"/>
    <w:rsid w:val="004A2303"/>
    <w:rsid w:val="004A2A6B"/>
    <w:rsid w:val="004A2FB5"/>
    <w:rsid w:val="004A3028"/>
    <w:rsid w:val="004A3226"/>
    <w:rsid w:val="004A3308"/>
    <w:rsid w:val="004A3E14"/>
    <w:rsid w:val="004A4162"/>
    <w:rsid w:val="004A5162"/>
    <w:rsid w:val="004A549E"/>
    <w:rsid w:val="004A581A"/>
    <w:rsid w:val="004A5BC3"/>
    <w:rsid w:val="004A5DF9"/>
    <w:rsid w:val="004A5F36"/>
    <w:rsid w:val="004A6C0A"/>
    <w:rsid w:val="004A7458"/>
    <w:rsid w:val="004A7477"/>
    <w:rsid w:val="004A75F9"/>
    <w:rsid w:val="004A7773"/>
    <w:rsid w:val="004A7975"/>
    <w:rsid w:val="004A7B6C"/>
    <w:rsid w:val="004B042D"/>
    <w:rsid w:val="004B0547"/>
    <w:rsid w:val="004B0939"/>
    <w:rsid w:val="004B11D3"/>
    <w:rsid w:val="004B185C"/>
    <w:rsid w:val="004B1A02"/>
    <w:rsid w:val="004B1F64"/>
    <w:rsid w:val="004B28C6"/>
    <w:rsid w:val="004B2A45"/>
    <w:rsid w:val="004B2EBB"/>
    <w:rsid w:val="004B321F"/>
    <w:rsid w:val="004B3647"/>
    <w:rsid w:val="004B3998"/>
    <w:rsid w:val="004B3A4A"/>
    <w:rsid w:val="004B3AEE"/>
    <w:rsid w:val="004B4589"/>
    <w:rsid w:val="004B4B6E"/>
    <w:rsid w:val="004B4E3E"/>
    <w:rsid w:val="004B51AC"/>
    <w:rsid w:val="004B5327"/>
    <w:rsid w:val="004B57EE"/>
    <w:rsid w:val="004B71F0"/>
    <w:rsid w:val="004B7D38"/>
    <w:rsid w:val="004C04A3"/>
    <w:rsid w:val="004C0595"/>
    <w:rsid w:val="004C06F6"/>
    <w:rsid w:val="004C0876"/>
    <w:rsid w:val="004C0C5B"/>
    <w:rsid w:val="004C1270"/>
    <w:rsid w:val="004C16BE"/>
    <w:rsid w:val="004C1D00"/>
    <w:rsid w:val="004C2094"/>
    <w:rsid w:val="004C21C9"/>
    <w:rsid w:val="004C251E"/>
    <w:rsid w:val="004C2B49"/>
    <w:rsid w:val="004C30A1"/>
    <w:rsid w:val="004C379D"/>
    <w:rsid w:val="004C4170"/>
    <w:rsid w:val="004C45CC"/>
    <w:rsid w:val="004C477B"/>
    <w:rsid w:val="004C4862"/>
    <w:rsid w:val="004C5418"/>
    <w:rsid w:val="004C5833"/>
    <w:rsid w:val="004C612B"/>
    <w:rsid w:val="004C628D"/>
    <w:rsid w:val="004C6838"/>
    <w:rsid w:val="004C6E43"/>
    <w:rsid w:val="004C7336"/>
    <w:rsid w:val="004C73BA"/>
    <w:rsid w:val="004C7444"/>
    <w:rsid w:val="004C7477"/>
    <w:rsid w:val="004C761E"/>
    <w:rsid w:val="004C7CC2"/>
    <w:rsid w:val="004D00D0"/>
    <w:rsid w:val="004D014E"/>
    <w:rsid w:val="004D0435"/>
    <w:rsid w:val="004D05B0"/>
    <w:rsid w:val="004D0B71"/>
    <w:rsid w:val="004D0B73"/>
    <w:rsid w:val="004D0C71"/>
    <w:rsid w:val="004D0CB0"/>
    <w:rsid w:val="004D1186"/>
    <w:rsid w:val="004D1211"/>
    <w:rsid w:val="004D1CC1"/>
    <w:rsid w:val="004D2C6F"/>
    <w:rsid w:val="004D2EC9"/>
    <w:rsid w:val="004D39EC"/>
    <w:rsid w:val="004D3F3D"/>
    <w:rsid w:val="004D41BD"/>
    <w:rsid w:val="004D477E"/>
    <w:rsid w:val="004D4CF2"/>
    <w:rsid w:val="004D4F9B"/>
    <w:rsid w:val="004D5051"/>
    <w:rsid w:val="004D517C"/>
    <w:rsid w:val="004D579A"/>
    <w:rsid w:val="004D6333"/>
    <w:rsid w:val="004D6C12"/>
    <w:rsid w:val="004D71F2"/>
    <w:rsid w:val="004D7273"/>
    <w:rsid w:val="004D73A8"/>
    <w:rsid w:val="004D7DE3"/>
    <w:rsid w:val="004E0C05"/>
    <w:rsid w:val="004E0C2D"/>
    <w:rsid w:val="004E0D54"/>
    <w:rsid w:val="004E1276"/>
    <w:rsid w:val="004E12E7"/>
    <w:rsid w:val="004E17E0"/>
    <w:rsid w:val="004E1D2B"/>
    <w:rsid w:val="004E1D3C"/>
    <w:rsid w:val="004E1DFE"/>
    <w:rsid w:val="004E2146"/>
    <w:rsid w:val="004E2383"/>
    <w:rsid w:val="004E2E32"/>
    <w:rsid w:val="004E3A1C"/>
    <w:rsid w:val="004E40A3"/>
    <w:rsid w:val="004E4585"/>
    <w:rsid w:val="004E496E"/>
    <w:rsid w:val="004E4B87"/>
    <w:rsid w:val="004E4C42"/>
    <w:rsid w:val="004E4C50"/>
    <w:rsid w:val="004E4CF4"/>
    <w:rsid w:val="004E530B"/>
    <w:rsid w:val="004E5846"/>
    <w:rsid w:val="004E58D2"/>
    <w:rsid w:val="004E59D7"/>
    <w:rsid w:val="004E5B19"/>
    <w:rsid w:val="004E5BBB"/>
    <w:rsid w:val="004E662E"/>
    <w:rsid w:val="004E6C3B"/>
    <w:rsid w:val="004E728C"/>
    <w:rsid w:val="004E75A5"/>
    <w:rsid w:val="004E798C"/>
    <w:rsid w:val="004F0016"/>
    <w:rsid w:val="004F0407"/>
    <w:rsid w:val="004F1AA8"/>
    <w:rsid w:val="004F253E"/>
    <w:rsid w:val="004F27CD"/>
    <w:rsid w:val="004F2B2E"/>
    <w:rsid w:val="004F2F64"/>
    <w:rsid w:val="004F30C9"/>
    <w:rsid w:val="004F3A75"/>
    <w:rsid w:val="004F4900"/>
    <w:rsid w:val="004F4BB1"/>
    <w:rsid w:val="004F4D86"/>
    <w:rsid w:val="004F4EAC"/>
    <w:rsid w:val="004F4FC5"/>
    <w:rsid w:val="004F51A9"/>
    <w:rsid w:val="004F5305"/>
    <w:rsid w:val="004F5550"/>
    <w:rsid w:val="004F5727"/>
    <w:rsid w:val="004F5A14"/>
    <w:rsid w:val="004F7008"/>
    <w:rsid w:val="004F713F"/>
    <w:rsid w:val="004F79AE"/>
    <w:rsid w:val="00500083"/>
    <w:rsid w:val="00500CB3"/>
    <w:rsid w:val="00501E99"/>
    <w:rsid w:val="005028C7"/>
    <w:rsid w:val="00502FC4"/>
    <w:rsid w:val="00503033"/>
    <w:rsid w:val="00503390"/>
    <w:rsid w:val="00503508"/>
    <w:rsid w:val="00503825"/>
    <w:rsid w:val="00503EDC"/>
    <w:rsid w:val="005043EF"/>
    <w:rsid w:val="005048F3"/>
    <w:rsid w:val="00504E3B"/>
    <w:rsid w:val="00505012"/>
    <w:rsid w:val="005053CE"/>
    <w:rsid w:val="00505423"/>
    <w:rsid w:val="00505AD6"/>
    <w:rsid w:val="0050668D"/>
    <w:rsid w:val="0050766B"/>
    <w:rsid w:val="005076C9"/>
    <w:rsid w:val="005079C0"/>
    <w:rsid w:val="00507C25"/>
    <w:rsid w:val="00507C9E"/>
    <w:rsid w:val="00510416"/>
    <w:rsid w:val="0051096B"/>
    <w:rsid w:val="00510D3D"/>
    <w:rsid w:val="00511CD0"/>
    <w:rsid w:val="0051222B"/>
    <w:rsid w:val="00512263"/>
    <w:rsid w:val="0051347A"/>
    <w:rsid w:val="005134A2"/>
    <w:rsid w:val="005137B2"/>
    <w:rsid w:val="0051389E"/>
    <w:rsid w:val="00513C62"/>
    <w:rsid w:val="00513F64"/>
    <w:rsid w:val="0051410F"/>
    <w:rsid w:val="00514D44"/>
    <w:rsid w:val="005152C4"/>
    <w:rsid w:val="00515688"/>
    <w:rsid w:val="005157AF"/>
    <w:rsid w:val="00515930"/>
    <w:rsid w:val="00515CEF"/>
    <w:rsid w:val="00515D05"/>
    <w:rsid w:val="005162DE"/>
    <w:rsid w:val="00516EDF"/>
    <w:rsid w:val="005175C0"/>
    <w:rsid w:val="00520147"/>
    <w:rsid w:val="005203BA"/>
    <w:rsid w:val="00520DDF"/>
    <w:rsid w:val="0052171E"/>
    <w:rsid w:val="00521CEE"/>
    <w:rsid w:val="00522081"/>
    <w:rsid w:val="0052264D"/>
    <w:rsid w:val="00522C61"/>
    <w:rsid w:val="00523912"/>
    <w:rsid w:val="005243E7"/>
    <w:rsid w:val="00524CD2"/>
    <w:rsid w:val="00525007"/>
    <w:rsid w:val="005250F5"/>
    <w:rsid w:val="00525BA8"/>
    <w:rsid w:val="00525D6E"/>
    <w:rsid w:val="0052661F"/>
    <w:rsid w:val="005266FA"/>
    <w:rsid w:val="0052673A"/>
    <w:rsid w:val="0052687E"/>
    <w:rsid w:val="00526C38"/>
    <w:rsid w:val="0052786D"/>
    <w:rsid w:val="00527C02"/>
    <w:rsid w:val="005302B0"/>
    <w:rsid w:val="00530CBA"/>
    <w:rsid w:val="00531670"/>
    <w:rsid w:val="00531D7F"/>
    <w:rsid w:val="00531F98"/>
    <w:rsid w:val="005321E6"/>
    <w:rsid w:val="00533A6E"/>
    <w:rsid w:val="00533DAB"/>
    <w:rsid w:val="00534077"/>
    <w:rsid w:val="00534574"/>
    <w:rsid w:val="005347E5"/>
    <w:rsid w:val="0053528F"/>
    <w:rsid w:val="00535803"/>
    <w:rsid w:val="00536173"/>
    <w:rsid w:val="00536493"/>
    <w:rsid w:val="00536998"/>
    <w:rsid w:val="005369B4"/>
    <w:rsid w:val="00536DE4"/>
    <w:rsid w:val="005370D7"/>
    <w:rsid w:val="005378BB"/>
    <w:rsid w:val="0054021B"/>
    <w:rsid w:val="0054033E"/>
    <w:rsid w:val="005403AB"/>
    <w:rsid w:val="0054043B"/>
    <w:rsid w:val="00540B30"/>
    <w:rsid w:val="00540CCB"/>
    <w:rsid w:val="00540D6C"/>
    <w:rsid w:val="0054102A"/>
    <w:rsid w:val="00541169"/>
    <w:rsid w:val="00541B4F"/>
    <w:rsid w:val="00541C98"/>
    <w:rsid w:val="0054217D"/>
    <w:rsid w:val="005422D0"/>
    <w:rsid w:val="00542351"/>
    <w:rsid w:val="005426D8"/>
    <w:rsid w:val="00542726"/>
    <w:rsid w:val="005427AB"/>
    <w:rsid w:val="00542F11"/>
    <w:rsid w:val="00543350"/>
    <w:rsid w:val="005434F6"/>
    <w:rsid w:val="00544D45"/>
    <w:rsid w:val="00544D4C"/>
    <w:rsid w:val="00545C4D"/>
    <w:rsid w:val="00545C8B"/>
    <w:rsid w:val="005462E0"/>
    <w:rsid w:val="0054721B"/>
    <w:rsid w:val="00547592"/>
    <w:rsid w:val="00550345"/>
    <w:rsid w:val="005506B6"/>
    <w:rsid w:val="005507B5"/>
    <w:rsid w:val="00551738"/>
    <w:rsid w:val="00551969"/>
    <w:rsid w:val="00552379"/>
    <w:rsid w:val="005523CC"/>
    <w:rsid w:val="00552518"/>
    <w:rsid w:val="005532A8"/>
    <w:rsid w:val="00553859"/>
    <w:rsid w:val="005548C5"/>
    <w:rsid w:val="00554A4F"/>
    <w:rsid w:val="00554B85"/>
    <w:rsid w:val="0055510F"/>
    <w:rsid w:val="005557FE"/>
    <w:rsid w:val="00555A62"/>
    <w:rsid w:val="00555C39"/>
    <w:rsid w:val="00556008"/>
    <w:rsid w:val="00556046"/>
    <w:rsid w:val="0055632A"/>
    <w:rsid w:val="005566C3"/>
    <w:rsid w:val="00557000"/>
    <w:rsid w:val="005572CF"/>
    <w:rsid w:val="005575BB"/>
    <w:rsid w:val="00557C52"/>
    <w:rsid w:val="00557E87"/>
    <w:rsid w:val="00560835"/>
    <w:rsid w:val="00560BCC"/>
    <w:rsid w:val="00560BDB"/>
    <w:rsid w:val="00561AE4"/>
    <w:rsid w:val="00562D4E"/>
    <w:rsid w:val="00563F0B"/>
    <w:rsid w:val="005641EF"/>
    <w:rsid w:val="005658EE"/>
    <w:rsid w:val="00565AD6"/>
    <w:rsid w:val="00565EE8"/>
    <w:rsid w:val="005661D8"/>
    <w:rsid w:val="005664F2"/>
    <w:rsid w:val="0056731C"/>
    <w:rsid w:val="0056799A"/>
    <w:rsid w:val="0057028A"/>
    <w:rsid w:val="005702EF"/>
    <w:rsid w:val="00570685"/>
    <w:rsid w:val="00570A57"/>
    <w:rsid w:val="00570A5E"/>
    <w:rsid w:val="00570B5D"/>
    <w:rsid w:val="00570B8E"/>
    <w:rsid w:val="00570D42"/>
    <w:rsid w:val="00571429"/>
    <w:rsid w:val="00572262"/>
    <w:rsid w:val="00572458"/>
    <w:rsid w:val="00572E0F"/>
    <w:rsid w:val="00572F36"/>
    <w:rsid w:val="0057326D"/>
    <w:rsid w:val="005736D1"/>
    <w:rsid w:val="00573DA3"/>
    <w:rsid w:val="00573F56"/>
    <w:rsid w:val="0057445D"/>
    <w:rsid w:val="00574ED9"/>
    <w:rsid w:val="0057531C"/>
    <w:rsid w:val="0057537D"/>
    <w:rsid w:val="00575707"/>
    <w:rsid w:val="00575737"/>
    <w:rsid w:val="0057605E"/>
    <w:rsid w:val="0057636B"/>
    <w:rsid w:val="00576443"/>
    <w:rsid w:val="0057697C"/>
    <w:rsid w:val="00577137"/>
    <w:rsid w:val="005778E1"/>
    <w:rsid w:val="005802A1"/>
    <w:rsid w:val="00580456"/>
    <w:rsid w:val="00580736"/>
    <w:rsid w:val="00581490"/>
    <w:rsid w:val="00581496"/>
    <w:rsid w:val="00581570"/>
    <w:rsid w:val="005823CD"/>
    <w:rsid w:val="00583228"/>
    <w:rsid w:val="005835B6"/>
    <w:rsid w:val="00583715"/>
    <w:rsid w:val="005839BF"/>
    <w:rsid w:val="00583C53"/>
    <w:rsid w:val="00583DCB"/>
    <w:rsid w:val="00583EC9"/>
    <w:rsid w:val="0058402D"/>
    <w:rsid w:val="005843BC"/>
    <w:rsid w:val="005844AE"/>
    <w:rsid w:val="00584825"/>
    <w:rsid w:val="00585399"/>
    <w:rsid w:val="00585C29"/>
    <w:rsid w:val="00586056"/>
    <w:rsid w:val="005866E7"/>
    <w:rsid w:val="005869CF"/>
    <w:rsid w:val="00586E80"/>
    <w:rsid w:val="00586ECD"/>
    <w:rsid w:val="005871C6"/>
    <w:rsid w:val="00587725"/>
    <w:rsid w:val="00587BBA"/>
    <w:rsid w:val="00587C3F"/>
    <w:rsid w:val="00587FA6"/>
    <w:rsid w:val="005905F7"/>
    <w:rsid w:val="00590976"/>
    <w:rsid w:val="0059129B"/>
    <w:rsid w:val="00593128"/>
    <w:rsid w:val="0059328B"/>
    <w:rsid w:val="0059342C"/>
    <w:rsid w:val="00593A00"/>
    <w:rsid w:val="00593A51"/>
    <w:rsid w:val="00593C5A"/>
    <w:rsid w:val="00594475"/>
    <w:rsid w:val="0059455F"/>
    <w:rsid w:val="005947E4"/>
    <w:rsid w:val="0059488D"/>
    <w:rsid w:val="00595686"/>
    <w:rsid w:val="00595753"/>
    <w:rsid w:val="00595A59"/>
    <w:rsid w:val="00595D15"/>
    <w:rsid w:val="00595F23"/>
    <w:rsid w:val="0059621B"/>
    <w:rsid w:val="00596745"/>
    <w:rsid w:val="00596846"/>
    <w:rsid w:val="00596995"/>
    <w:rsid w:val="005971B2"/>
    <w:rsid w:val="00597976"/>
    <w:rsid w:val="00597A70"/>
    <w:rsid w:val="00597C28"/>
    <w:rsid w:val="005A03BD"/>
    <w:rsid w:val="005A0A45"/>
    <w:rsid w:val="005A185F"/>
    <w:rsid w:val="005A1F65"/>
    <w:rsid w:val="005A2014"/>
    <w:rsid w:val="005A2B0C"/>
    <w:rsid w:val="005A2B6C"/>
    <w:rsid w:val="005A3CEF"/>
    <w:rsid w:val="005A4334"/>
    <w:rsid w:val="005A484B"/>
    <w:rsid w:val="005A4E67"/>
    <w:rsid w:val="005A56F3"/>
    <w:rsid w:val="005A5744"/>
    <w:rsid w:val="005A5E36"/>
    <w:rsid w:val="005A6993"/>
    <w:rsid w:val="005A6C24"/>
    <w:rsid w:val="005A7556"/>
    <w:rsid w:val="005A78BB"/>
    <w:rsid w:val="005B04A0"/>
    <w:rsid w:val="005B0A81"/>
    <w:rsid w:val="005B0C41"/>
    <w:rsid w:val="005B1149"/>
    <w:rsid w:val="005B12C4"/>
    <w:rsid w:val="005B1A48"/>
    <w:rsid w:val="005B27F9"/>
    <w:rsid w:val="005B2C2F"/>
    <w:rsid w:val="005B3246"/>
    <w:rsid w:val="005B334B"/>
    <w:rsid w:val="005B3CB9"/>
    <w:rsid w:val="005B3ED6"/>
    <w:rsid w:val="005B47C4"/>
    <w:rsid w:val="005B4D53"/>
    <w:rsid w:val="005B56F6"/>
    <w:rsid w:val="005B5BB2"/>
    <w:rsid w:val="005B5F32"/>
    <w:rsid w:val="005B5FDE"/>
    <w:rsid w:val="005B6085"/>
    <w:rsid w:val="005B6F99"/>
    <w:rsid w:val="005B7852"/>
    <w:rsid w:val="005B7BF4"/>
    <w:rsid w:val="005B7C21"/>
    <w:rsid w:val="005B7FDA"/>
    <w:rsid w:val="005C043A"/>
    <w:rsid w:val="005C06C3"/>
    <w:rsid w:val="005C0A0A"/>
    <w:rsid w:val="005C0E8F"/>
    <w:rsid w:val="005C0F0A"/>
    <w:rsid w:val="005C1571"/>
    <w:rsid w:val="005C2E75"/>
    <w:rsid w:val="005C3072"/>
    <w:rsid w:val="005C325D"/>
    <w:rsid w:val="005C3317"/>
    <w:rsid w:val="005C3408"/>
    <w:rsid w:val="005C377B"/>
    <w:rsid w:val="005C37BF"/>
    <w:rsid w:val="005C3898"/>
    <w:rsid w:val="005C3CA2"/>
    <w:rsid w:val="005C4A73"/>
    <w:rsid w:val="005C4CD2"/>
    <w:rsid w:val="005C5049"/>
    <w:rsid w:val="005C5392"/>
    <w:rsid w:val="005C5CB2"/>
    <w:rsid w:val="005C642B"/>
    <w:rsid w:val="005C6603"/>
    <w:rsid w:val="005C67BE"/>
    <w:rsid w:val="005C6D71"/>
    <w:rsid w:val="005C6EF8"/>
    <w:rsid w:val="005C74B0"/>
    <w:rsid w:val="005C79E4"/>
    <w:rsid w:val="005D0823"/>
    <w:rsid w:val="005D0854"/>
    <w:rsid w:val="005D0D0B"/>
    <w:rsid w:val="005D0EF9"/>
    <w:rsid w:val="005D10E3"/>
    <w:rsid w:val="005D1B7E"/>
    <w:rsid w:val="005D24CA"/>
    <w:rsid w:val="005D2562"/>
    <w:rsid w:val="005D2D32"/>
    <w:rsid w:val="005D3847"/>
    <w:rsid w:val="005D3A83"/>
    <w:rsid w:val="005D3D1A"/>
    <w:rsid w:val="005D48AC"/>
    <w:rsid w:val="005D5006"/>
    <w:rsid w:val="005D52E4"/>
    <w:rsid w:val="005D628D"/>
    <w:rsid w:val="005D6AF9"/>
    <w:rsid w:val="005D7185"/>
    <w:rsid w:val="005D72E0"/>
    <w:rsid w:val="005D7732"/>
    <w:rsid w:val="005E015D"/>
    <w:rsid w:val="005E09D8"/>
    <w:rsid w:val="005E11ED"/>
    <w:rsid w:val="005E1939"/>
    <w:rsid w:val="005E1C28"/>
    <w:rsid w:val="005E3808"/>
    <w:rsid w:val="005E38BA"/>
    <w:rsid w:val="005E3937"/>
    <w:rsid w:val="005E3EFE"/>
    <w:rsid w:val="005E42F9"/>
    <w:rsid w:val="005E430A"/>
    <w:rsid w:val="005E47E9"/>
    <w:rsid w:val="005E4860"/>
    <w:rsid w:val="005E4896"/>
    <w:rsid w:val="005E55AA"/>
    <w:rsid w:val="005E5854"/>
    <w:rsid w:val="005E5D84"/>
    <w:rsid w:val="005E60CE"/>
    <w:rsid w:val="005E65F0"/>
    <w:rsid w:val="005E6862"/>
    <w:rsid w:val="005E6C89"/>
    <w:rsid w:val="005E766D"/>
    <w:rsid w:val="005F070E"/>
    <w:rsid w:val="005F0965"/>
    <w:rsid w:val="005F1009"/>
    <w:rsid w:val="005F1629"/>
    <w:rsid w:val="005F193C"/>
    <w:rsid w:val="005F1ACA"/>
    <w:rsid w:val="005F1B4C"/>
    <w:rsid w:val="005F1D1A"/>
    <w:rsid w:val="005F2962"/>
    <w:rsid w:val="005F2E06"/>
    <w:rsid w:val="005F2EA9"/>
    <w:rsid w:val="005F329F"/>
    <w:rsid w:val="005F353D"/>
    <w:rsid w:val="005F38E9"/>
    <w:rsid w:val="005F417A"/>
    <w:rsid w:val="005F48F0"/>
    <w:rsid w:val="005F4EBA"/>
    <w:rsid w:val="005F5CE4"/>
    <w:rsid w:val="005F5E85"/>
    <w:rsid w:val="005F7038"/>
    <w:rsid w:val="005F7196"/>
    <w:rsid w:val="005F79BA"/>
    <w:rsid w:val="00600203"/>
    <w:rsid w:val="0060050A"/>
    <w:rsid w:val="00600A03"/>
    <w:rsid w:val="00600E9C"/>
    <w:rsid w:val="00601027"/>
    <w:rsid w:val="006011B2"/>
    <w:rsid w:val="00601736"/>
    <w:rsid w:val="00601B68"/>
    <w:rsid w:val="0060201B"/>
    <w:rsid w:val="0060268E"/>
    <w:rsid w:val="00602851"/>
    <w:rsid w:val="00602BC9"/>
    <w:rsid w:val="00602CB7"/>
    <w:rsid w:val="00603679"/>
    <w:rsid w:val="00603B67"/>
    <w:rsid w:val="00604377"/>
    <w:rsid w:val="00604800"/>
    <w:rsid w:val="00604AFD"/>
    <w:rsid w:val="0060553A"/>
    <w:rsid w:val="00607506"/>
    <w:rsid w:val="0060758F"/>
    <w:rsid w:val="006075D7"/>
    <w:rsid w:val="00607703"/>
    <w:rsid w:val="006077A7"/>
    <w:rsid w:val="00607B91"/>
    <w:rsid w:val="00607E74"/>
    <w:rsid w:val="00607F5B"/>
    <w:rsid w:val="00610DB0"/>
    <w:rsid w:val="00610F73"/>
    <w:rsid w:val="00611B76"/>
    <w:rsid w:val="00611D42"/>
    <w:rsid w:val="00611DB8"/>
    <w:rsid w:val="00612A3A"/>
    <w:rsid w:val="00612D21"/>
    <w:rsid w:val="0061339B"/>
    <w:rsid w:val="0061384C"/>
    <w:rsid w:val="0061398D"/>
    <w:rsid w:val="0061403C"/>
    <w:rsid w:val="0061560E"/>
    <w:rsid w:val="00616274"/>
    <w:rsid w:val="006167B5"/>
    <w:rsid w:val="0061688A"/>
    <w:rsid w:val="00616952"/>
    <w:rsid w:val="00617F7A"/>
    <w:rsid w:val="0062072E"/>
    <w:rsid w:val="00620990"/>
    <w:rsid w:val="00620BAC"/>
    <w:rsid w:val="006219B5"/>
    <w:rsid w:val="00621F16"/>
    <w:rsid w:val="00621FB0"/>
    <w:rsid w:val="006220EF"/>
    <w:rsid w:val="00622509"/>
    <w:rsid w:val="0062253D"/>
    <w:rsid w:val="0062262B"/>
    <w:rsid w:val="00622763"/>
    <w:rsid w:val="00622FE6"/>
    <w:rsid w:val="00623695"/>
    <w:rsid w:val="00623714"/>
    <w:rsid w:val="0062374C"/>
    <w:rsid w:val="0062384D"/>
    <w:rsid w:val="00624F8F"/>
    <w:rsid w:val="00625991"/>
    <w:rsid w:val="0062614C"/>
    <w:rsid w:val="00626AEC"/>
    <w:rsid w:val="00626BA7"/>
    <w:rsid w:val="00626EE3"/>
    <w:rsid w:val="00627646"/>
    <w:rsid w:val="00627ACB"/>
    <w:rsid w:val="00627D35"/>
    <w:rsid w:val="00627E04"/>
    <w:rsid w:val="00630184"/>
    <w:rsid w:val="0063065A"/>
    <w:rsid w:val="00630CE5"/>
    <w:rsid w:val="00630E21"/>
    <w:rsid w:val="00630E5A"/>
    <w:rsid w:val="00630EC5"/>
    <w:rsid w:val="00631357"/>
    <w:rsid w:val="00631568"/>
    <w:rsid w:val="006318F9"/>
    <w:rsid w:val="00631DFB"/>
    <w:rsid w:val="006323FC"/>
    <w:rsid w:val="006333AF"/>
    <w:rsid w:val="00633D3E"/>
    <w:rsid w:val="00634089"/>
    <w:rsid w:val="0063474D"/>
    <w:rsid w:val="00634D53"/>
    <w:rsid w:val="006354FD"/>
    <w:rsid w:val="00635559"/>
    <w:rsid w:val="00635662"/>
    <w:rsid w:val="00635BEA"/>
    <w:rsid w:val="006362EE"/>
    <w:rsid w:val="00636C7A"/>
    <w:rsid w:val="00636CCF"/>
    <w:rsid w:val="006372FF"/>
    <w:rsid w:val="006373A9"/>
    <w:rsid w:val="00637401"/>
    <w:rsid w:val="006376D5"/>
    <w:rsid w:val="0064127B"/>
    <w:rsid w:val="00641E03"/>
    <w:rsid w:val="0064215A"/>
    <w:rsid w:val="006421A0"/>
    <w:rsid w:val="006426D8"/>
    <w:rsid w:val="00642DC6"/>
    <w:rsid w:val="006430DD"/>
    <w:rsid w:val="00643632"/>
    <w:rsid w:val="00643E62"/>
    <w:rsid w:val="00643E97"/>
    <w:rsid w:val="006447A2"/>
    <w:rsid w:val="006452FD"/>
    <w:rsid w:val="006454CA"/>
    <w:rsid w:val="006457D7"/>
    <w:rsid w:val="00645C07"/>
    <w:rsid w:val="00645F55"/>
    <w:rsid w:val="00645FEF"/>
    <w:rsid w:val="00646069"/>
    <w:rsid w:val="0064638B"/>
    <w:rsid w:val="00646C77"/>
    <w:rsid w:val="006471B1"/>
    <w:rsid w:val="006474C2"/>
    <w:rsid w:val="00647650"/>
    <w:rsid w:val="00651878"/>
    <w:rsid w:val="00651995"/>
    <w:rsid w:val="00651B4B"/>
    <w:rsid w:val="0065203C"/>
    <w:rsid w:val="006522BF"/>
    <w:rsid w:val="00652469"/>
    <w:rsid w:val="0065247C"/>
    <w:rsid w:val="00652982"/>
    <w:rsid w:val="00652B65"/>
    <w:rsid w:val="00652F21"/>
    <w:rsid w:val="00653128"/>
    <w:rsid w:val="006531EE"/>
    <w:rsid w:val="00653232"/>
    <w:rsid w:val="006534A2"/>
    <w:rsid w:val="00653950"/>
    <w:rsid w:val="00653CE1"/>
    <w:rsid w:val="00653D6D"/>
    <w:rsid w:val="00653DB8"/>
    <w:rsid w:val="00653E22"/>
    <w:rsid w:val="006541CE"/>
    <w:rsid w:val="00654447"/>
    <w:rsid w:val="00654B56"/>
    <w:rsid w:val="00654E61"/>
    <w:rsid w:val="00655171"/>
    <w:rsid w:val="0065542C"/>
    <w:rsid w:val="006555C4"/>
    <w:rsid w:val="0065638D"/>
    <w:rsid w:val="0065726E"/>
    <w:rsid w:val="00657AEC"/>
    <w:rsid w:val="00660126"/>
    <w:rsid w:val="00660BD8"/>
    <w:rsid w:val="006616FF"/>
    <w:rsid w:val="00661832"/>
    <w:rsid w:val="00661C42"/>
    <w:rsid w:val="00662228"/>
    <w:rsid w:val="00662D80"/>
    <w:rsid w:val="0066325B"/>
    <w:rsid w:val="006637A0"/>
    <w:rsid w:val="00663AF3"/>
    <w:rsid w:val="00663BE2"/>
    <w:rsid w:val="00663CF9"/>
    <w:rsid w:val="0066406B"/>
    <w:rsid w:val="006643A4"/>
    <w:rsid w:val="006644DB"/>
    <w:rsid w:val="0066573E"/>
    <w:rsid w:val="006657D5"/>
    <w:rsid w:val="00665B6A"/>
    <w:rsid w:val="006660B3"/>
    <w:rsid w:val="0066655B"/>
    <w:rsid w:val="006668D4"/>
    <w:rsid w:val="006700EF"/>
    <w:rsid w:val="00670196"/>
    <w:rsid w:val="00670415"/>
    <w:rsid w:val="006709F7"/>
    <w:rsid w:val="006715AF"/>
    <w:rsid w:val="006718A3"/>
    <w:rsid w:val="00671936"/>
    <w:rsid w:val="00671D88"/>
    <w:rsid w:val="00671FBA"/>
    <w:rsid w:val="006720F9"/>
    <w:rsid w:val="00672310"/>
    <w:rsid w:val="006725FA"/>
    <w:rsid w:val="006728E0"/>
    <w:rsid w:val="00673179"/>
    <w:rsid w:val="00673291"/>
    <w:rsid w:val="0067366D"/>
    <w:rsid w:val="006742C4"/>
    <w:rsid w:val="00674404"/>
    <w:rsid w:val="006748F3"/>
    <w:rsid w:val="006750CC"/>
    <w:rsid w:val="00675109"/>
    <w:rsid w:val="00675357"/>
    <w:rsid w:val="00675F52"/>
    <w:rsid w:val="006762EB"/>
    <w:rsid w:val="0067641E"/>
    <w:rsid w:val="0067648D"/>
    <w:rsid w:val="00676EDB"/>
    <w:rsid w:val="00676FCE"/>
    <w:rsid w:val="0067702B"/>
    <w:rsid w:val="006770B8"/>
    <w:rsid w:val="006771F5"/>
    <w:rsid w:val="006775A9"/>
    <w:rsid w:val="006775D7"/>
    <w:rsid w:val="006775DC"/>
    <w:rsid w:val="0068015E"/>
    <w:rsid w:val="006801FD"/>
    <w:rsid w:val="00680E66"/>
    <w:rsid w:val="00681C0C"/>
    <w:rsid w:val="00682107"/>
    <w:rsid w:val="00682B4E"/>
    <w:rsid w:val="00682FA7"/>
    <w:rsid w:val="006831CA"/>
    <w:rsid w:val="00683720"/>
    <w:rsid w:val="006837D3"/>
    <w:rsid w:val="0068392C"/>
    <w:rsid w:val="00683DBB"/>
    <w:rsid w:val="00683EDF"/>
    <w:rsid w:val="006841C5"/>
    <w:rsid w:val="0068557F"/>
    <w:rsid w:val="006856A8"/>
    <w:rsid w:val="00685763"/>
    <w:rsid w:val="00685889"/>
    <w:rsid w:val="00685D7F"/>
    <w:rsid w:val="00686182"/>
    <w:rsid w:val="00686550"/>
    <w:rsid w:val="00686D3C"/>
    <w:rsid w:val="00686E90"/>
    <w:rsid w:val="006877C0"/>
    <w:rsid w:val="00687EA5"/>
    <w:rsid w:val="00690342"/>
    <w:rsid w:val="0069090B"/>
    <w:rsid w:val="00690AD8"/>
    <w:rsid w:val="006911E7"/>
    <w:rsid w:val="006914D9"/>
    <w:rsid w:val="00691782"/>
    <w:rsid w:val="006918E8"/>
    <w:rsid w:val="00691B4E"/>
    <w:rsid w:val="006920DF"/>
    <w:rsid w:val="006925BF"/>
    <w:rsid w:val="00692E14"/>
    <w:rsid w:val="00694B49"/>
    <w:rsid w:val="00694C8D"/>
    <w:rsid w:val="006955AB"/>
    <w:rsid w:val="0069616B"/>
    <w:rsid w:val="006969D3"/>
    <w:rsid w:val="00696A38"/>
    <w:rsid w:val="00696A59"/>
    <w:rsid w:val="00696C1B"/>
    <w:rsid w:val="00696F55"/>
    <w:rsid w:val="00697F29"/>
    <w:rsid w:val="00697F60"/>
    <w:rsid w:val="006A008F"/>
    <w:rsid w:val="006A0767"/>
    <w:rsid w:val="006A07FC"/>
    <w:rsid w:val="006A0A4B"/>
    <w:rsid w:val="006A0EDA"/>
    <w:rsid w:val="006A0F6D"/>
    <w:rsid w:val="006A12C1"/>
    <w:rsid w:val="006A18AB"/>
    <w:rsid w:val="006A1F4A"/>
    <w:rsid w:val="006A24A3"/>
    <w:rsid w:val="006A24AC"/>
    <w:rsid w:val="006A2A56"/>
    <w:rsid w:val="006A2A76"/>
    <w:rsid w:val="006A2F6C"/>
    <w:rsid w:val="006A3266"/>
    <w:rsid w:val="006A3978"/>
    <w:rsid w:val="006A439E"/>
    <w:rsid w:val="006A4763"/>
    <w:rsid w:val="006A49C7"/>
    <w:rsid w:val="006A4CDB"/>
    <w:rsid w:val="006A53A0"/>
    <w:rsid w:val="006A5E46"/>
    <w:rsid w:val="006A667B"/>
    <w:rsid w:val="006A7D25"/>
    <w:rsid w:val="006A7DCD"/>
    <w:rsid w:val="006B0213"/>
    <w:rsid w:val="006B04CE"/>
    <w:rsid w:val="006B04F9"/>
    <w:rsid w:val="006B0A76"/>
    <w:rsid w:val="006B0BF7"/>
    <w:rsid w:val="006B10B1"/>
    <w:rsid w:val="006B12B1"/>
    <w:rsid w:val="006B14CF"/>
    <w:rsid w:val="006B34D9"/>
    <w:rsid w:val="006B3A21"/>
    <w:rsid w:val="006B40DE"/>
    <w:rsid w:val="006B46B8"/>
    <w:rsid w:val="006B46F0"/>
    <w:rsid w:val="006B4CE4"/>
    <w:rsid w:val="006B5039"/>
    <w:rsid w:val="006B5A7F"/>
    <w:rsid w:val="006B65F9"/>
    <w:rsid w:val="006B6F10"/>
    <w:rsid w:val="006B725B"/>
    <w:rsid w:val="006B7407"/>
    <w:rsid w:val="006B76B5"/>
    <w:rsid w:val="006B798B"/>
    <w:rsid w:val="006B7EF9"/>
    <w:rsid w:val="006C002F"/>
    <w:rsid w:val="006C0111"/>
    <w:rsid w:val="006C0CE8"/>
    <w:rsid w:val="006C0D8C"/>
    <w:rsid w:val="006C1224"/>
    <w:rsid w:val="006C14C0"/>
    <w:rsid w:val="006C15ED"/>
    <w:rsid w:val="006C1B71"/>
    <w:rsid w:val="006C2BE4"/>
    <w:rsid w:val="006C2CF6"/>
    <w:rsid w:val="006C2FEB"/>
    <w:rsid w:val="006C4AED"/>
    <w:rsid w:val="006C4DEA"/>
    <w:rsid w:val="006C542D"/>
    <w:rsid w:val="006C54CD"/>
    <w:rsid w:val="006C5A53"/>
    <w:rsid w:val="006C6565"/>
    <w:rsid w:val="006C6680"/>
    <w:rsid w:val="006C673A"/>
    <w:rsid w:val="006C69BD"/>
    <w:rsid w:val="006C6D26"/>
    <w:rsid w:val="006C6EBE"/>
    <w:rsid w:val="006C76D4"/>
    <w:rsid w:val="006C782C"/>
    <w:rsid w:val="006C7AF1"/>
    <w:rsid w:val="006D00A6"/>
    <w:rsid w:val="006D0B1C"/>
    <w:rsid w:val="006D0F42"/>
    <w:rsid w:val="006D0F62"/>
    <w:rsid w:val="006D0F69"/>
    <w:rsid w:val="006D102E"/>
    <w:rsid w:val="006D23E3"/>
    <w:rsid w:val="006D2CAB"/>
    <w:rsid w:val="006D2F1B"/>
    <w:rsid w:val="006D39F4"/>
    <w:rsid w:val="006D435E"/>
    <w:rsid w:val="006D4593"/>
    <w:rsid w:val="006D46B0"/>
    <w:rsid w:val="006D4CF8"/>
    <w:rsid w:val="006D4F58"/>
    <w:rsid w:val="006D566D"/>
    <w:rsid w:val="006D5DC6"/>
    <w:rsid w:val="006D5FE3"/>
    <w:rsid w:val="006D6458"/>
    <w:rsid w:val="006D68FE"/>
    <w:rsid w:val="006D6E4D"/>
    <w:rsid w:val="006D6F25"/>
    <w:rsid w:val="006D75DB"/>
    <w:rsid w:val="006E0203"/>
    <w:rsid w:val="006E0341"/>
    <w:rsid w:val="006E0736"/>
    <w:rsid w:val="006E0784"/>
    <w:rsid w:val="006E0B42"/>
    <w:rsid w:val="006E1F30"/>
    <w:rsid w:val="006E1F4A"/>
    <w:rsid w:val="006E1FB5"/>
    <w:rsid w:val="006E2226"/>
    <w:rsid w:val="006E2784"/>
    <w:rsid w:val="006E3856"/>
    <w:rsid w:val="006E404B"/>
    <w:rsid w:val="006E4261"/>
    <w:rsid w:val="006E454B"/>
    <w:rsid w:val="006E4D1B"/>
    <w:rsid w:val="006E65FE"/>
    <w:rsid w:val="006E6821"/>
    <w:rsid w:val="006E73E8"/>
    <w:rsid w:val="006E7BD3"/>
    <w:rsid w:val="006E7D35"/>
    <w:rsid w:val="006E7E05"/>
    <w:rsid w:val="006F06E2"/>
    <w:rsid w:val="006F0722"/>
    <w:rsid w:val="006F0A0D"/>
    <w:rsid w:val="006F1536"/>
    <w:rsid w:val="006F168D"/>
    <w:rsid w:val="006F2CEF"/>
    <w:rsid w:val="006F2FB4"/>
    <w:rsid w:val="006F339A"/>
    <w:rsid w:val="006F3BE4"/>
    <w:rsid w:val="006F3E22"/>
    <w:rsid w:val="006F3EF3"/>
    <w:rsid w:val="006F4427"/>
    <w:rsid w:val="006F44BA"/>
    <w:rsid w:val="006F4653"/>
    <w:rsid w:val="006F4D9E"/>
    <w:rsid w:val="006F51C0"/>
    <w:rsid w:val="006F533E"/>
    <w:rsid w:val="006F56FE"/>
    <w:rsid w:val="006F58B5"/>
    <w:rsid w:val="006F595A"/>
    <w:rsid w:val="006F5DAC"/>
    <w:rsid w:val="006F78CF"/>
    <w:rsid w:val="006F79CE"/>
    <w:rsid w:val="007003F5"/>
    <w:rsid w:val="007004AD"/>
    <w:rsid w:val="007009E8"/>
    <w:rsid w:val="00700B05"/>
    <w:rsid w:val="00701FA9"/>
    <w:rsid w:val="00703450"/>
    <w:rsid w:val="00704A24"/>
    <w:rsid w:val="00704F0A"/>
    <w:rsid w:val="00705558"/>
    <w:rsid w:val="0070576C"/>
    <w:rsid w:val="00705EC1"/>
    <w:rsid w:val="0070698A"/>
    <w:rsid w:val="00706A13"/>
    <w:rsid w:val="00706C52"/>
    <w:rsid w:val="00707032"/>
    <w:rsid w:val="00707592"/>
    <w:rsid w:val="0070789E"/>
    <w:rsid w:val="00711688"/>
    <w:rsid w:val="00711882"/>
    <w:rsid w:val="00711CC7"/>
    <w:rsid w:val="007120A5"/>
    <w:rsid w:val="00712228"/>
    <w:rsid w:val="00712272"/>
    <w:rsid w:val="0071228D"/>
    <w:rsid w:val="007125FA"/>
    <w:rsid w:val="00712670"/>
    <w:rsid w:val="007126D0"/>
    <w:rsid w:val="00712D81"/>
    <w:rsid w:val="007133A5"/>
    <w:rsid w:val="00713AFA"/>
    <w:rsid w:val="00713E6C"/>
    <w:rsid w:val="00714528"/>
    <w:rsid w:val="007146DB"/>
    <w:rsid w:val="00714EC0"/>
    <w:rsid w:val="0071522B"/>
    <w:rsid w:val="007157F1"/>
    <w:rsid w:val="007165EF"/>
    <w:rsid w:val="00716609"/>
    <w:rsid w:val="0071699B"/>
    <w:rsid w:val="00717490"/>
    <w:rsid w:val="007179E0"/>
    <w:rsid w:val="007203CB"/>
    <w:rsid w:val="00720A3F"/>
    <w:rsid w:val="00720CE7"/>
    <w:rsid w:val="0072118D"/>
    <w:rsid w:val="00721660"/>
    <w:rsid w:val="00721826"/>
    <w:rsid w:val="007219E5"/>
    <w:rsid w:val="0072231E"/>
    <w:rsid w:val="007224FD"/>
    <w:rsid w:val="00723A68"/>
    <w:rsid w:val="00724AE4"/>
    <w:rsid w:val="00724DF8"/>
    <w:rsid w:val="00724FCE"/>
    <w:rsid w:val="007251C2"/>
    <w:rsid w:val="0072575F"/>
    <w:rsid w:val="007276A8"/>
    <w:rsid w:val="00727B36"/>
    <w:rsid w:val="00730306"/>
    <w:rsid w:val="007305ED"/>
    <w:rsid w:val="007313D9"/>
    <w:rsid w:val="0073161B"/>
    <w:rsid w:val="00731895"/>
    <w:rsid w:val="00731E3B"/>
    <w:rsid w:val="00732ACE"/>
    <w:rsid w:val="00732D74"/>
    <w:rsid w:val="00733309"/>
    <w:rsid w:val="00733582"/>
    <w:rsid w:val="007338C8"/>
    <w:rsid w:val="00734EBF"/>
    <w:rsid w:val="00734F1F"/>
    <w:rsid w:val="00734FAE"/>
    <w:rsid w:val="007350C1"/>
    <w:rsid w:val="007351F9"/>
    <w:rsid w:val="00735379"/>
    <w:rsid w:val="0073556E"/>
    <w:rsid w:val="0073595A"/>
    <w:rsid w:val="00735DD4"/>
    <w:rsid w:val="00736557"/>
    <w:rsid w:val="007367E0"/>
    <w:rsid w:val="00736F21"/>
    <w:rsid w:val="00737269"/>
    <w:rsid w:val="007378E7"/>
    <w:rsid w:val="00737E2A"/>
    <w:rsid w:val="00737E7C"/>
    <w:rsid w:val="0074027C"/>
    <w:rsid w:val="007406B1"/>
    <w:rsid w:val="00740A76"/>
    <w:rsid w:val="00740B63"/>
    <w:rsid w:val="00740D91"/>
    <w:rsid w:val="0074222A"/>
    <w:rsid w:val="00742A62"/>
    <w:rsid w:val="007430EA"/>
    <w:rsid w:val="00743382"/>
    <w:rsid w:val="00743B1B"/>
    <w:rsid w:val="00743BA3"/>
    <w:rsid w:val="007442FB"/>
    <w:rsid w:val="0074444E"/>
    <w:rsid w:val="0074465D"/>
    <w:rsid w:val="00744715"/>
    <w:rsid w:val="00744EE1"/>
    <w:rsid w:val="00744EF1"/>
    <w:rsid w:val="00745012"/>
    <w:rsid w:val="007458AE"/>
    <w:rsid w:val="00746067"/>
    <w:rsid w:val="00746803"/>
    <w:rsid w:val="00746FAB"/>
    <w:rsid w:val="0074703B"/>
    <w:rsid w:val="007473C8"/>
    <w:rsid w:val="007478FB"/>
    <w:rsid w:val="00747EA8"/>
    <w:rsid w:val="00747EDD"/>
    <w:rsid w:val="00747FB7"/>
    <w:rsid w:val="00750FAE"/>
    <w:rsid w:val="00751096"/>
    <w:rsid w:val="007512DA"/>
    <w:rsid w:val="00751489"/>
    <w:rsid w:val="007519C3"/>
    <w:rsid w:val="00752013"/>
    <w:rsid w:val="00752931"/>
    <w:rsid w:val="00752DCA"/>
    <w:rsid w:val="00753147"/>
    <w:rsid w:val="00753ED3"/>
    <w:rsid w:val="007541FA"/>
    <w:rsid w:val="0075452B"/>
    <w:rsid w:val="00754558"/>
    <w:rsid w:val="00754B63"/>
    <w:rsid w:val="00754DFE"/>
    <w:rsid w:val="00754F03"/>
    <w:rsid w:val="00754F07"/>
    <w:rsid w:val="00756A71"/>
    <w:rsid w:val="0075775F"/>
    <w:rsid w:val="00757C02"/>
    <w:rsid w:val="00760525"/>
    <w:rsid w:val="00760DF2"/>
    <w:rsid w:val="00761AB7"/>
    <w:rsid w:val="00761E0F"/>
    <w:rsid w:val="0076202D"/>
    <w:rsid w:val="00762426"/>
    <w:rsid w:val="007624BC"/>
    <w:rsid w:val="00762B43"/>
    <w:rsid w:val="00762C35"/>
    <w:rsid w:val="00762FA4"/>
    <w:rsid w:val="007632F6"/>
    <w:rsid w:val="007641D2"/>
    <w:rsid w:val="00764363"/>
    <w:rsid w:val="00765DF1"/>
    <w:rsid w:val="00766535"/>
    <w:rsid w:val="00766566"/>
    <w:rsid w:val="0076756B"/>
    <w:rsid w:val="00767DF8"/>
    <w:rsid w:val="00767E4B"/>
    <w:rsid w:val="007702FA"/>
    <w:rsid w:val="007708DF"/>
    <w:rsid w:val="00770E1C"/>
    <w:rsid w:val="00770EB4"/>
    <w:rsid w:val="00771620"/>
    <w:rsid w:val="00771709"/>
    <w:rsid w:val="00771951"/>
    <w:rsid w:val="00771C80"/>
    <w:rsid w:val="007730D8"/>
    <w:rsid w:val="00773238"/>
    <w:rsid w:val="00773249"/>
    <w:rsid w:val="007732D1"/>
    <w:rsid w:val="00773B49"/>
    <w:rsid w:val="00773BBC"/>
    <w:rsid w:val="00773BEE"/>
    <w:rsid w:val="00773D18"/>
    <w:rsid w:val="00773D20"/>
    <w:rsid w:val="00774A07"/>
    <w:rsid w:val="00774A34"/>
    <w:rsid w:val="00775404"/>
    <w:rsid w:val="00775D61"/>
    <w:rsid w:val="007766EF"/>
    <w:rsid w:val="00776AA3"/>
    <w:rsid w:val="00776F0E"/>
    <w:rsid w:val="0077740A"/>
    <w:rsid w:val="0077799A"/>
    <w:rsid w:val="00777D78"/>
    <w:rsid w:val="00780831"/>
    <w:rsid w:val="00780D67"/>
    <w:rsid w:val="00780FBF"/>
    <w:rsid w:val="00781B9A"/>
    <w:rsid w:val="0078210C"/>
    <w:rsid w:val="00782419"/>
    <w:rsid w:val="0078296D"/>
    <w:rsid w:val="00782A37"/>
    <w:rsid w:val="00782C6E"/>
    <w:rsid w:val="00782D9F"/>
    <w:rsid w:val="00782F76"/>
    <w:rsid w:val="007833D6"/>
    <w:rsid w:val="00785D18"/>
    <w:rsid w:val="0078627A"/>
    <w:rsid w:val="007862B3"/>
    <w:rsid w:val="00786B71"/>
    <w:rsid w:val="0078746D"/>
    <w:rsid w:val="0078750C"/>
    <w:rsid w:val="007879C3"/>
    <w:rsid w:val="00787BDD"/>
    <w:rsid w:val="00787D49"/>
    <w:rsid w:val="00790337"/>
    <w:rsid w:val="007917A2"/>
    <w:rsid w:val="00792C57"/>
    <w:rsid w:val="00792CEF"/>
    <w:rsid w:val="007934AA"/>
    <w:rsid w:val="007939C9"/>
    <w:rsid w:val="007939E2"/>
    <w:rsid w:val="00793B04"/>
    <w:rsid w:val="00793CB4"/>
    <w:rsid w:val="00793FD5"/>
    <w:rsid w:val="00794535"/>
    <w:rsid w:val="007945A6"/>
    <w:rsid w:val="00794A4C"/>
    <w:rsid w:val="00794B74"/>
    <w:rsid w:val="0079536E"/>
    <w:rsid w:val="007954EE"/>
    <w:rsid w:val="00796504"/>
    <w:rsid w:val="00796780"/>
    <w:rsid w:val="00796878"/>
    <w:rsid w:val="00796C75"/>
    <w:rsid w:val="00796D63"/>
    <w:rsid w:val="007A00FD"/>
    <w:rsid w:val="007A1011"/>
    <w:rsid w:val="007A2F9E"/>
    <w:rsid w:val="007A330B"/>
    <w:rsid w:val="007A3682"/>
    <w:rsid w:val="007A3D7D"/>
    <w:rsid w:val="007A3FA6"/>
    <w:rsid w:val="007A49BA"/>
    <w:rsid w:val="007A56D5"/>
    <w:rsid w:val="007A574C"/>
    <w:rsid w:val="007A6963"/>
    <w:rsid w:val="007A6C26"/>
    <w:rsid w:val="007A7607"/>
    <w:rsid w:val="007A7667"/>
    <w:rsid w:val="007A79D4"/>
    <w:rsid w:val="007B008D"/>
    <w:rsid w:val="007B02C5"/>
    <w:rsid w:val="007B05D8"/>
    <w:rsid w:val="007B0837"/>
    <w:rsid w:val="007B11A8"/>
    <w:rsid w:val="007B14FB"/>
    <w:rsid w:val="007B173F"/>
    <w:rsid w:val="007B17AD"/>
    <w:rsid w:val="007B211D"/>
    <w:rsid w:val="007B25C6"/>
    <w:rsid w:val="007B27C8"/>
    <w:rsid w:val="007B28F0"/>
    <w:rsid w:val="007B2E4B"/>
    <w:rsid w:val="007B34CC"/>
    <w:rsid w:val="007B447E"/>
    <w:rsid w:val="007B45D5"/>
    <w:rsid w:val="007B4FF6"/>
    <w:rsid w:val="007B5290"/>
    <w:rsid w:val="007B57B3"/>
    <w:rsid w:val="007B593C"/>
    <w:rsid w:val="007B5A69"/>
    <w:rsid w:val="007B60A3"/>
    <w:rsid w:val="007B610A"/>
    <w:rsid w:val="007B6299"/>
    <w:rsid w:val="007B6360"/>
    <w:rsid w:val="007B6519"/>
    <w:rsid w:val="007B67E7"/>
    <w:rsid w:val="007B7204"/>
    <w:rsid w:val="007C02DB"/>
    <w:rsid w:val="007C1154"/>
    <w:rsid w:val="007C127B"/>
    <w:rsid w:val="007C1499"/>
    <w:rsid w:val="007C1987"/>
    <w:rsid w:val="007C25FE"/>
    <w:rsid w:val="007C32EB"/>
    <w:rsid w:val="007C39E7"/>
    <w:rsid w:val="007C3E4C"/>
    <w:rsid w:val="007C5975"/>
    <w:rsid w:val="007C5E61"/>
    <w:rsid w:val="007C6179"/>
    <w:rsid w:val="007C679A"/>
    <w:rsid w:val="007C67B9"/>
    <w:rsid w:val="007C6901"/>
    <w:rsid w:val="007C6E8A"/>
    <w:rsid w:val="007C7472"/>
    <w:rsid w:val="007C7913"/>
    <w:rsid w:val="007D00EB"/>
    <w:rsid w:val="007D0129"/>
    <w:rsid w:val="007D0C71"/>
    <w:rsid w:val="007D104C"/>
    <w:rsid w:val="007D19D0"/>
    <w:rsid w:val="007D21F3"/>
    <w:rsid w:val="007D3197"/>
    <w:rsid w:val="007D33A8"/>
    <w:rsid w:val="007D350F"/>
    <w:rsid w:val="007D39BC"/>
    <w:rsid w:val="007D436B"/>
    <w:rsid w:val="007D4924"/>
    <w:rsid w:val="007D51D8"/>
    <w:rsid w:val="007D52E8"/>
    <w:rsid w:val="007D56A8"/>
    <w:rsid w:val="007D6395"/>
    <w:rsid w:val="007D658E"/>
    <w:rsid w:val="007D7026"/>
    <w:rsid w:val="007D7115"/>
    <w:rsid w:val="007D7CA8"/>
    <w:rsid w:val="007E014F"/>
    <w:rsid w:val="007E0197"/>
    <w:rsid w:val="007E0C17"/>
    <w:rsid w:val="007E139C"/>
    <w:rsid w:val="007E1442"/>
    <w:rsid w:val="007E21AA"/>
    <w:rsid w:val="007E2591"/>
    <w:rsid w:val="007E283C"/>
    <w:rsid w:val="007E2C9E"/>
    <w:rsid w:val="007E2D6E"/>
    <w:rsid w:val="007E302C"/>
    <w:rsid w:val="007E43B9"/>
    <w:rsid w:val="007E44A0"/>
    <w:rsid w:val="007E5020"/>
    <w:rsid w:val="007E5757"/>
    <w:rsid w:val="007E5B5A"/>
    <w:rsid w:val="007E5FA0"/>
    <w:rsid w:val="007E61E9"/>
    <w:rsid w:val="007E6727"/>
    <w:rsid w:val="007E7861"/>
    <w:rsid w:val="007E7BAD"/>
    <w:rsid w:val="007E7E29"/>
    <w:rsid w:val="007E7EBB"/>
    <w:rsid w:val="007F0B66"/>
    <w:rsid w:val="007F14DC"/>
    <w:rsid w:val="007F1999"/>
    <w:rsid w:val="007F203A"/>
    <w:rsid w:val="007F2301"/>
    <w:rsid w:val="007F2D1C"/>
    <w:rsid w:val="007F33AE"/>
    <w:rsid w:val="007F33C2"/>
    <w:rsid w:val="007F33D1"/>
    <w:rsid w:val="007F3A86"/>
    <w:rsid w:val="007F425E"/>
    <w:rsid w:val="007F43D9"/>
    <w:rsid w:val="007F4665"/>
    <w:rsid w:val="007F47D9"/>
    <w:rsid w:val="007F4A1F"/>
    <w:rsid w:val="007F5054"/>
    <w:rsid w:val="007F5D22"/>
    <w:rsid w:val="007F65E3"/>
    <w:rsid w:val="007F6919"/>
    <w:rsid w:val="007F70A1"/>
    <w:rsid w:val="007F770E"/>
    <w:rsid w:val="007F7DDA"/>
    <w:rsid w:val="008000E5"/>
    <w:rsid w:val="0080104C"/>
    <w:rsid w:val="00801200"/>
    <w:rsid w:val="008017D4"/>
    <w:rsid w:val="008018B7"/>
    <w:rsid w:val="008024AF"/>
    <w:rsid w:val="00802AF7"/>
    <w:rsid w:val="00802D17"/>
    <w:rsid w:val="00804DB8"/>
    <w:rsid w:val="00805035"/>
    <w:rsid w:val="008061C9"/>
    <w:rsid w:val="008075DA"/>
    <w:rsid w:val="008077FE"/>
    <w:rsid w:val="008104E2"/>
    <w:rsid w:val="00810F2F"/>
    <w:rsid w:val="008111A9"/>
    <w:rsid w:val="0081137C"/>
    <w:rsid w:val="00811E07"/>
    <w:rsid w:val="00811F29"/>
    <w:rsid w:val="00812337"/>
    <w:rsid w:val="00812538"/>
    <w:rsid w:val="00812868"/>
    <w:rsid w:val="00812D3E"/>
    <w:rsid w:val="00812D91"/>
    <w:rsid w:val="00813106"/>
    <w:rsid w:val="00813D63"/>
    <w:rsid w:val="008146F2"/>
    <w:rsid w:val="00814C0F"/>
    <w:rsid w:val="00814EC4"/>
    <w:rsid w:val="00815104"/>
    <w:rsid w:val="008158CB"/>
    <w:rsid w:val="00816B53"/>
    <w:rsid w:val="00816F24"/>
    <w:rsid w:val="00817095"/>
    <w:rsid w:val="008170F6"/>
    <w:rsid w:val="00817554"/>
    <w:rsid w:val="008175EF"/>
    <w:rsid w:val="00817902"/>
    <w:rsid w:val="008202B9"/>
    <w:rsid w:val="008202BB"/>
    <w:rsid w:val="008202F6"/>
    <w:rsid w:val="008209EC"/>
    <w:rsid w:val="00821208"/>
    <w:rsid w:val="008216CB"/>
    <w:rsid w:val="00821FBF"/>
    <w:rsid w:val="00822700"/>
    <w:rsid w:val="0082280F"/>
    <w:rsid w:val="00823C15"/>
    <w:rsid w:val="00823F1A"/>
    <w:rsid w:val="0082433D"/>
    <w:rsid w:val="00824ECD"/>
    <w:rsid w:val="00824EF0"/>
    <w:rsid w:val="00825119"/>
    <w:rsid w:val="00825835"/>
    <w:rsid w:val="00825FE7"/>
    <w:rsid w:val="008261C7"/>
    <w:rsid w:val="008261EB"/>
    <w:rsid w:val="00826492"/>
    <w:rsid w:val="00826D87"/>
    <w:rsid w:val="00826F3C"/>
    <w:rsid w:val="00827057"/>
    <w:rsid w:val="00827140"/>
    <w:rsid w:val="0082722B"/>
    <w:rsid w:val="00827AA5"/>
    <w:rsid w:val="00827E39"/>
    <w:rsid w:val="008302CD"/>
    <w:rsid w:val="00830349"/>
    <w:rsid w:val="00830527"/>
    <w:rsid w:val="00831812"/>
    <w:rsid w:val="00832B14"/>
    <w:rsid w:val="00833893"/>
    <w:rsid w:val="0083392F"/>
    <w:rsid w:val="00833D21"/>
    <w:rsid w:val="00834863"/>
    <w:rsid w:val="00834CCF"/>
    <w:rsid w:val="00834FBE"/>
    <w:rsid w:val="00835990"/>
    <w:rsid w:val="008359D0"/>
    <w:rsid w:val="00835B38"/>
    <w:rsid w:val="00835E72"/>
    <w:rsid w:val="00835F49"/>
    <w:rsid w:val="008364D1"/>
    <w:rsid w:val="008364DA"/>
    <w:rsid w:val="00836559"/>
    <w:rsid w:val="00836C64"/>
    <w:rsid w:val="00837341"/>
    <w:rsid w:val="00837520"/>
    <w:rsid w:val="00837AB8"/>
    <w:rsid w:val="00837C28"/>
    <w:rsid w:val="00837C7C"/>
    <w:rsid w:val="00840353"/>
    <w:rsid w:val="008403E1"/>
    <w:rsid w:val="008419F1"/>
    <w:rsid w:val="00841B4B"/>
    <w:rsid w:val="00842C10"/>
    <w:rsid w:val="00842C89"/>
    <w:rsid w:val="00844E64"/>
    <w:rsid w:val="00844F87"/>
    <w:rsid w:val="008456E0"/>
    <w:rsid w:val="00845F40"/>
    <w:rsid w:val="008460AC"/>
    <w:rsid w:val="00846A93"/>
    <w:rsid w:val="00846F80"/>
    <w:rsid w:val="0084743A"/>
    <w:rsid w:val="008475CA"/>
    <w:rsid w:val="0084794C"/>
    <w:rsid w:val="00847C75"/>
    <w:rsid w:val="00847D73"/>
    <w:rsid w:val="00847EEF"/>
    <w:rsid w:val="00850680"/>
    <w:rsid w:val="00850E7E"/>
    <w:rsid w:val="00851218"/>
    <w:rsid w:val="00851619"/>
    <w:rsid w:val="00851644"/>
    <w:rsid w:val="008528BA"/>
    <w:rsid w:val="00852977"/>
    <w:rsid w:val="008529B3"/>
    <w:rsid w:val="00852A37"/>
    <w:rsid w:val="00852C5D"/>
    <w:rsid w:val="00852E39"/>
    <w:rsid w:val="00852F2B"/>
    <w:rsid w:val="00852F99"/>
    <w:rsid w:val="0085352C"/>
    <w:rsid w:val="00854197"/>
    <w:rsid w:val="00854AF2"/>
    <w:rsid w:val="00854DF4"/>
    <w:rsid w:val="008558EB"/>
    <w:rsid w:val="00855B32"/>
    <w:rsid w:val="00856B79"/>
    <w:rsid w:val="00857A75"/>
    <w:rsid w:val="00860095"/>
    <w:rsid w:val="00860B32"/>
    <w:rsid w:val="00860DEF"/>
    <w:rsid w:val="008619A2"/>
    <w:rsid w:val="00861D3B"/>
    <w:rsid w:val="00862D23"/>
    <w:rsid w:val="008630AD"/>
    <w:rsid w:val="0086339E"/>
    <w:rsid w:val="008633BB"/>
    <w:rsid w:val="00863E54"/>
    <w:rsid w:val="0086416B"/>
    <w:rsid w:val="0086429E"/>
    <w:rsid w:val="0086475C"/>
    <w:rsid w:val="00865015"/>
    <w:rsid w:val="00865396"/>
    <w:rsid w:val="008653DF"/>
    <w:rsid w:val="008654F3"/>
    <w:rsid w:val="0086551B"/>
    <w:rsid w:val="00865A58"/>
    <w:rsid w:val="00866023"/>
    <w:rsid w:val="008660A4"/>
    <w:rsid w:val="008664B9"/>
    <w:rsid w:val="008668A3"/>
    <w:rsid w:val="008675FC"/>
    <w:rsid w:val="008678C8"/>
    <w:rsid w:val="00870271"/>
    <w:rsid w:val="008702F1"/>
    <w:rsid w:val="008705D1"/>
    <w:rsid w:val="008708CF"/>
    <w:rsid w:val="0087105C"/>
    <w:rsid w:val="00871897"/>
    <w:rsid w:val="0087207C"/>
    <w:rsid w:val="008720E6"/>
    <w:rsid w:val="00873096"/>
    <w:rsid w:val="008735DD"/>
    <w:rsid w:val="008738B4"/>
    <w:rsid w:val="00873969"/>
    <w:rsid w:val="00873D7A"/>
    <w:rsid w:val="008741F0"/>
    <w:rsid w:val="00874548"/>
    <w:rsid w:val="00874BAA"/>
    <w:rsid w:val="00874F98"/>
    <w:rsid w:val="0087503C"/>
    <w:rsid w:val="008750E3"/>
    <w:rsid w:val="00875227"/>
    <w:rsid w:val="00875D01"/>
    <w:rsid w:val="00876088"/>
    <w:rsid w:val="0087756E"/>
    <w:rsid w:val="0087777B"/>
    <w:rsid w:val="00880755"/>
    <w:rsid w:val="008815BF"/>
    <w:rsid w:val="008819A6"/>
    <w:rsid w:val="00881FD6"/>
    <w:rsid w:val="008821D5"/>
    <w:rsid w:val="008825DF"/>
    <w:rsid w:val="00882FF5"/>
    <w:rsid w:val="008831B0"/>
    <w:rsid w:val="008832AE"/>
    <w:rsid w:val="0088451E"/>
    <w:rsid w:val="008847AF"/>
    <w:rsid w:val="00884A7F"/>
    <w:rsid w:val="008852E0"/>
    <w:rsid w:val="008858E5"/>
    <w:rsid w:val="00886A92"/>
    <w:rsid w:val="00887A65"/>
    <w:rsid w:val="00887BC6"/>
    <w:rsid w:val="00887E1F"/>
    <w:rsid w:val="008905E5"/>
    <w:rsid w:val="00890DDE"/>
    <w:rsid w:val="00890E0E"/>
    <w:rsid w:val="00891F61"/>
    <w:rsid w:val="008920F5"/>
    <w:rsid w:val="00892215"/>
    <w:rsid w:val="00892704"/>
    <w:rsid w:val="00892973"/>
    <w:rsid w:val="00892FF8"/>
    <w:rsid w:val="00893BB6"/>
    <w:rsid w:val="00893CC7"/>
    <w:rsid w:val="0089479A"/>
    <w:rsid w:val="008952A2"/>
    <w:rsid w:val="008960BA"/>
    <w:rsid w:val="00896758"/>
    <w:rsid w:val="00896F8C"/>
    <w:rsid w:val="008978F5"/>
    <w:rsid w:val="008A081D"/>
    <w:rsid w:val="008A15A0"/>
    <w:rsid w:val="008A172D"/>
    <w:rsid w:val="008A23E1"/>
    <w:rsid w:val="008A2ABF"/>
    <w:rsid w:val="008A2C2D"/>
    <w:rsid w:val="008A2D18"/>
    <w:rsid w:val="008A324C"/>
    <w:rsid w:val="008A324E"/>
    <w:rsid w:val="008A35D0"/>
    <w:rsid w:val="008A3A0D"/>
    <w:rsid w:val="008A5646"/>
    <w:rsid w:val="008A5D3E"/>
    <w:rsid w:val="008A6ACA"/>
    <w:rsid w:val="008A6B88"/>
    <w:rsid w:val="008A78E1"/>
    <w:rsid w:val="008B03AC"/>
    <w:rsid w:val="008B0609"/>
    <w:rsid w:val="008B0DF0"/>
    <w:rsid w:val="008B1D5E"/>
    <w:rsid w:val="008B21FE"/>
    <w:rsid w:val="008B2372"/>
    <w:rsid w:val="008B2BB8"/>
    <w:rsid w:val="008B3104"/>
    <w:rsid w:val="008B34F9"/>
    <w:rsid w:val="008B384D"/>
    <w:rsid w:val="008B47C9"/>
    <w:rsid w:val="008B488C"/>
    <w:rsid w:val="008B4C71"/>
    <w:rsid w:val="008B5120"/>
    <w:rsid w:val="008B550C"/>
    <w:rsid w:val="008B59C1"/>
    <w:rsid w:val="008B62B3"/>
    <w:rsid w:val="008B6523"/>
    <w:rsid w:val="008B67EE"/>
    <w:rsid w:val="008B69D2"/>
    <w:rsid w:val="008B69EE"/>
    <w:rsid w:val="008B6B1E"/>
    <w:rsid w:val="008B71E2"/>
    <w:rsid w:val="008B7385"/>
    <w:rsid w:val="008C041E"/>
    <w:rsid w:val="008C0ABD"/>
    <w:rsid w:val="008C0D2B"/>
    <w:rsid w:val="008C1181"/>
    <w:rsid w:val="008C160B"/>
    <w:rsid w:val="008C1A5E"/>
    <w:rsid w:val="008C1B66"/>
    <w:rsid w:val="008C1F3F"/>
    <w:rsid w:val="008C2034"/>
    <w:rsid w:val="008C2160"/>
    <w:rsid w:val="008C2170"/>
    <w:rsid w:val="008C310F"/>
    <w:rsid w:val="008C32B9"/>
    <w:rsid w:val="008C35A0"/>
    <w:rsid w:val="008C3BF2"/>
    <w:rsid w:val="008C3F15"/>
    <w:rsid w:val="008C4606"/>
    <w:rsid w:val="008C46E3"/>
    <w:rsid w:val="008C4B10"/>
    <w:rsid w:val="008C55FA"/>
    <w:rsid w:val="008C57D7"/>
    <w:rsid w:val="008C6348"/>
    <w:rsid w:val="008C6563"/>
    <w:rsid w:val="008C661A"/>
    <w:rsid w:val="008C6C58"/>
    <w:rsid w:val="008C7328"/>
    <w:rsid w:val="008C7AD2"/>
    <w:rsid w:val="008C7DBF"/>
    <w:rsid w:val="008D0EEE"/>
    <w:rsid w:val="008D1146"/>
    <w:rsid w:val="008D1CD3"/>
    <w:rsid w:val="008D2598"/>
    <w:rsid w:val="008D3125"/>
    <w:rsid w:val="008D36FD"/>
    <w:rsid w:val="008D3912"/>
    <w:rsid w:val="008D3A42"/>
    <w:rsid w:val="008D437A"/>
    <w:rsid w:val="008D439D"/>
    <w:rsid w:val="008D4858"/>
    <w:rsid w:val="008D4869"/>
    <w:rsid w:val="008D4BA1"/>
    <w:rsid w:val="008D4D74"/>
    <w:rsid w:val="008D4F75"/>
    <w:rsid w:val="008D514D"/>
    <w:rsid w:val="008D5461"/>
    <w:rsid w:val="008D56FC"/>
    <w:rsid w:val="008D5A09"/>
    <w:rsid w:val="008D5C2F"/>
    <w:rsid w:val="008D5DFD"/>
    <w:rsid w:val="008D62B2"/>
    <w:rsid w:val="008D66F3"/>
    <w:rsid w:val="008D6E1D"/>
    <w:rsid w:val="008D73F9"/>
    <w:rsid w:val="008D752F"/>
    <w:rsid w:val="008E0665"/>
    <w:rsid w:val="008E06C1"/>
    <w:rsid w:val="008E0B60"/>
    <w:rsid w:val="008E0E7B"/>
    <w:rsid w:val="008E10C3"/>
    <w:rsid w:val="008E167E"/>
    <w:rsid w:val="008E1938"/>
    <w:rsid w:val="008E29CA"/>
    <w:rsid w:val="008E3265"/>
    <w:rsid w:val="008E3800"/>
    <w:rsid w:val="008E38EB"/>
    <w:rsid w:val="008E43FE"/>
    <w:rsid w:val="008E4B3D"/>
    <w:rsid w:val="008E53F9"/>
    <w:rsid w:val="008E54CE"/>
    <w:rsid w:val="008E5ABD"/>
    <w:rsid w:val="008E5DD6"/>
    <w:rsid w:val="008E5E92"/>
    <w:rsid w:val="008E6624"/>
    <w:rsid w:val="008E7338"/>
    <w:rsid w:val="008E7687"/>
    <w:rsid w:val="008E7D2D"/>
    <w:rsid w:val="008E7E9F"/>
    <w:rsid w:val="008F0EA8"/>
    <w:rsid w:val="008F0F1F"/>
    <w:rsid w:val="008F0F49"/>
    <w:rsid w:val="008F1604"/>
    <w:rsid w:val="008F1CA2"/>
    <w:rsid w:val="008F330A"/>
    <w:rsid w:val="008F36F7"/>
    <w:rsid w:val="008F3942"/>
    <w:rsid w:val="008F496B"/>
    <w:rsid w:val="008F6078"/>
    <w:rsid w:val="008F645B"/>
    <w:rsid w:val="008F66FF"/>
    <w:rsid w:val="008F74C5"/>
    <w:rsid w:val="008F7BDB"/>
    <w:rsid w:val="008F7E80"/>
    <w:rsid w:val="009000C5"/>
    <w:rsid w:val="009001FA"/>
    <w:rsid w:val="0090038E"/>
    <w:rsid w:val="009011F0"/>
    <w:rsid w:val="009014EB"/>
    <w:rsid w:val="0090170A"/>
    <w:rsid w:val="0090194C"/>
    <w:rsid w:val="00902411"/>
    <w:rsid w:val="009026F8"/>
    <w:rsid w:val="0090278E"/>
    <w:rsid w:val="00903014"/>
    <w:rsid w:val="009030F7"/>
    <w:rsid w:val="00903DF1"/>
    <w:rsid w:val="00903FEE"/>
    <w:rsid w:val="009044D5"/>
    <w:rsid w:val="009049C9"/>
    <w:rsid w:val="00904C1E"/>
    <w:rsid w:val="00905336"/>
    <w:rsid w:val="0090603B"/>
    <w:rsid w:val="009061B4"/>
    <w:rsid w:val="00906358"/>
    <w:rsid w:val="009071F3"/>
    <w:rsid w:val="00907647"/>
    <w:rsid w:val="009076CD"/>
    <w:rsid w:val="00907DDD"/>
    <w:rsid w:val="00907EEE"/>
    <w:rsid w:val="0091118D"/>
    <w:rsid w:val="009111CC"/>
    <w:rsid w:val="009113E2"/>
    <w:rsid w:val="00911EEA"/>
    <w:rsid w:val="009124F2"/>
    <w:rsid w:val="009127DF"/>
    <w:rsid w:val="009128F3"/>
    <w:rsid w:val="00913276"/>
    <w:rsid w:val="00914169"/>
    <w:rsid w:val="009150BF"/>
    <w:rsid w:val="009151AE"/>
    <w:rsid w:val="00915221"/>
    <w:rsid w:val="009156E9"/>
    <w:rsid w:val="00915E67"/>
    <w:rsid w:val="00916104"/>
    <w:rsid w:val="009170A2"/>
    <w:rsid w:val="009172A0"/>
    <w:rsid w:val="0091771A"/>
    <w:rsid w:val="00917897"/>
    <w:rsid w:val="00920B75"/>
    <w:rsid w:val="00920D5A"/>
    <w:rsid w:val="00920EA2"/>
    <w:rsid w:val="00920ED4"/>
    <w:rsid w:val="00921374"/>
    <w:rsid w:val="00921BE9"/>
    <w:rsid w:val="009228E5"/>
    <w:rsid w:val="00923180"/>
    <w:rsid w:val="0092357C"/>
    <w:rsid w:val="00923E5F"/>
    <w:rsid w:val="0092442D"/>
    <w:rsid w:val="00924CA6"/>
    <w:rsid w:val="00924D42"/>
    <w:rsid w:val="00925A09"/>
    <w:rsid w:val="00926075"/>
    <w:rsid w:val="00926708"/>
    <w:rsid w:val="00927523"/>
    <w:rsid w:val="009305AB"/>
    <w:rsid w:val="00930BF3"/>
    <w:rsid w:val="00930C44"/>
    <w:rsid w:val="009310E7"/>
    <w:rsid w:val="00931248"/>
    <w:rsid w:val="009312AF"/>
    <w:rsid w:val="0093165E"/>
    <w:rsid w:val="009316C2"/>
    <w:rsid w:val="009316E2"/>
    <w:rsid w:val="00932534"/>
    <w:rsid w:val="00932765"/>
    <w:rsid w:val="009328B1"/>
    <w:rsid w:val="00932959"/>
    <w:rsid w:val="00933621"/>
    <w:rsid w:val="009338E1"/>
    <w:rsid w:val="00933A81"/>
    <w:rsid w:val="009348E4"/>
    <w:rsid w:val="00934C72"/>
    <w:rsid w:val="00934ED7"/>
    <w:rsid w:val="0093620F"/>
    <w:rsid w:val="009364EA"/>
    <w:rsid w:val="00936FDA"/>
    <w:rsid w:val="00937092"/>
    <w:rsid w:val="0093719D"/>
    <w:rsid w:val="009371FB"/>
    <w:rsid w:val="00937A66"/>
    <w:rsid w:val="00937C70"/>
    <w:rsid w:val="00937E1F"/>
    <w:rsid w:val="00940187"/>
    <w:rsid w:val="00940A48"/>
    <w:rsid w:val="00940B9B"/>
    <w:rsid w:val="00940B9F"/>
    <w:rsid w:val="00941083"/>
    <w:rsid w:val="0094120B"/>
    <w:rsid w:val="00941307"/>
    <w:rsid w:val="009415A1"/>
    <w:rsid w:val="009416EE"/>
    <w:rsid w:val="00941FC8"/>
    <w:rsid w:val="00942267"/>
    <w:rsid w:val="009422E1"/>
    <w:rsid w:val="00942A61"/>
    <w:rsid w:val="00942B84"/>
    <w:rsid w:val="009431BF"/>
    <w:rsid w:val="00943444"/>
    <w:rsid w:val="00943694"/>
    <w:rsid w:val="009436F9"/>
    <w:rsid w:val="009437E4"/>
    <w:rsid w:val="00944647"/>
    <w:rsid w:val="0094467C"/>
    <w:rsid w:val="009454C1"/>
    <w:rsid w:val="009454FC"/>
    <w:rsid w:val="00945C8A"/>
    <w:rsid w:val="00946A1B"/>
    <w:rsid w:val="00947379"/>
    <w:rsid w:val="0094750C"/>
    <w:rsid w:val="00947AEA"/>
    <w:rsid w:val="009502F8"/>
    <w:rsid w:val="009507E7"/>
    <w:rsid w:val="00950875"/>
    <w:rsid w:val="0095110A"/>
    <w:rsid w:val="0095122F"/>
    <w:rsid w:val="00951420"/>
    <w:rsid w:val="00951DD4"/>
    <w:rsid w:val="00951E44"/>
    <w:rsid w:val="009521A9"/>
    <w:rsid w:val="009522D1"/>
    <w:rsid w:val="009528F8"/>
    <w:rsid w:val="0095294A"/>
    <w:rsid w:val="00952AC2"/>
    <w:rsid w:val="00952D0E"/>
    <w:rsid w:val="0095312A"/>
    <w:rsid w:val="00954456"/>
    <w:rsid w:val="00954CE2"/>
    <w:rsid w:val="0095556D"/>
    <w:rsid w:val="00955D50"/>
    <w:rsid w:val="00956248"/>
    <w:rsid w:val="0095657B"/>
    <w:rsid w:val="009566EA"/>
    <w:rsid w:val="009569A3"/>
    <w:rsid w:val="0095758F"/>
    <w:rsid w:val="009603B7"/>
    <w:rsid w:val="0096041D"/>
    <w:rsid w:val="00960901"/>
    <w:rsid w:val="009609CD"/>
    <w:rsid w:val="00960FE3"/>
    <w:rsid w:val="009610B4"/>
    <w:rsid w:val="009615C1"/>
    <w:rsid w:val="00961650"/>
    <w:rsid w:val="0096179F"/>
    <w:rsid w:val="00961CCE"/>
    <w:rsid w:val="00961D24"/>
    <w:rsid w:val="00961FBA"/>
    <w:rsid w:val="00962111"/>
    <w:rsid w:val="00962764"/>
    <w:rsid w:val="00962C96"/>
    <w:rsid w:val="009633A4"/>
    <w:rsid w:val="0096359F"/>
    <w:rsid w:val="00963B54"/>
    <w:rsid w:val="00963D7B"/>
    <w:rsid w:val="00963EE4"/>
    <w:rsid w:val="00964066"/>
    <w:rsid w:val="00964264"/>
    <w:rsid w:val="0096432B"/>
    <w:rsid w:val="0096487F"/>
    <w:rsid w:val="0096585C"/>
    <w:rsid w:val="00965BBF"/>
    <w:rsid w:val="009662B0"/>
    <w:rsid w:val="009668B9"/>
    <w:rsid w:val="00966EEE"/>
    <w:rsid w:val="00967055"/>
    <w:rsid w:val="00967294"/>
    <w:rsid w:val="00967AA2"/>
    <w:rsid w:val="00967D82"/>
    <w:rsid w:val="009707D2"/>
    <w:rsid w:val="00970965"/>
    <w:rsid w:val="00970E3C"/>
    <w:rsid w:val="00970E96"/>
    <w:rsid w:val="00971279"/>
    <w:rsid w:val="0097150E"/>
    <w:rsid w:val="00971B22"/>
    <w:rsid w:val="00971C6C"/>
    <w:rsid w:val="009724F4"/>
    <w:rsid w:val="00972724"/>
    <w:rsid w:val="00972891"/>
    <w:rsid w:val="009728E7"/>
    <w:rsid w:val="00972B8F"/>
    <w:rsid w:val="009734B7"/>
    <w:rsid w:val="00973C36"/>
    <w:rsid w:val="009751D6"/>
    <w:rsid w:val="00975C6B"/>
    <w:rsid w:val="0097612E"/>
    <w:rsid w:val="0097708D"/>
    <w:rsid w:val="009770FB"/>
    <w:rsid w:val="0097715F"/>
    <w:rsid w:val="00977D2F"/>
    <w:rsid w:val="00980045"/>
    <w:rsid w:val="00980742"/>
    <w:rsid w:val="009810A8"/>
    <w:rsid w:val="009821E3"/>
    <w:rsid w:val="00982626"/>
    <w:rsid w:val="00982FC8"/>
    <w:rsid w:val="009839D1"/>
    <w:rsid w:val="00983D43"/>
    <w:rsid w:val="009841F6"/>
    <w:rsid w:val="00984F54"/>
    <w:rsid w:val="009851BE"/>
    <w:rsid w:val="009852C6"/>
    <w:rsid w:val="0098576B"/>
    <w:rsid w:val="0098599D"/>
    <w:rsid w:val="00985B8D"/>
    <w:rsid w:val="00985CE7"/>
    <w:rsid w:val="009861BC"/>
    <w:rsid w:val="009864F9"/>
    <w:rsid w:val="00986D21"/>
    <w:rsid w:val="00987236"/>
    <w:rsid w:val="00987855"/>
    <w:rsid w:val="00987D0D"/>
    <w:rsid w:val="00990265"/>
    <w:rsid w:val="009917F2"/>
    <w:rsid w:val="00991906"/>
    <w:rsid w:val="009920F6"/>
    <w:rsid w:val="009927F3"/>
    <w:rsid w:val="009928C2"/>
    <w:rsid w:val="00992DD1"/>
    <w:rsid w:val="00993316"/>
    <w:rsid w:val="009937D5"/>
    <w:rsid w:val="00993D94"/>
    <w:rsid w:val="00993E88"/>
    <w:rsid w:val="00994083"/>
    <w:rsid w:val="0099509B"/>
    <w:rsid w:val="00995140"/>
    <w:rsid w:val="009951B3"/>
    <w:rsid w:val="009958B0"/>
    <w:rsid w:val="00995CF2"/>
    <w:rsid w:val="009961D2"/>
    <w:rsid w:val="00996455"/>
    <w:rsid w:val="009968BA"/>
    <w:rsid w:val="00996E7D"/>
    <w:rsid w:val="0099733D"/>
    <w:rsid w:val="00997D9A"/>
    <w:rsid w:val="009A087F"/>
    <w:rsid w:val="009A1972"/>
    <w:rsid w:val="009A1FA8"/>
    <w:rsid w:val="009A230B"/>
    <w:rsid w:val="009A293E"/>
    <w:rsid w:val="009A2CA6"/>
    <w:rsid w:val="009A2EBB"/>
    <w:rsid w:val="009A33D2"/>
    <w:rsid w:val="009A38EF"/>
    <w:rsid w:val="009A3E89"/>
    <w:rsid w:val="009A46AF"/>
    <w:rsid w:val="009A4730"/>
    <w:rsid w:val="009A4766"/>
    <w:rsid w:val="009A4E17"/>
    <w:rsid w:val="009A4F50"/>
    <w:rsid w:val="009A5214"/>
    <w:rsid w:val="009A54EE"/>
    <w:rsid w:val="009A638B"/>
    <w:rsid w:val="009A63D8"/>
    <w:rsid w:val="009A66B2"/>
    <w:rsid w:val="009A6E3A"/>
    <w:rsid w:val="009A6EA5"/>
    <w:rsid w:val="009A733C"/>
    <w:rsid w:val="009A73C5"/>
    <w:rsid w:val="009A79BD"/>
    <w:rsid w:val="009A7AA4"/>
    <w:rsid w:val="009A7D17"/>
    <w:rsid w:val="009B065E"/>
    <w:rsid w:val="009B0E30"/>
    <w:rsid w:val="009B10F0"/>
    <w:rsid w:val="009B12A6"/>
    <w:rsid w:val="009B1661"/>
    <w:rsid w:val="009B1A30"/>
    <w:rsid w:val="009B1ACC"/>
    <w:rsid w:val="009B2287"/>
    <w:rsid w:val="009B28D7"/>
    <w:rsid w:val="009B2DE9"/>
    <w:rsid w:val="009B323E"/>
    <w:rsid w:val="009B34C5"/>
    <w:rsid w:val="009B350F"/>
    <w:rsid w:val="009B3966"/>
    <w:rsid w:val="009B403B"/>
    <w:rsid w:val="009B4AD9"/>
    <w:rsid w:val="009B4BCE"/>
    <w:rsid w:val="009B4ECC"/>
    <w:rsid w:val="009B555E"/>
    <w:rsid w:val="009B568A"/>
    <w:rsid w:val="009B661E"/>
    <w:rsid w:val="009B6742"/>
    <w:rsid w:val="009B6ACF"/>
    <w:rsid w:val="009B6E4B"/>
    <w:rsid w:val="009B7111"/>
    <w:rsid w:val="009B77AA"/>
    <w:rsid w:val="009B7A08"/>
    <w:rsid w:val="009B7DDE"/>
    <w:rsid w:val="009C0C24"/>
    <w:rsid w:val="009C0DC9"/>
    <w:rsid w:val="009C0EC8"/>
    <w:rsid w:val="009C1732"/>
    <w:rsid w:val="009C194D"/>
    <w:rsid w:val="009C1D3A"/>
    <w:rsid w:val="009C1E59"/>
    <w:rsid w:val="009C24BA"/>
    <w:rsid w:val="009C24D6"/>
    <w:rsid w:val="009C2839"/>
    <w:rsid w:val="009C288A"/>
    <w:rsid w:val="009C2D63"/>
    <w:rsid w:val="009C2D92"/>
    <w:rsid w:val="009C2EE7"/>
    <w:rsid w:val="009C3057"/>
    <w:rsid w:val="009C3592"/>
    <w:rsid w:val="009C3796"/>
    <w:rsid w:val="009C37DE"/>
    <w:rsid w:val="009C396A"/>
    <w:rsid w:val="009C3B5A"/>
    <w:rsid w:val="009C456E"/>
    <w:rsid w:val="009C519C"/>
    <w:rsid w:val="009C55E3"/>
    <w:rsid w:val="009C57AD"/>
    <w:rsid w:val="009C59C2"/>
    <w:rsid w:val="009C5B18"/>
    <w:rsid w:val="009C6773"/>
    <w:rsid w:val="009C6B48"/>
    <w:rsid w:val="009C7033"/>
    <w:rsid w:val="009C71FE"/>
    <w:rsid w:val="009C7A5A"/>
    <w:rsid w:val="009C7CE4"/>
    <w:rsid w:val="009D07E9"/>
    <w:rsid w:val="009D080B"/>
    <w:rsid w:val="009D1A00"/>
    <w:rsid w:val="009D23BA"/>
    <w:rsid w:val="009D2700"/>
    <w:rsid w:val="009D2DE5"/>
    <w:rsid w:val="009D2E4D"/>
    <w:rsid w:val="009D39E9"/>
    <w:rsid w:val="009D43A2"/>
    <w:rsid w:val="009D45EF"/>
    <w:rsid w:val="009D4F4B"/>
    <w:rsid w:val="009D5421"/>
    <w:rsid w:val="009D5742"/>
    <w:rsid w:val="009D5E6D"/>
    <w:rsid w:val="009D5F8A"/>
    <w:rsid w:val="009D690E"/>
    <w:rsid w:val="009D6A28"/>
    <w:rsid w:val="009D6EEC"/>
    <w:rsid w:val="009D704A"/>
    <w:rsid w:val="009D7A88"/>
    <w:rsid w:val="009D7A92"/>
    <w:rsid w:val="009E0392"/>
    <w:rsid w:val="009E039C"/>
    <w:rsid w:val="009E053A"/>
    <w:rsid w:val="009E06E3"/>
    <w:rsid w:val="009E0C1C"/>
    <w:rsid w:val="009E0C85"/>
    <w:rsid w:val="009E10BF"/>
    <w:rsid w:val="009E1AE2"/>
    <w:rsid w:val="009E1D5E"/>
    <w:rsid w:val="009E29A1"/>
    <w:rsid w:val="009E29E4"/>
    <w:rsid w:val="009E3025"/>
    <w:rsid w:val="009E30FF"/>
    <w:rsid w:val="009E36EA"/>
    <w:rsid w:val="009E44A0"/>
    <w:rsid w:val="009E4764"/>
    <w:rsid w:val="009E4CB2"/>
    <w:rsid w:val="009E5971"/>
    <w:rsid w:val="009E5ECA"/>
    <w:rsid w:val="009E6636"/>
    <w:rsid w:val="009E77C4"/>
    <w:rsid w:val="009E77F9"/>
    <w:rsid w:val="009F09DA"/>
    <w:rsid w:val="009F0CD9"/>
    <w:rsid w:val="009F1044"/>
    <w:rsid w:val="009F131D"/>
    <w:rsid w:val="009F15EE"/>
    <w:rsid w:val="009F1800"/>
    <w:rsid w:val="009F19D0"/>
    <w:rsid w:val="009F2AAA"/>
    <w:rsid w:val="009F2E7F"/>
    <w:rsid w:val="009F3521"/>
    <w:rsid w:val="009F420F"/>
    <w:rsid w:val="009F49A5"/>
    <w:rsid w:val="009F4BED"/>
    <w:rsid w:val="009F4E58"/>
    <w:rsid w:val="009F5883"/>
    <w:rsid w:val="009F58F4"/>
    <w:rsid w:val="009F5FC1"/>
    <w:rsid w:val="009F60EA"/>
    <w:rsid w:val="009F61A2"/>
    <w:rsid w:val="009F6929"/>
    <w:rsid w:val="009F695A"/>
    <w:rsid w:val="009F6995"/>
    <w:rsid w:val="009F69B2"/>
    <w:rsid w:val="009F6A12"/>
    <w:rsid w:val="009F6CF7"/>
    <w:rsid w:val="009F6E18"/>
    <w:rsid w:val="009F7670"/>
    <w:rsid w:val="009F7A60"/>
    <w:rsid w:val="009F7B15"/>
    <w:rsid w:val="009F7C89"/>
    <w:rsid w:val="00A001ED"/>
    <w:rsid w:val="00A0065C"/>
    <w:rsid w:val="00A01076"/>
    <w:rsid w:val="00A011B0"/>
    <w:rsid w:val="00A015D6"/>
    <w:rsid w:val="00A01832"/>
    <w:rsid w:val="00A0183F"/>
    <w:rsid w:val="00A019A2"/>
    <w:rsid w:val="00A01E2D"/>
    <w:rsid w:val="00A02191"/>
    <w:rsid w:val="00A024F3"/>
    <w:rsid w:val="00A02583"/>
    <w:rsid w:val="00A0360A"/>
    <w:rsid w:val="00A0368D"/>
    <w:rsid w:val="00A04287"/>
    <w:rsid w:val="00A04809"/>
    <w:rsid w:val="00A04EC6"/>
    <w:rsid w:val="00A0549D"/>
    <w:rsid w:val="00A069AB"/>
    <w:rsid w:val="00A0757D"/>
    <w:rsid w:val="00A07C70"/>
    <w:rsid w:val="00A07F52"/>
    <w:rsid w:val="00A10980"/>
    <w:rsid w:val="00A10ACC"/>
    <w:rsid w:val="00A10B78"/>
    <w:rsid w:val="00A11750"/>
    <w:rsid w:val="00A118EB"/>
    <w:rsid w:val="00A12087"/>
    <w:rsid w:val="00A120EE"/>
    <w:rsid w:val="00A125DE"/>
    <w:rsid w:val="00A12A5D"/>
    <w:rsid w:val="00A133AE"/>
    <w:rsid w:val="00A134CF"/>
    <w:rsid w:val="00A141C4"/>
    <w:rsid w:val="00A14957"/>
    <w:rsid w:val="00A14C85"/>
    <w:rsid w:val="00A14F95"/>
    <w:rsid w:val="00A152AA"/>
    <w:rsid w:val="00A15BAE"/>
    <w:rsid w:val="00A16100"/>
    <w:rsid w:val="00A16528"/>
    <w:rsid w:val="00A16610"/>
    <w:rsid w:val="00A16C56"/>
    <w:rsid w:val="00A1778E"/>
    <w:rsid w:val="00A20567"/>
    <w:rsid w:val="00A20B55"/>
    <w:rsid w:val="00A2134B"/>
    <w:rsid w:val="00A21739"/>
    <w:rsid w:val="00A218B9"/>
    <w:rsid w:val="00A21B6E"/>
    <w:rsid w:val="00A21E69"/>
    <w:rsid w:val="00A21EAD"/>
    <w:rsid w:val="00A221B4"/>
    <w:rsid w:val="00A226F3"/>
    <w:rsid w:val="00A228D3"/>
    <w:rsid w:val="00A22B32"/>
    <w:rsid w:val="00A22D98"/>
    <w:rsid w:val="00A231BF"/>
    <w:rsid w:val="00A23618"/>
    <w:rsid w:val="00A23C00"/>
    <w:rsid w:val="00A24011"/>
    <w:rsid w:val="00A24554"/>
    <w:rsid w:val="00A24AE6"/>
    <w:rsid w:val="00A24CBB"/>
    <w:rsid w:val="00A251E8"/>
    <w:rsid w:val="00A25250"/>
    <w:rsid w:val="00A252C3"/>
    <w:rsid w:val="00A2530E"/>
    <w:rsid w:val="00A25C14"/>
    <w:rsid w:val="00A26DF3"/>
    <w:rsid w:val="00A27114"/>
    <w:rsid w:val="00A27497"/>
    <w:rsid w:val="00A27D9D"/>
    <w:rsid w:val="00A27FBA"/>
    <w:rsid w:val="00A3023D"/>
    <w:rsid w:val="00A302D6"/>
    <w:rsid w:val="00A30506"/>
    <w:rsid w:val="00A30920"/>
    <w:rsid w:val="00A309B5"/>
    <w:rsid w:val="00A30F18"/>
    <w:rsid w:val="00A3186E"/>
    <w:rsid w:val="00A31E34"/>
    <w:rsid w:val="00A31EA8"/>
    <w:rsid w:val="00A32A3E"/>
    <w:rsid w:val="00A32BF6"/>
    <w:rsid w:val="00A32CB4"/>
    <w:rsid w:val="00A332AD"/>
    <w:rsid w:val="00A33E8E"/>
    <w:rsid w:val="00A33EFB"/>
    <w:rsid w:val="00A33F87"/>
    <w:rsid w:val="00A341A5"/>
    <w:rsid w:val="00A34413"/>
    <w:rsid w:val="00A347A8"/>
    <w:rsid w:val="00A3514A"/>
    <w:rsid w:val="00A35B69"/>
    <w:rsid w:val="00A35F61"/>
    <w:rsid w:val="00A366D7"/>
    <w:rsid w:val="00A36A85"/>
    <w:rsid w:val="00A370A0"/>
    <w:rsid w:val="00A3726A"/>
    <w:rsid w:val="00A37809"/>
    <w:rsid w:val="00A37B3B"/>
    <w:rsid w:val="00A4003D"/>
    <w:rsid w:val="00A402C4"/>
    <w:rsid w:val="00A4032F"/>
    <w:rsid w:val="00A403E1"/>
    <w:rsid w:val="00A405C0"/>
    <w:rsid w:val="00A42266"/>
    <w:rsid w:val="00A422EB"/>
    <w:rsid w:val="00A426CA"/>
    <w:rsid w:val="00A428BF"/>
    <w:rsid w:val="00A42EE1"/>
    <w:rsid w:val="00A44431"/>
    <w:rsid w:val="00A4482F"/>
    <w:rsid w:val="00A44A54"/>
    <w:rsid w:val="00A44D85"/>
    <w:rsid w:val="00A45329"/>
    <w:rsid w:val="00A45392"/>
    <w:rsid w:val="00A4544F"/>
    <w:rsid w:val="00A45722"/>
    <w:rsid w:val="00A45CE7"/>
    <w:rsid w:val="00A46E47"/>
    <w:rsid w:val="00A470ED"/>
    <w:rsid w:val="00A4778B"/>
    <w:rsid w:val="00A47A0C"/>
    <w:rsid w:val="00A5110F"/>
    <w:rsid w:val="00A517AA"/>
    <w:rsid w:val="00A520E4"/>
    <w:rsid w:val="00A52FF6"/>
    <w:rsid w:val="00A53579"/>
    <w:rsid w:val="00A53F92"/>
    <w:rsid w:val="00A55159"/>
    <w:rsid w:val="00A555B5"/>
    <w:rsid w:val="00A55677"/>
    <w:rsid w:val="00A558A0"/>
    <w:rsid w:val="00A55A59"/>
    <w:rsid w:val="00A5676D"/>
    <w:rsid w:val="00A5697A"/>
    <w:rsid w:val="00A56C18"/>
    <w:rsid w:val="00A56D88"/>
    <w:rsid w:val="00A56EF3"/>
    <w:rsid w:val="00A570F2"/>
    <w:rsid w:val="00A576B4"/>
    <w:rsid w:val="00A57B64"/>
    <w:rsid w:val="00A6093D"/>
    <w:rsid w:val="00A615C5"/>
    <w:rsid w:val="00A61B24"/>
    <w:rsid w:val="00A61CD8"/>
    <w:rsid w:val="00A61FC7"/>
    <w:rsid w:val="00A61FDC"/>
    <w:rsid w:val="00A62E87"/>
    <w:rsid w:val="00A6342E"/>
    <w:rsid w:val="00A638EF"/>
    <w:rsid w:val="00A63B4D"/>
    <w:rsid w:val="00A64230"/>
    <w:rsid w:val="00A6485D"/>
    <w:rsid w:val="00A6494E"/>
    <w:rsid w:val="00A64CCE"/>
    <w:rsid w:val="00A6626D"/>
    <w:rsid w:val="00A662C2"/>
    <w:rsid w:val="00A6653E"/>
    <w:rsid w:val="00A669CE"/>
    <w:rsid w:val="00A6707C"/>
    <w:rsid w:val="00A67281"/>
    <w:rsid w:val="00A6767C"/>
    <w:rsid w:val="00A67948"/>
    <w:rsid w:val="00A679AF"/>
    <w:rsid w:val="00A67EAC"/>
    <w:rsid w:val="00A70456"/>
    <w:rsid w:val="00A7064F"/>
    <w:rsid w:val="00A713CA"/>
    <w:rsid w:val="00A71A49"/>
    <w:rsid w:val="00A72185"/>
    <w:rsid w:val="00A72373"/>
    <w:rsid w:val="00A72416"/>
    <w:rsid w:val="00A73158"/>
    <w:rsid w:val="00A734B8"/>
    <w:rsid w:val="00A7374F"/>
    <w:rsid w:val="00A738E0"/>
    <w:rsid w:val="00A73D9F"/>
    <w:rsid w:val="00A744E0"/>
    <w:rsid w:val="00A74580"/>
    <w:rsid w:val="00A746B3"/>
    <w:rsid w:val="00A7481F"/>
    <w:rsid w:val="00A74C4F"/>
    <w:rsid w:val="00A75242"/>
    <w:rsid w:val="00A7550F"/>
    <w:rsid w:val="00A76A22"/>
    <w:rsid w:val="00A76F1B"/>
    <w:rsid w:val="00A8158C"/>
    <w:rsid w:val="00A8168E"/>
    <w:rsid w:val="00A816B3"/>
    <w:rsid w:val="00A81E8B"/>
    <w:rsid w:val="00A8274C"/>
    <w:rsid w:val="00A82B9B"/>
    <w:rsid w:val="00A832A3"/>
    <w:rsid w:val="00A83361"/>
    <w:rsid w:val="00A8340B"/>
    <w:rsid w:val="00A838E6"/>
    <w:rsid w:val="00A83992"/>
    <w:rsid w:val="00A83C1F"/>
    <w:rsid w:val="00A8432B"/>
    <w:rsid w:val="00A844B1"/>
    <w:rsid w:val="00A84588"/>
    <w:rsid w:val="00A846E8"/>
    <w:rsid w:val="00A847E0"/>
    <w:rsid w:val="00A84C62"/>
    <w:rsid w:val="00A852F3"/>
    <w:rsid w:val="00A85C56"/>
    <w:rsid w:val="00A85FE6"/>
    <w:rsid w:val="00A86098"/>
    <w:rsid w:val="00A8618E"/>
    <w:rsid w:val="00A86564"/>
    <w:rsid w:val="00A865FC"/>
    <w:rsid w:val="00A86A4A"/>
    <w:rsid w:val="00A86B82"/>
    <w:rsid w:val="00A871F2"/>
    <w:rsid w:val="00A876DC"/>
    <w:rsid w:val="00A877DF"/>
    <w:rsid w:val="00A904D7"/>
    <w:rsid w:val="00A90620"/>
    <w:rsid w:val="00A906A4"/>
    <w:rsid w:val="00A90AD1"/>
    <w:rsid w:val="00A90ED6"/>
    <w:rsid w:val="00A91210"/>
    <w:rsid w:val="00A916A6"/>
    <w:rsid w:val="00A92204"/>
    <w:rsid w:val="00A92385"/>
    <w:rsid w:val="00A9255C"/>
    <w:rsid w:val="00A926A8"/>
    <w:rsid w:val="00A926FF"/>
    <w:rsid w:val="00A92F5A"/>
    <w:rsid w:val="00A9331C"/>
    <w:rsid w:val="00A933A8"/>
    <w:rsid w:val="00A939A7"/>
    <w:rsid w:val="00A93BF9"/>
    <w:rsid w:val="00A94048"/>
    <w:rsid w:val="00A940F1"/>
    <w:rsid w:val="00A946FB"/>
    <w:rsid w:val="00A948B3"/>
    <w:rsid w:val="00A948C5"/>
    <w:rsid w:val="00A94C00"/>
    <w:rsid w:val="00A94ECB"/>
    <w:rsid w:val="00A95465"/>
    <w:rsid w:val="00A954B5"/>
    <w:rsid w:val="00A95808"/>
    <w:rsid w:val="00A958C2"/>
    <w:rsid w:val="00A96005"/>
    <w:rsid w:val="00A9640A"/>
    <w:rsid w:val="00A9671A"/>
    <w:rsid w:val="00A968DB"/>
    <w:rsid w:val="00A96A61"/>
    <w:rsid w:val="00A976BA"/>
    <w:rsid w:val="00A97865"/>
    <w:rsid w:val="00A97EFC"/>
    <w:rsid w:val="00AA0CD0"/>
    <w:rsid w:val="00AA0DDB"/>
    <w:rsid w:val="00AA0E3C"/>
    <w:rsid w:val="00AA11BC"/>
    <w:rsid w:val="00AA19F3"/>
    <w:rsid w:val="00AA1B3E"/>
    <w:rsid w:val="00AA1BC0"/>
    <w:rsid w:val="00AA2A62"/>
    <w:rsid w:val="00AA2D45"/>
    <w:rsid w:val="00AA333E"/>
    <w:rsid w:val="00AA34A2"/>
    <w:rsid w:val="00AA3891"/>
    <w:rsid w:val="00AA3981"/>
    <w:rsid w:val="00AA3A6F"/>
    <w:rsid w:val="00AA3F45"/>
    <w:rsid w:val="00AA4854"/>
    <w:rsid w:val="00AA48B1"/>
    <w:rsid w:val="00AA4A18"/>
    <w:rsid w:val="00AA4A5E"/>
    <w:rsid w:val="00AA4EC8"/>
    <w:rsid w:val="00AA5117"/>
    <w:rsid w:val="00AA582C"/>
    <w:rsid w:val="00AA58C1"/>
    <w:rsid w:val="00AA59AF"/>
    <w:rsid w:val="00AA5AED"/>
    <w:rsid w:val="00AA6105"/>
    <w:rsid w:val="00AA6348"/>
    <w:rsid w:val="00AA665D"/>
    <w:rsid w:val="00AA6AB9"/>
    <w:rsid w:val="00AA6B6A"/>
    <w:rsid w:val="00AA6CB7"/>
    <w:rsid w:val="00AA7B9A"/>
    <w:rsid w:val="00AB0323"/>
    <w:rsid w:val="00AB0430"/>
    <w:rsid w:val="00AB1622"/>
    <w:rsid w:val="00AB162E"/>
    <w:rsid w:val="00AB2431"/>
    <w:rsid w:val="00AB24AF"/>
    <w:rsid w:val="00AB28A9"/>
    <w:rsid w:val="00AB2C83"/>
    <w:rsid w:val="00AB2D4B"/>
    <w:rsid w:val="00AB2D7C"/>
    <w:rsid w:val="00AB31DA"/>
    <w:rsid w:val="00AB34F3"/>
    <w:rsid w:val="00AB3ADB"/>
    <w:rsid w:val="00AB3DC5"/>
    <w:rsid w:val="00AB4291"/>
    <w:rsid w:val="00AB45BC"/>
    <w:rsid w:val="00AB479F"/>
    <w:rsid w:val="00AB49D6"/>
    <w:rsid w:val="00AB4F7E"/>
    <w:rsid w:val="00AB5055"/>
    <w:rsid w:val="00AB5AAB"/>
    <w:rsid w:val="00AB5AF3"/>
    <w:rsid w:val="00AB5D4F"/>
    <w:rsid w:val="00AB6616"/>
    <w:rsid w:val="00AB739E"/>
    <w:rsid w:val="00AC03F5"/>
    <w:rsid w:val="00AC09C1"/>
    <w:rsid w:val="00AC1137"/>
    <w:rsid w:val="00AC125F"/>
    <w:rsid w:val="00AC168E"/>
    <w:rsid w:val="00AC2591"/>
    <w:rsid w:val="00AC2668"/>
    <w:rsid w:val="00AC2677"/>
    <w:rsid w:val="00AC2705"/>
    <w:rsid w:val="00AC2F2D"/>
    <w:rsid w:val="00AC2F7D"/>
    <w:rsid w:val="00AC34D0"/>
    <w:rsid w:val="00AC35EC"/>
    <w:rsid w:val="00AC3F48"/>
    <w:rsid w:val="00AC3F66"/>
    <w:rsid w:val="00AC462A"/>
    <w:rsid w:val="00AC4EF6"/>
    <w:rsid w:val="00AC5188"/>
    <w:rsid w:val="00AC533A"/>
    <w:rsid w:val="00AC5862"/>
    <w:rsid w:val="00AC5EE3"/>
    <w:rsid w:val="00AC6220"/>
    <w:rsid w:val="00AC63F3"/>
    <w:rsid w:val="00AC6576"/>
    <w:rsid w:val="00AC6B73"/>
    <w:rsid w:val="00AC6D6F"/>
    <w:rsid w:val="00AC6EE1"/>
    <w:rsid w:val="00AC775F"/>
    <w:rsid w:val="00AC7E74"/>
    <w:rsid w:val="00AD01A4"/>
    <w:rsid w:val="00AD0219"/>
    <w:rsid w:val="00AD0842"/>
    <w:rsid w:val="00AD0F88"/>
    <w:rsid w:val="00AD0FCE"/>
    <w:rsid w:val="00AD1367"/>
    <w:rsid w:val="00AD179A"/>
    <w:rsid w:val="00AD1A83"/>
    <w:rsid w:val="00AD222A"/>
    <w:rsid w:val="00AD2261"/>
    <w:rsid w:val="00AD29FA"/>
    <w:rsid w:val="00AD3668"/>
    <w:rsid w:val="00AD3795"/>
    <w:rsid w:val="00AD4272"/>
    <w:rsid w:val="00AD46B1"/>
    <w:rsid w:val="00AD4867"/>
    <w:rsid w:val="00AD4A50"/>
    <w:rsid w:val="00AD5116"/>
    <w:rsid w:val="00AD56C9"/>
    <w:rsid w:val="00AD57FE"/>
    <w:rsid w:val="00AD5BC3"/>
    <w:rsid w:val="00AD6203"/>
    <w:rsid w:val="00AD6F39"/>
    <w:rsid w:val="00AD748D"/>
    <w:rsid w:val="00AD7F9A"/>
    <w:rsid w:val="00AE0B1F"/>
    <w:rsid w:val="00AE0EB5"/>
    <w:rsid w:val="00AE119B"/>
    <w:rsid w:val="00AE1360"/>
    <w:rsid w:val="00AE17DF"/>
    <w:rsid w:val="00AE1A3A"/>
    <w:rsid w:val="00AE1FA3"/>
    <w:rsid w:val="00AE2B06"/>
    <w:rsid w:val="00AE2B52"/>
    <w:rsid w:val="00AE2E23"/>
    <w:rsid w:val="00AE2E3A"/>
    <w:rsid w:val="00AE3EA4"/>
    <w:rsid w:val="00AE4040"/>
    <w:rsid w:val="00AE4AB9"/>
    <w:rsid w:val="00AE4BD9"/>
    <w:rsid w:val="00AE4E44"/>
    <w:rsid w:val="00AE5643"/>
    <w:rsid w:val="00AE57B5"/>
    <w:rsid w:val="00AE5F2C"/>
    <w:rsid w:val="00AE61D2"/>
    <w:rsid w:val="00AE6225"/>
    <w:rsid w:val="00AE63C1"/>
    <w:rsid w:val="00AE63CE"/>
    <w:rsid w:val="00AE6D37"/>
    <w:rsid w:val="00AE6EED"/>
    <w:rsid w:val="00AE75B7"/>
    <w:rsid w:val="00AF00AD"/>
    <w:rsid w:val="00AF00C1"/>
    <w:rsid w:val="00AF0413"/>
    <w:rsid w:val="00AF1221"/>
    <w:rsid w:val="00AF15C7"/>
    <w:rsid w:val="00AF18B9"/>
    <w:rsid w:val="00AF1941"/>
    <w:rsid w:val="00AF1965"/>
    <w:rsid w:val="00AF20DF"/>
    <w:rsid w:val="00AF218E"/>
    <w:rsid w:val="00AF2715"/>
    <w:rsid w:val="00AF2989"/>
    <w:rsid w:val="00AF2BB7"/>
    <w:rsid w:val="00AF42D4"/>
    <w:rsid w:val="00AF44AD"/>
    <w:rsid w:val="00AF4662"/>
    <w:rsid w:val="00AF56D4"/>
    <w:rsid w:val="00AF6715"/>
    <w:rsid w:val="00AF68C5"/>
    <w:rsid w:val="00AF69B1"/>
    <w:rsid w:val="00AF6CC3"/>
    <w:rsid w:val="00AF6FC7"/>
    <w:rsid w:val="00AF7298"/>
    <w:rsid w:val="00AF7473"/>
    <w:rsid w:val="00AF7D3C"/>
    <w:rsid w:val="00B008EC"/>
    <w:rsid w:val="00B00E53"/>
    <w:rsid w:val="00B00F24"/>
    <w:rsid w:val="00B010A9"/>
    <w:rsid w:val="00B0123D"/>
    <w:rsid w:val="00B01483"/>
    <w:rsid w:val="00B016E5"/>
    <w:rsid w:val="00B0177B"/>
    <w:rsid w:val="00B01B0A"/>
    <w:rsid w:val="00B01B63"/>
    <w:rsid w:val="00B020AB"/>
    <w:rsid w:val="00B037A3"/>
    <w:rsid w:val="00B044DA"/>
    <w:rsid w:val="00B049AE"/>
    <w:rsid w:val="00B04EED"/>
    <w:rsid w:val="00B055BE"/>
    <w:rsid w:val="00B056E0"/>
    <w:rsid w:val="00B06585"/>
    <w:rsid w:val="00B06C4E"/>
    <w:rsid w:val="00B06D0D"/>
    <w:rsid w:val="00B06D8C"/>
    <w:rsid w:val="00B06DB0"/>
    <w:rsid w:val="00B06EFF"/>
    <w:rsid w:val="00B0707C"/>
    <w:rsid w:val="00B07307"/>
    <w:rsid w:val="00B07524"/>
    <w:rsid w:val="00B0769A"/>
    <w:rsid w:val="00B07CBF"/>
    <w:rsid w:val="00B07D9C"/>
    <w:rsid w:val="00B102FE"/>
    <w:rsid w:val="00B10331"/>
    <w:rsid w:val="00B10B27"/>
    <w:rsid w:val="00B111F5"/>
    <w:rsid w:val="00B11212"/>
    <w:rsid w:val="00B118A5"/>
    <w:rsid w:val="00B1277A"/>
    <w:rsid w:val="00B129E7"/>
    <w:rsid w:val="00B13FFD"/>
    <w:rsid w:val="00B14183"/>
    <w:rsid w:val="00B146CF"/>
    <w:rsid w:val="00B15269"/>
    <w:rsid w:val="00B152B9"/>
    <w:rsid w:val="00B15667"/>
    <w:rsid w:val="00B15758"/>
    <w:rsid w:val="00B15955"/>
    <w:rsid w:val="00B15E48"/>
    <w:rsid w:val="00B1639B"/>
    <w:rsid w:val="00B1652D"/>
    <w:rsid w:val="00B16730"/>
    <w:rsid w:val="00B1742C"/>
    <w:rsid w:val="00B17684"/>
    <w:rsid w:val="00B17773"/>
    <w:rsid w:val="00B177BD"/>
    <w:rsid w:val="00B20099"/>
    <w:rsid w:val="00B20477"/>
    <w:rsid w:val="00B20C10"/>
    <w:rsid w:val="00B20CB8"/>
    <w:rsid w:val="00B20E85"/>
    <w:rsid w:val="00B20FA1"/>
    <w:rsid w:val="00B215B2"/>
    <w:rsid w:val="00B2182F"/>
    <w:rsid w:val="00B21E13"/>
    <w:rsid w:val="00B21F3A"/>
    <w:rsid w:val="00B220D1"/>
    <w:rsid w:val="00B22E09"/>
    <w:rsid w:val="00B246C5"/>
    <w:rsid w:val="00B24812"/>
    <w:rsid w:val="00B2572E"/>
    <w:rsid w:val="00B2591B"/>
    <w:rsid w:val="00B25C76"/>
    <w:rsid w:val="00B25D02"/>
    <w:rsid w:val="00B266B6"/>
    <w:rsid w:val="00B26A6D"/>
    <w:rsid w:val="00B27828"/>
    <w:rsid w:val="00B27C78"/>
    <w:rsid w:val="00B306D3"/>
    <w:rsid w:val="00B30B3B"/>
    <w:rsid w:val="00B30BD2"/>
    <w:rsid w:val="00B30E3F"/>
    <w:rsid w:val="00B31398"/>
    <w:rsid w:val="00B3165E"/>
    <w:rsid w:val="00B31682"/>
    <w:rsid w:val="00B31BC9"/>
    <w:rsid w:val="00B321A9"/>
    <w:rsid w:val="00B32951"/>
    <w:rsid w:val="00B32B3D"/>
    <w:rsid w:val="00B339B2"/>
    <w:rsid w:val="00B33C21"/>
    <w:rsid w:val="00B356ED"/>
    <w:rsid w:val="00B35A05"/>
    <w:rsid w:val="00B35DB3"/>
    <w:rsid w:val="00B36566"/>
    <w:rsid w:val="00B3656B"/>
    <w:rsid w:val="00B36679"/>
    <w:rsid w:val="00B36B72"/>
    <w:rsid w:val="00B378C0"/>
    <w:rsid w:val="00B37916"/>
    <w:rsid w:val="00B40090"/>
    <w:rsid w:val="00B403C4"/>
    <w:rsid w:val="00B40618"/>
    <w:rsid w:val="00B40768"/>
    <w:rsid w:val="00B4132E"/>
    <w:rsid w:val="00B41DC6"/>
    <w:rsid w:val="00B41FE7"/>
    <w:rsid w:val="00B42FC5"/>
    <w:rsid w:val="00B4327A"/>
    <w:rsid w:val="00B4338D"/>
    <w:rsid w:val="00B43709"/>
    <w:rsid w:val="00B438AE"/>
    <w:rsid w:val="00B44A6A"/>
    <w:rsid w:val="00B44EC5"/>
    <w:rsid w:val="00B44FDB"/>
    <w:rsid w:val="00B454AA"/>
    <w:rsid w:val="00B45AE0"/>
    <w:rsid w:val="00B45B2B"/>
    <w:rsid w:val="00B45D87"/>
    <w:rsid w:val="00B467A3"/>
    <w:rsid w:val="00B47389"/>
    <w:rsid w:val="00B478C4"/>
    <w:rsid w:val="00B4796E"/>
    <w:rsid w:val="00B50389"/>
    <w:rsid w:val="00B50557"/>
    <w:rsid w:val="00B5088C"/>
    <w:rsid w:val="00B50B69"/>
    <w:rsid w:val="00B50FD8"/>
    <w:rsid w:val="00B51137"/>
    <w:rsid w:val="00B51240"/>
    <w:rsid w:val="00B512F7"/>
    <w:rsid w:val="00B51584"/>
    <w:rsid w:val="00B51AD0"/>
    <w:rsid w:val="00B521F5"/>
    <w:rsid w:val="00B52723"/>
    <w:rsid w:val="00B527E8"/>
    <w:rsid w:val="00B52A65"/>
    <w:rsid w:val="00B53198"/>
    <w:rsid w:val="00B53E4F"/>
    <w:rsid w:val="00B53F33"/>
    <w:rsid w:val="00B54203"/>
    <w:rsid w:val="00B54E67"/>
    <w:rsid w:val="00B55763"/>
    <w:rsid w:val="00B5586C"/>
    <w:rsid w:val="00B56F1C"/>
    <w:rsid w:val="00B5716A"/>
    <w:rsid w:val="00B601BF"/>
    <w:rsid w:val="00B603F7"/>
    <w:rsid w:val="00B608B6"/>
    <w:rsid w:val="00B60D12"/>
    <w:rsid w:val="00B60F68"/>
    <w:rsid w:val="00B61E4E"/>
    <w:rsid w:val="00B61F8A"/>
    <w:rsid w:val="00B61FCF"/>
    <w:rsid w:val="00B620BB"/>
    <w:rsid w:val="00B620DC"/>
    <w:rsid w:val="00B62121"/>
    <w:rsid w:val="00B629B1"/>
    <w:rsid w:val="00B63042"/>
    <w:rsid w:val="00B633D4"/>
    <w:rsid w:val="00B6349B"/>
    <w:rsid w:val="00B636ED"/>
    <w:rsid w:val="00B63D45"/>
    <w:rsid w:val="00B63E6E"/>
    <w:rsid w:val="00B64233"/>
    <w:rsid w:val="00B64C95"/>
    <w:rsid w:val="00B65F03"/>
    <w:rsid w:val="00B661ED"/>
    <w:rsid w:val="00B676CF"/>
    <w:rsid w:val="00B6781B"/>
    <w:rsid w:val="00B7010B"/>
    <w:rsid w:val="00B709A9"/>
    <w:rsid w:val="00B70E3A"/>
    <w:rsid w:val="00B71461"/>
    <w:rsid w:val="00B71B72"/>
    <w:rsid w:val="00B71E1E"/>
    <w:rsid w:val="00B71F22"/>
    <w:rsid w:val="00B72609"/>
    <w:rsid w:val="00B72781"/>
    <w:rsid w:val="00B729E0"/>
    <w:rsid w:val="00B734D2"/>
    <w:rsid w:val="00B73D77"/>
    <w:rsid w:val="00B73D87"/>
    <w:rsid w:val="00B742E1"/>
    <w:rsid w:val="00B74F88"/>
    <w:rsid w:val="00B750AE"/>
    <w:rsid w:val="00B751A7"/>
    <w:rsid w:val="00B75925"/>
    <w:rsid w:val="00B759C0"/>
    <w:rsid w:val="00B75BC6"/>
    <w:rsid w:val="00B75DBB"/>
    <w:rsid w:val="00B76227"/>
    <w:rsid w:val="00B7665B"/>
    <w:rsid w:val="00B76997"/>
    <w:rsid w:val="00B769F6"/>
    <w:rsid w:val="00B76E75"/>
    <w:rsid w:val="00B775C5"/>
    <w:rsid w:val="00B776C5"/>
    <w:rsid w:val="00B77CBB"/>
    <w:rsid w:val="00B77FB2"/>
    <w:rsid w:val="00B80026"/>
    <w:rsid w:val="00B80311"/>
    <w:rsid w:val="00B8063D"/>
    <w:rsid w:val="00B80784"/>
    <w:rsid w:val="00B80F8F"/>
    <w:rsid w:val="00B81F52"/>
    <w:rsid w:val="00B8260B"/>
    <w:rsid w:val="00B8284E"/>
    <w:rsid w:val="00B82F33"/>
    <w:rsid w:val="00B82FE8"/>
    <w:rsid w:val="00B82FF8"/>
    <w:rsid w:val="00B83058"/>
    <w:rsid w:val="00B841A1"/>
    <w:rsid w:val="00B84DA1"/>
    <w:rsid w:val="00B84DF2"/>
    <w:rsid w:val="00B84E9A"/>
    <w:rsid w:val="00B84FA9"/>
    <w:rsid w:val="00B85CB8"/>
    <w:rsid w:val="00B85FB6"/>
    <w:rsid w:val="00B8618F"/>
    <w:rsid w:val="00B86802"/>
    <w:rsid w:val="00B8696F"/>
    <w:rsid w:val="00B86B42"/>
    <w:rsid w:val="00B87376"/>
    <w:rsid w:val="00B873E8"/>
    <w:rsid w:val="00B87E88"/>
    <w:rsid w:val="00B9001F"/>
    <w:rsid w:val="00B9094A"/>
    <w:rsid w:val="00B91017"/>
    <w:rsid w:val="00B917FA"/>
    <w:rsid w:val="00B918E0"/>
    <w:rsid w:val="00B91BFF"/>
    <w:rsid w:val="00B921C8"/>
    <w:rsid w:val="00B92CF6"/>
    <w:rsid w:val="00B92D0A"/>
    <w:rsid w:val="00B935D5"/>
    <w:rsid w:val="00B93808"/>
    <w:rsid w:val="00B93986"/>
    <w:rsid w:val="00B93D92"/>
    <w:rsid w:val="00B93DC4"/>
    <w:rsid w:val="00B94276"/>
    <w:rsid w:val="00B94308"/>
    <w:rsid w:val="00B94490"/>
    <w:rsid w:val="00B946FE"/>
    <w:rsid w:val="00B94D73"/>
    <w:rsid w:val="00B94E45"/>
    <w:rsid w:val="00B94F0F"/>
    <w:rsid w:val="00B95175"/>
    <w:rsid w:val="00B951DA"/>
    <w:rsid w:val="00B9590D"/>
    <w:rsid w:val="00B961CA"/>
    <w:rsid w:val="00B96AC6"/>
    <w:rsid w:val="00B977E9"/>
    <w:rsid w:val="00B97990"/>
    <w:rsid w:val="00B97EAE"/>
    <w:rsid w:val="00BA2399"/>
    <w:rsid w:val="00BA24B7"/>
    <w:rsid w:val="00BA24F6"/>
    <w:rsid w:val="00BA3487"/>
    <w:rsid w:val="00BA3A77"/>
    <w:rsid w:val="00BA3CCA"/>
    <w:rsid w:val="00BA4F9E"/>
    <w:rsid w:val="00BA55A5"/>
    <w:rsid w:val="00BA5D21"/>
    <w:rsid w:val="00BA6194"/>
    <w:rsid w:val="00BA677B"/>
    <w:rsid w:val="00BA6A15"/>
    <w:rsid w:val="00BA6A7B"/>
    <w:rsid w:val="00BA6CC4"/>
    <w:rsid w:val="00BA6D56"/>
    <w:rsid w:val="00BA73B2"/>
    <w:rsid w:val="00BA76B7"/>
    <w:rsid w:val="00BA7759"/>
    <w:rsid w:val="00BA779D"/>
    <w:rsid w:val="00BA7C8D"/>
    <w:rsid w:val="00BB01C1"/>
    <w:rsid w:val="00BB0E56"/>
    <w:rsid w:val="00BB13C4"/>
    <w:rsid w:val="00BB1B89"/>
    <w:rsid w:val="00BB25CB"/>
    <w:rsid w:val="00BB2D71"/>
    <w:rsid w:val="00BB2EB3"/>
    <w:rsid w:val="00BB3048"/>
    <w:rsid w:val="00BB3A94"/>
    <w:rsid w:val="00BB3D5D"/>
    <w:rsid w:val="00BB4129"/>
    <w:rsid w:val="00BB42B0"/>
    <w:rsid w:val="00BB4A05"/>
    <w:rsid w:val="00BB4B9E"/>
    <w:rsid w:val="00BB563C"/>
    <w:rsid w:val="00BB5DD1"/>
    <w:rsid w:val="00BB5FED"/>
    <w:rsid w:val="00BB6336"/>
    <w:rsid w:val="00BB69DB"/>
    <w:rsid w:val="00BB723C"/>
    <w:rsid w:val="00BB7AE2"/>
    <w:rsid w:val="00BB7B44"/>
    <w:rsid w:val="00BB7C5F"/>
    <w:rsid w:val="00BB7D63"/>
    <w:rsid w:val="00BC02FB"/>
    <w:rsid w:val="00BC070A"/>
    <w:rsid w:val="00BC09ED"/>
    <w:rsid w:val="00BC12D5"/>
    <w:rsid w:val="00BC145B"/>
    <w:rsid w:val="00BC2C70"/>
    <w:rsid w:val="00BC3180"/>
    <w:rsid w:val="00BC398C"/>
    <w:rsid w:val="00BC3A68"/>
    <w:rsid w:val="00BC40A9"/>
    <w:rsid w:val="00BC40D8"/>
    <w:rsid w:val="00BC467B"/>
    <w:rsid w:val="00BC4C74"/>
    <w:rsid w:val="00BC4F87"/>
    <w:rsid w:val="00BC5BA6"/>
    <w:rsid w:val="00BC5BB6"/>
    <w:rsid w:val="00BC6152"/>
    <w:rsid w:val="00BC7266"/>
    <w:rsid w:val="00BC7A4D"/>
    <w:rsid w:val="00BD0889"/>
    <w:rsid w:val="00BD0DA5"/>
    <w:rsid w:val="00BD17C0"/>
    <w:rsid w:val="00BD1C9B"/>
    <w:rsid w:val="00BD1E35"/>
    <w:rsid w:val="00BD1EFF"/>
    <w:rsid w:val="00BD2256"/>
    <w:rsid w:val="00BD23A4"/>
    <w:rsid w:val="00BD27C2"/>
    <w:rsid w:val="00BD31A4"/>
    <w:rsid w:val="00BD3CAB"/>
    <w:rsid w:val="00BD3E9E"/>
    <w:rsid w:val="00BD4114"/>
    <w:rsid w:val="00BD5578"/>
    <w:rsid w:val="00BD5B1B"/>
    <w:rsid w:val="00BD5E79"/>
    <w:rsid w:val="00BD6D12"/>
    <w:rsid w:val="00BD6DA0"/>
    <w:rsid w:val="00BD74A5"/>
    <w:rsid w:val="00BD7B98"/>
    <w:rsid w:val="00BD7BF3"/>
    <w:rsid w:val="00BD7D91"/>
    <w:rsid w:val="00BE15E7"/>
    <w:rsid w:val="00BE1E02"/>
    <w:rsid w:val="00BE25D0"/>
    <w:rsid w:val="00BE2763"/>
    <w:rsid w:val="00BE3457"/>
    <w:rsid w:val="00BE3463"/>
    <w:rsid w:val="00BE3494"/>
    <w:rsid w:val="00BE3EE1"/>
    <w:rsid w:val="00BE3FB5"/>
    <w:rsid w:val="00BE4916"/>
    <w:rsid w:val="00BE4963"/>
    <w:rsid w:val="00BE4AAC"/>
    <w:rsid w:val="00BE4C8A"/>
    <w:rsid w:val="00BE55AA"/>
    <w:rsid w:val="00BE5CC4"/>
    <w:rsid w:val="00BE5D5D"/>
    <w:rsid w:val="00BE5F94"/>
    <w:rsid w:val="00BE6219"/>
    <w:rsid w:val="00BE6330"/>
    <w:rsid w:val="00BE6BC3"/>
    <w:rsid w:val="00BF017B"/>
    <w:rsid w:val="00BF0426"/>
    <w:rsid w:val="00BF27F2"/>
    <w:rsid w:val="00BF291E"/>
    <w:rsid w:val="00BF30E0"/>
    <w:rsid w:val="00BF4E8A"/>
    <w:rsid w:val="00BF52A4"/>
    <w:rsid w:val="00BF5400"/>
    <w:rsid w:val="00BF5800"/>
    <w:rsid w:val="00BF5901"/>
    <w:rsid w:val="00BF6E33"/>
    <w:rsid w:val="00BF73E9"/>
    <w:rsid w:val="00BF7DCD"/>
    <w:rsid w:val="00C00CEF"/>
    <w:rsid w:val="00C011AC"/>
    <w:rsid w:val="00C01A70"/>
    <w:rsid w:val="00C01C8B"/>
    <w:rsid w:val="00C02008"/>
    <w:rsid w:val="00C02145"/>
    <w:rsid w:val="00C0244F"/>
    <w:rsid w:val="00C03844"/>
    <w:rsid w:val="00C03F62"/>
    <w:rsid w:val="00C04BEA"/>
    <w:rsid w:val="00C04C9E"/>
    <w:rsid w:val="00C0578E"/>
    <w:rsid w:val="00C05B7F"/>
    <w:rsid w:val="00C05CD8"/>
    <w:rsid w:val="00C070BA"/>
    <w:rsid w:val="00C07199"/>
    <w:rsid w:val="00C075FE"/>
    <w:rsid w:val="00C076BC"/>
    <w:rsid w:val="00C076C2"/>
    <w:rsid w:val="00C0779F"/>
    <w:rsid w:val="00C07C69"/>
    <w:rsid w:val="00C10F50"/>
    <w:rsid w:val="00C11698"/>
    <w:rsid w:val="00C11D1A"/>
    <w:rsid w:val="00C11E2E"/>
    <w:rsid w:val="00C120CA"/>
    <w:rsid w:val="00C12BBE"/>
    <w:rsid w:val="00C12E08"/>
    <w:rsid w:val="00C132D8"/>
    <w:rsid w:val="00C13529"/>
    <w:rsid w:val="00C13773"/>
    <w:rsid w:val="00C13CDF"/>
    <w:rsid w:val="00C14944"/>
    <w:rsid w:val="00C14E00"/>
    <w:rsid w:val="00C14EFE"/>
    <w:rsid w:val="00C151AE"/>
    <w:rsid w:val="00C153C6"/>
    <w:rsid w:val="00C158C7"/>
    <w:rsid w:val="00C15B7F"/>
    <w:rsid w:val="00C15FE4"/>
    <w:rsid w:val="00C16228"/>
    <w:rsid w:val="00C16AFC"/>
    <w:rsid w:val="00C1742D"/>
    <w:rsid w:val="00C17984"/>
    <w:rsid w:val="00C2152D"/>
    <w:rsid w:val="00C22330"/>
    <w:rsid w:val="00C22613"/>
    <w:rsid w:val="00C22963"/>
    <w:rsid w:val="00C241A0"/>
    <w:rsid w:val="00C24834"/>
    <w:rsid w:val="00C2487C"/>
    <w:rsid w:val="00C2494A"/>
    <w:rsid w:val="00C24C40"/>
    <w:rsid w:val="00C24CE5"/>
    <w:rsid w:val="00C24FA3"/>
    <w:rsid w:val="00C25D6D"/>
    <w:rsid w:val="00C25F78"/>
    <w:rsid w:val="00C26588"/>
    <w:rsid w:val="00C267CF"/>
    <w:rsid w:val="00C2696A"/>
    <w:rsid w:val="00C2736E"/>
    <w:rsid w:val="00C274EF"/>
    <w:rsid w:val="00C27675"/>
    <w:rsid w:val="00C27A89"/>
    <w:rsid w:val="00C27F7E"/>
    <w:rsid w:val="00C30498"/>
    <w:rsid w:val="00C30C9C"/>
    <w:rsid w:val="00C30F49"/>
    <w:rsid w:val="00C31873"/>
    <w:rsid w:val="00C31990"/>
    <w:rsid w:val="00C31D50"/>
    <w:rsid w:val="00C31E65"/>
    <w:rsid w:val="00C32BC6"/>
    <w:rsid w:val="00C340EA"/>
    <w:rsid w:val="00C347DE"/>
    <w:rsid w:val="00C35405"/>
    <w:rsid w:val="00C3591B"/>
    <w:rsid w:val="00C3616A"/>
    <w:rsid w:val="00C367AB"/>
    <w:rsid w:val="00C36EF1"/>
    <w:rsid w:val="00C370BF"/>
    <w:rsid w:val="00C372E7"/>
    <w:rsid w:val="00C403E3"/>
    <w:rsid w:val="00C403FD"/>
    <w:rsid w:val="00C406A9"/>
    <w:rsid w:val="00C40FE0"/>
    <w:rsid w:val="00C4114B"/>
    <w:rsid w:val="00C423C9"/>
    <w:rsid w:val="00C4250D"/>
    <w:rsid w:val="00C428CC"/>
    <w:rsid w:val="00C42DA2"/>
    <w:rsid w:val="00C432EF"/>
    <w:rsid w:val="00C4399D"/>
    <w:rsid w:val="00C44071"/>
    <w:rsid w:val="00C44710"/>
    <w:rsid w:val="00C44806"/>
    <w:rsid w:val="00C448D9"/>
    <w:rsid w:val="00C44C7F"/>
    <w:rsid w:val="00C455BC"/>
    <w:rsid w:val="00C45851"/>
    <w:rsid w:val="00C45DC7"/>
    <w:rsid w:val="00C45F50"/>
    <w:rsid w:val="00C460FE"/>
    <w:rsid w:val="00C46792"/>
    <w:rsid w:val="00C469D2"/>
    <w:rsid w:val="00C46C8B"/>
    <w:rsid w:val="00C46EB3"/>
    <w:rsid w:val="00C47318"/>
    <w:rsid w:val="00C47351"/>
    <w:rsid w:val="00C4799A"/>
    <w:rsid w:val="00C50D09"/>
    <w:rsid w:val="00C5118B"/>
    <w:rsid w:val="00C513B4"/>
    <w:rsid w:val="00C5219B"/>
    <w:rsid w:val="00C5246B"/>
    <w:rsid w:val="00C52476"/>
    <w:rsid w:val="00C524C7"/>
    <w:rsid w:val="00C53A10"/>
    <w:rsid w:val="00C53BF3"/>
    <w:rsid w:val="00C53D36"/>
    <w:rsid w:val="00C53D73"/>
    <w:rsid w:val="00C54071"/>
    <w:rsid w:val="00C54FDA"/>
    <w:rsid w:val="00C55194"/>
    <w:rsid w:val="00C56021"/>
    <w:rsid w:val="00C5623E"/>
    <w:rsid w:val="00C56B3E"/>
    <w:rsid w:val="00C56D05"/>
    <w:rsid w:val="00C572F4"/>
    <w:rsid w:val="00C577BB"/>
    <w:rsid w:val="00C60157"/>
    <w:rsid w:val="00C60DE0"/>
    <w:rsid w:val="00C6123F"/>
    <w:rsid w:val="00C61AE0"/>
    <w:rsid w:val="00C62524"/>
    <w:rsid w:val="00C633CB"/>
    <w:rsid w:val="00C63574"/>
    <w:rsid w:val="00C63777"/>
    <w:rsid w:val="00C64386"/>
    <w:rsid w:val="00C64BE8"/>
    <w:rsid w:val="00C64F09"/>
    <w:rsid w:val="00C6500A"/>
    <w:rsid w:val="00C653FD"/>
    <w:rsid w:val="00C65487"/>
    <w:rsid w:val="00C655C5"/>
    <w:rsid w:val="00C65960"/>
    <w:rsid w:val="00C662DC"/>
    <w:rsid w:val="00C6634F"/>
    <w:rsid w:val="00C66609"/>
    <w:rsid w:val="00C66C8A"/>
    <w:rsid w:val="00C671F3"/>
    <w:rsid w:val="00C67D0E"/>
    <w:rsid w:val="00C70100"/>
    <w:rsid w:val="00C707EA"/>
    <w:rsid w:val="00C7082D"/>
    <w:rsid w:val="00C70C13"/>
    <w:rsid w:val="00C70D7A"/>
    <w:rsid w:val="00C70ECF"/>
    <w:rsid w:val="00C71D5E"/>
    <w:rsid w:val="00C72028"/>
    <w:rsid w:val="00C72168"/>
    <w:rsid w:val="00C72319"/>
    <w:rsid w:val="00C72331"/>
    <w:rsid w:val="00C72384"/>
    <w:rsid w:val="00C72BD9"/>
    <w:rsid w:val="00C72DCE"/>
    <w:rsid w:val="00C730D1"/>
    <w:rsid w:val="00C736D8"/>
    <w:rsid w:val="00C738ED"/>
    <w:rsid w:val="00C740CA"/>
    <w:rsid w:val="00C74118"/>
    <w:rsid w:val="00C745E6"/>
    <w:rsid w:val="00C7499D"/>
    <w:rsid w:val="00C74D5B"/>
    <w:rsid w:val="00C750D3"/>
    <w:rsid w:val="00C764BF"/>
    <w:rsid w:val="00C77358"/>
    <w:rsid w:val="00C77880"/>
    <w:rsid w:val="00C80169"/>
    <w:rsid w:val="00C8087B"/>
    <w:rsid w:val="00C80958"/>
    <w:rsid w:val="00C81A56"/>
    <w:rsid w:val="00C8204C"/>
    <w:rsid w:val="00C8291D"/>
    <w:rsid w:val="00C83EF3"/>
    <w:rsid w:val="00C83FA4"/>
    <w:rsid w:val="00C84031"/>
    <w:rsid w:val="00C84A0A"/>
    <w:rsid w:val="00C854F2"/>
    <w:rsid w:val="00C85985"/>
    <w:rsid w:val="00C85A01"/>
    <w:rsid w:val="00C86C7B"/>
    <w:rsid w:val="00C86FB1"/>
    <w:rsid w:val="00C9039E"/>
    <w:rsid w:val="00C908C9"/>
    <w:rsid w:val="00C90CB1"/>
    <w:rsid w:val="00C91466"/>
    <w:rsid w:val="00C91C0C"/>
    <w:rsid w:val="00C9211A"/>
    <w:rsid w:val="00C927B6"/>
    <w:rsid w:val="00C93918"/>
    <w:rsid w:val="00C93D93"/>
    <w:rsid w:val="00C93EF9"/>
    <w:rsid w:val="00C93FA1"/>
    <w:rsid w:val="00C95E3F"/>
    <w:rsid w:val="00C95F63"/>
    <w:rsid w:val="00C9658C"/>
    <w:rsid w:val="00C96EC6"/>
    <w:rsid w:val="00C96F38"/>
    <w:rsid w:val="00C96F81"/>
    <w:rsid w:val="00C979B6"/>
    <w:rsid w:val="00C97FE3"/>
    <w:rsid w:val="00CA0353"/>
    <w:rsid w:val="00CA081B"/>
    <w:rsid w:val="00CA1738"/>
    <w:rsid w:val="00CA1C9F"/>
    <w:rsid w:val="00CA218F"/>
    <w:rsid w:val="00CA21FE"/>
    <w:rsid w:val="00CA23F7"/>
    <w:rsid w:val="00CA25EC"/>
    <w:rsid w:val="00CA2B84"/>
    <w:rsid w:val="00CA2E60"/>
    <w:rsid w:val="00CA3035"/>
    <w:rsid w:val="00CA378D"/>
    <w:rsid w:val="00CA38C8"/>
    <w:rsid w:val="00CA40E4"/>
    <w:rsid w:val="00CA416D"/>
    <w:rsid w:val="00CA4755"/>
    <w:rsid w:val="00CA4864"/>
    <w:rsid w:val="00CA49DA"/>
    <w:rsid w:val="00CA57F7"/>
    <w:rsid w:val="00CA5957"/>
    <w:rsid w:val="00CA5AD9"/>
    <w:rsid w:val="00CA6DC6"/>
    <w:rsid w:val="00CA6E66"/>
    <w:rsid w:val="00CA6F5E"/>
    <w:rsid w:val="00CA710A"/>
    <w:rsid w:val="00CA73F7"/>
    <w:rsid w:val="00CA7CE6"/>
    <w:rsid w:val="00CB0129"/>
    <w:rsid w:val="00CB024D"/>
    <w:rsid w:val="00CB0C7E"/>
    <w:rsid w:val="00CB10F2"/>
    <w:rsid w:val="00CB11ED"/>
    <w:rsid w:val="00CB12A9"/>
    <w:rsid w:val="00CB16F6"/>
    <w:rsid w:val="00CB1CA5"/>
    <w:rsid w:val="00CB1D5D"/>
    <w:rsid w:val="00CB1F40"/>
    <w:rsid w:val="00CB2412"/>
    <w:rsid w:val="00CB34D9"/>
    <w:rsid w:val="00CB36A3"/>
    <w:rsid w:val="00CB36A7"/>
    <w:rsid w:val="00CB38E7"/>
    <w:rsid w:val="00CB4007"/>
    <w:rsid w:val="00CB4251"/>
    <w:rsid w:val="00CB5086"/>
    <w:rsid w:val="00CB58BF"/>
    <w:rsid w:val="00CB5DDC"/>
    <w:rsid w:val="00CB6858"/>
    <w:rsid w:val="00CB6923"/>
    <w:rsid w:val="00CB7D94"/>
    <w:rsid w:val="00CC0135"/>
    <w:rsid w:val="00CC04F1"/>
    <w:rsid w:val="00CC08C9"/>
    <w:rsid w:val="00CC1490"/>
    <w:rsid w:val="00CC1804"/>
    <w:rsid w:val="00CC1ED8"/>
    <w:rsid w:val="00CC1EEB"/>
    <w:rsid w:val="00CC2778"/>
    <w:rsid w:val="00CC2A8D"/>
    <w:rsid w:val="00CC2B31"/>
    <w:rsid w:val="00CC31CD"/>
    <w:rsid w:val="00CC33E6"/>
    <w:rsid w:val="00CC35AF"/>
    <w:rsid w:val="00CC3B92"/>
    <w:rsid w:val="00CC4642"/>
    <w:rsid w:val="00CC586F"/>
    <w:rsid w:val="00CC5B91"/>
    <w:rsid w:val="00CC5E38"/>
    <w:rsid w:val="00CC6008"/>
    <w:rsid w:val="00CD00BC"/>
    <w:rsid w:val="00CD0A94"/>
    <w:rsid w:val="00CD0EC8"/>
    <w:rsid w:val="00CD146E"/>
    <w:rsid w:val="00CD16C1"/>
    <w:rsid w:val="00CD2232"/>
    <w:rsid w:val="00CD2656"/>
    <w:rsid w:val="00CD2828"/>
    <w:rsid w:val="00CD2E61"/>
    <w:rsid w:val="00CD3003"/>
    <w:rsid w:val="00CD3248"/>
    <w:rsid w:val="00CD35C4"/>
    <w:rsid w:val="00CD3636"/>
    <w:rsid w:val="00CD37DB"/>
    <w:rsid w:val="00CD3F59"/>
    <w:rsid w:val="00CD3FD3"/>
    <w:rsid w:val="00CD483A"/>
    <w:rsid w:val="00CD4B7A"/>
    <w:rsid w:val="00CD4FAD"/>
    <w:rsid w:val="00CD5E30"/>
    <w:rsid w:val="00CD6550"/>
    <w:rsid w:val="00CD71F6"/>
    <w:rsid w:val="00CD763D"/>
    <w:rsid w:val="00CD7B46"/>
    <w:rsid w:val="00CE01D4"/>
    <w:rsid w:val="00CE04FD"/>
    <w:rsid w:val="00CE054A"/>
    <w:rsid w:val="00CE09FB"/>
    <w:rsid w:val="00CE0AD0"/>
    <w:rsid w:val="00CE0C5C"/>
    <w:rsid w:val="00CE122B"/>
    <w:rsid w:val="00CE12AC"/>
    <w:rsid w:val="00CE1491"/>
    <w:rsid w:val="00CE1531"/>
    <w:rsid w:val="00CE15E0"/>
    <w:rsid w:val="00CE1BDF"/>
    <w:rsid w:val="00CE1E82"/>
    <w:rsid w:val="00CE265E"/>
    <w:rsid w:val="00CE2874"/>
    <w:rsid w:val="00CE2B9F"/>
    <w:rsid w:val="00CE2C16"/>
    <w:rsid w:val="00CE2CB9"/>
    <w:rsid w:val="00CE3351"/>
    <w:rsid w:val="00CE3C9F"/>
    <w:rsid w:val="00CE4066"/>
    <w:rsid w:val="00CE45E2"/>
    <w:rsid w:val="00CE5039"/>
    <w:rsid w:val="00CE53E9"/>
    <w:rsid w:val="00CE5994"/>
    <w:rsid w:val="00CE5B52"/>
    <w:rsid w:val="00CE5B57"/>
    <w:rsid w:val="00CE5B5F"/>
    <w:rsid w:val="00CE60A7"/>
    <w:rsid w:val="00CE6386"/>
    <w:rsid w:val="00CE672D"/>
    <w:rsid w:val="00CE7B5C"/>
    <w:rsid w:val="00CE7D1F"/>
    <w:rsid w:val="00CE7E57"/>
    <w:rsid w:val="00CF08BC"/>
    <w:rsid w:val="00CF105D"/>
    <w:rsid w:val="00CF1BB8"/>
    <w:rsid w:val="00CF25C3"/>
    <w:rsid w:val="00CF373B"/>
    <w:rsid w:val="00CF3BC9"/>
    <w:rsid w:val="00CF439D"/>
    <w:rsid w:val="00CF4908"/>
    <w:rsid w:val="00CF493E"/>
    <w:rsid w:val="00CF51C5"/>
    <w:rsid w:val="00CF55F6"/>
    <w:rsid w:val="00CF611A"/>
    <w:rsid w:val="00CF6B82"/>
    <w:rsid w:val="00CF715D"/>
    <w:rsid w:val="00CF756F"/>
    <w:rsid w:val="00CF76A8"/>
    <w:rsid w:val="00CF7B37"/>
    <w:rsid w:val="00D00027"/>
    <w:rsid w:val="00D00ADD"/>
    <w:rsid w:val="00D00C8E"/>
    <w:rsid w:val="00D00D44"/>
    <w:rsid w:val="00D00E87"/>
    <w:rsid w:val="00D012E2"/>
    <w:rsid w:val="00D016AE"/>
    <w:rsid w:val="00D0176D"/>
    <w:rsid w:val="00D01C22"/>
    <w:rsid w:val="00D029B6"/>
    <w:rsid w:val="00D0319D"/>
    <w:rsid w:val="00D034DE"/>
    <w:rsid w:val="00D03737"/>
    <w:rsid w:val="00D03DA6"/>
    <w:rsid w:val="00D03E2D"/>
    <w:rsid w:val="00D03E62"/>
    <w:rsid w:val="00D0431A"/>
    <w:rsid w:val="00D0441F"/>
    <w:rsid w:val="00D046D2"/>
    <w:rsid w:val="00D04BCE"/>
    <w:rsid w:val="00D04D21"/>
    <w:rsid w:val="00D059A2"/>
    <w:rsid w:val="00D05C56"/>
    <w:rsid w:val="00D06110"/>
    <w:rsid w:val="00D067E9"/>
    <w:rsid w:val="00D0688D"/>
    <w:rsid w:val="00D06C4F"/>
    <w:rsid w:val="00D06CA4"/>
    <w:rsid w:val="00D06FEA"/>
    <w:rsid w:val="00D0733C"/>
    <w:rsid w:val="00D07627"/>
    <w:rsid w:val="00D07708"/>
    <w:rsid w:val="00D0780E"/>
    <w:rsid w:val="00D10A57"/>
    <w:rsid w:val="00D11429"/>
    <w:rsid w:val="00D11722"/>
    <w:rsid w:val="00D117B6"/>
    <w:rsid w:val="00D11A34"/>
    <w:rsid w:val="00D11E05"/>
    <w:rsid w:val="00D11ED7"/>
    <w:rsid w:val="00D12573"/>
    <w:rsid w:val="00D12AAF"/>
    <w:rsid w:val="00D12FF5"/>
    <w:rsid w:val="00D1306B"/>
    <w:rsid w:val="00D13314"/>
    <w:rsid w:val="00D13CB8"/>
    <w:rsid w:val="00D13DC6"/>
    <w:rsid w:val="00D13F2A"/>
    <w:rsid w:val="00D14108"/>
    <w:rsid w:val="00D144F8"/>
    <w:rsid w:val="00D14B6A"/>
    <w:rsid w:val="00D14B93"/>
    <w:rsid w:val="00D14F22"/>
    <w:rsid w:val="00D151AE"/>
    <w:rsid w:val="00D1550B"/>
    <w:rsid w:val="00D158F2"/>
    <w:rsid w:val="00D162C6"/>
    <w:rsid w:val="00D17D30"/>
    <w:rsid w:val="00D202CA"/>
    <w:rsid w:val="00D202DC"/>
    <w:rsid w:val="00D2037C"/>
    <w:rsid w:val="00D20C9C"/>
    <w:rsid w:val="00D2143B"/>
    <w:rsid w:val="00D21C44"/>
    <w:rsid w:val="00D21DD0"/>
    <w:rsid w:val="00D22557"/>
    <w:rsid w:val="00D2365B"/>
    <w:rsid w:val="00D237F4"/>
    <w:rsid w:val="00D2420F"/>
    <w:rsid w:val="00D24D07"/>
    <w:rsid w:val="00D24D50"/>
    <w:rsid w:val="00D2526F"/>
    <w:rsid w:val="00D253F1"/>
    <w:rsid w:val="00D257A5"/>
    <w:rsid w:val="00D2590A"/>
    <w:rsid w:val="00D260AC"/>
    <w:rsid w:val="00D26401"/>
    <w:rsid w:val="00D26B9F"/>
    <w:rsid w:val="00D275F4"/>
    <w:rsid w:val="00D30321"/>
    <w:rsid w:val="00D30F76"/>
    <w:rsid w:val="00D315EF"/>
    <w:rsid w:val="00D32CDB"/>
    <w:rsid w:val="00D33602"/>
    <w:rsid w:val="00D33BD7"/>
    <w:rsid w:val="00D34044"/>
    <w:rsid w:val="00D342A2"/>
    <w:rsid w:val="00D342B6"/>
    <w:rsid w:val="00D3494D"/>
    <w:rsid w:val="00D34BB3"/>
    <w:rsid w:val="00D35332"/>
    <w:rsid w:val="00D35ECC"/>
    <w:rsid w:val="00D3646D"/>
    <w:rsid w:val="00D36A10"/>
    <w:rsid w:val="00D36F74"/>
    <w:rsid w:val="00D370B4"/>
    <w:rsid w:val="00D37390"/>
    <w:rsid w:val="00D37445"/>
    <w:rsid w:val="00D401F2"/>
    <w:rsid w:val="00D406B5"/>
    <w:rsid w:val="00D41F9D"/>
    <w:rsid w:val="00D42318"/>
    <w:rsid w:val="00D42380"/>
    <w:rsid w:val="00D42AFA"/>
    <w:rsid w:val="00D4306A"/>
    <w:rsid w:val="00D43EA2"/>
    <w:rsid w:val="00D4441C"/>
    <w:rsid w:val="00D446E4"/>
    <w:rsid w:val="00D447DB"/>
    <w:rsid w:val="00D448B5"/>
    <w:rsid w:val="00D449FF"/>
    <w:rsid w:val="00D450E8"/>
    <w:rsid w:val="00D45509"/>
    <w:rsid w:val="00D46F3F"/>
    <w:rsid w:val="00D4790E"/>
    <w:rsid w:val="00D479FD"/>
    <w:rsid w:val="00D47F62"/>
    <w:rsid w:val="00D50261"/>
    <w:rsid w:val="00D50A61"/>
    <w:rsid w:val="00D50FAD"/>
    <w:rsid w:val="00D51B01"/>
    <w:rsid w:val="00D52271"/>
    <w:rsid w:val="00D525BF"/>
    <w:rsid w:val="00D5277D"/>
    <w:rsid w:val="00D5288A"/>
    <w:rsid w:val="00D52C89"/>
    <w:rsid w:val="00D52F7C"/>
    <w:rsid w:val="00D53000"/>
    <w:rsid w:val="00D53341"/>
    <w:rsid w:val="00D5375C"/>
    <w:rsid w:val="00D5385C"/>
    <w:rsid w:val="00D53A9A"/>
    <w:rsid w:val="00D541BF"/>
    <w:rsid w:val="00D5453A"/>
    <w:rsid w:val="00D5676E"/>
    <w:rsid w:val="00D567EE"/>
    <w:rsid w:val="00D571AD"/>
    <w:rsid w:val="00D5725A"/>
    <w:rsid w:val="00D5763C"/>
    <w:rsid w:val="00D57D3C"/>
    <w:rsid w:val="00D57FB4"/>
    <w:rsid w:val="00D60251"/>
    <w:rsid w:val="00D60A06"/>
    <w:rsid w:val="00D60A42"/>
    <w:rsid w:val="00D6142D"/>
    <w:rsid w:val="00D61B81"/>
    <w:rsid w:val="00D61BEE"/>
    <w:rsid w:val="00D61C40"/>
    <w:rsid w:val="00D61C51"/>
    <w:rsid w:val="00D637B8"/>
    <w:rsid w:val="00D63F08"/>
    <w:rsid w:val="00D64071"/>
    <w:rsid w:val="00D6412F"/>
    <w:rsid w:val="00D642E2"/>
    <w:rsid w:val="00D648DD"/>
    <w:rsid w:val="00D658E3"/>
    <w:rsid w:val="00D65ADB"/>
    <w:rsid w:val="00D65B22"/>
    <w:rsid w:val="00D65E0E"/>
    <w:rsid w:val="00D67310"/>
    <w:rsid w:val="00D67531"/>
    <w:rsid w:val="00D678E7"/>
    <w:rsid w:val="00D67D09"/>
    <w:rsid w:val="00D67FCF"/>
    <w:rsid w:val="00D70F82"/>
    <w:rsid w:val="00D70FB7"/>
    <w:rsid w:val="00D710CF"/>
    <w:rsid w:val="00D71315"/>
    <w:rsid w:val="00D71EEB"/>
    <w:rsid w:val="00D7209E"/>
    <w:rsid w:val="00D721B1"/>
    <w:rsid w:val="00D72DB8"/>
    <w:rsid w:val="00D72FD0"/>
    <w:rsid w:val="00D73B01"/>
    <w:rsid w:val="00D73BCA"/>
    <w:rsid w:val="00D73C06"/>
    <w:rsid w:val="00D7424F"/>
    <w:rsid w:val="00D74AD6"/>
    <w:rsid w:val="00D7552B"/>
    <w:rsid w:val="00D75653"/>
    <w:rsid w:val="00D758C6"/>
    <w:rsid w:val="00D75937"/>
    <w:rsid w:val="00D76286"/>
    <w:rsid w:val="00D76844"/>
    <w:rsid w:val="00D76D9E"/>
    <w:rsid w:val="00D76F3F"/>
    <w:rsid w:val="00D7712F"/>
    <w:rsid w:val="00D776A1"/>
    <w:rsid w:val="00D77B6B"/>
    <w:rsid w:val="00D77B74"/>
    <w:rsid w:val="00D80040"/>
    <w:rsid w:val="00D81732"/>
    <w:rsid w:val="00D826FB"/>
    <w:rsid w:val="00D83578"/>
    <w:rsid w:val="00D84331"/>
    <w:rsid w:val="00D8454E"/>
    <w:rsid w:val="00D84C86"/>
    <w:rsid w:val="00D85CC9"/>
    <w:rsid w:val="00D8648D"/>
    <w:rsid w:val="00D865E7"/>
    <w:rsid w:val="00D86628"/>
    <w:rsid w:val="00D86719"/>
    <w:rsid w:val="00D872E5"/>
    <w:rsid w:val="00D87835"/>
    <w:rsid w:val="00D87A63"/>
    <w:rsid w:val="00D900E7"/>
    <w:rsid w:val="00D9089D"/>
    <w:rsid w:val="00D914D7"/>
    <w:rsid w:val="00D9275C"/>
    <w:rsid w:val="00D929A6"/>
    <w:rsid w:val="00D92C17"/>
    <w:rsid w:val="00D933EB"/>
    <w:rsid w:val="00D9388D"/>
    <w:rsid w:val="00D944DE"/>
    <w:rsid w:val="00D94D9B"/>
    <w:rsid w:val="00D95324"/>
    <w:rsid w:val="00D95BDE"/>
    <w:rsid w:val="00D966B1"/>
    <w:rsid w:val="00D96EBC"/>
    <w:rsid w:val="00D9753E"/>
    <w:rsid w:val="00DA02A7"/>
    <w:rsid w:val="00DA0A7B"/>
    <w:rsid w:val="00DA0AB5"/>
    <w:rsid w:val="00DA0DF6"/>
    <w:rsid w:val="00DA15A1"/>
    <w:rsid w:val="00DA1CC3"/>
    <w:rsid w:val="00DA1FF7"/>
    <w:rsid w:val="00DA27E9"/>
    <w:rsid w:val="00DA2869"/>
    <w:rsid w:val="00DA2968"/>
    <w:rsid w:val="00DA2AD9"/>
    <w:rsid w:val="00DA3270"/>
    <w:rsid w:val="00DA3746"/>
    <w:rsid w:val="00DA37E8"/>
    <w:rsid w:val="00DA436B"/>
    <w:rsid w:val="00DA4897"/>
    <w:rsid w:val="00DA4B97"/>
    <w:rsid w:val="00DA4E30"/>
    <w:rsid w:val="00DA500B"/>
    <w:rsid w:val="00DA5822"/>
    <w:rsid w:val="00DA5B56"/>
    <w:rsid w:val="00DA5CC2"/>
    <w:rsid w:val="00DA5CEB"/>
    <w:rsid w:val="00DA616D"/>
    <w:rsid w:val="00DA6427"/>
    <w:rsid w:val="00DA6627"/>
    <w:rsid w:val="00DA667D"/>
    <w:rsid w:val="00DA6760"/>
    <w:rsid w:val="00DA743F"/>
    <w:rsid w:val="00DA7B1F"/>
    <w:rsid w:val="00DA7E40"/>
    <w:rsid w:val="00DA7E64"/>
    <w:rsid w:val="00DA7F00"/>
    <w:rsid w:val="00DB00F3"/>
    <w:rsid w:val="00DB09A4"/>
    <w:rsid w:val="00DB1A27"/>
    <w:rsid w:val="00DB1CE0"/>
    <w:rsid w:val="00DB2E22"/>
    <w:rsid w:val="00DB34BA"/>
    <w:rsid w:val="00DB3500"/>
    <w:rsid w:val="00DB48F6"/>
    <w:rsid w:val="00DB4B26"/>
    <w:rsid w:val="00DB599D"/>
    <w:rsid w:val="00DB5D30"/>
    <w:rsid w:val="00DB5EEE"/>
    <w:rsid w:val="00DB65DA"/>
    <w:rsid w:val="00DB6AC3"/>
    <w:rsid w:val="00DB6B46"/>
    <w:rsid w:val="00DB6BE7"/>
    <w:rsid w:val="00DB6EF9"/>
    <w:rsid w:val="00DB6FCB"/>
    <w:rsid w:val="00DB7657"/>
    <w:rsid w:val="00DB78A1"/>
    <w:rsid w:val="00DC0B71"/>
    <w:rsid w:val="00DC18A3"/>
    <w:rsid w:val="00DC1AEA"/>
    <w:rsid w:val="00DC2394"/>
    <w:rsid w:val="00DC24EE"/>
    <w:rsid w:val="00DC2515"/>
    <w:rsid w:val="00DC27F7"/>
    <w:rsid w:val="00DC2C45"/>
    <w:rsid w:val="00DC31AD"/>
    <w:rsid w:val="00DC3DE1"/>
    <w:rsid w:val="00DC4271"/>
    <w:rsid w:val="00DC469E"/>
    <w:rsid w:val="00DC4D27"/>
    <w:rsid w:val="00DC5179"/>
    <w:rsid w:val="00DC5B0D"/>
    <w:rsid w:val="00DC5B43"/>
    <w:rsid w:val="00DC5D83"/>
    <w:rsid w:val="00DC7498"/>
    <w:rsid w:val="00DC7510"/>
    <w:rsid w:val="00DC7EB8"/>
    <w:rsid w:val="00DC7F92"/>
    <w:rsid w:val="00DD01A8"/>
    <w:rsid w:val="00DD0940"/>
    <w:rsid w:val="00DD10B0"/>
    <w:rsid w:val="00DD17EE"/>
    <w:rsid w:val="00DD1CCB"/>
    <w:rsid w:val="00DD2D84"/>
    <w:rsid w:val="00DD31E9"/>
    <w:rsid w:val="00DD4444"/>
    <w:rsid w:val="00DD4FCE"/>
    <w:rsid w:val="00DD557F"/>
    <w:rsid w:val="00DD564E"/>
    <w:rsid w:val="00DD5974"/>
    <w:rsid w:val="00DD5B54"/>
    <w:rsid w:val="00DD5BDA"/>
    <w:rsid w:val="00DD6127"/>
    <w:rsid w:val="00DD68B6"/>
    <w:rsid w:val="00DD6E93"/>
    <w:rsid w:val="00DD7270"/>
    <w:rsid w:val="00DD73ED"/>
    <w:rsid w:val="00DD73F0"/>
    <w:rsid w:val="00DD7470"/>
    <w:rsid w:val="00DD7C3D"/>
    <w:rsid w:val="00DD7F04"/>
    <w:rsid w:val="00DE08D1"/>
    <w:rsid w:val="00DE1207"/>
    <w:rsid w:val="00DE14EF"/>
    <w:rsid w:val="00DE162D"/>
    <w:rsid w:val="00DE1F78"/>
    <w:rsid w:val="00DE25DF"/>
    <w:rsid w:val="00DE2EB0"/>
    <w:rsid w:val="00DE322B"/>
    <w:rsid w:val="00DE3CD3"/>
    <w:rsid w:val="00DE40D8"/>
    <w:rsid w:val="00DE43DB"/>
    <w:rsid w:val="00DE49AF"/>
    <w:rsid w:val="00DE522A"/>
    <w:rsid w:val="00DE5331"/>
    <w:rsid w:val="00DE54F8"/>
    <w:rsid w:val="00DE64A2"/>
    <w:rsid w:val="00DE6753"/>
    <w:rsid w:val="00DE782D"/>
    <w:rsid w:val="00DE7CE5"/>
    <w:rsid w:val="00DF0719"/>
    <w:rsid w:val="00DF072B"/>
    <w:rsid w:val="00DF1712"/>
    <w:rsid w:val="00DF2C5C"/>
    <w:rsid w:val="00DF3321"/>
    <w:rsid w:val="00DF3634"/>
    <w:rsid w:val="00DF3826"/>
    <w:rsid w:val="00DF3905"/>
    <w:rsid w:val="00DF3DD9"/>
    <w:rsid w:val="00DF40BF"/>
    <w:rsid w:val="00DF41BF"/>
    <w:rsid w:val="00DF4258"/>
    <w:rsid w:val="00DF433B"/>
    <w:rsid w:val="00DF4644"/>
    <w:rsid w:val="00DF4821"/>
    <w:rsid w:val="00DF50D2"/>
    <w:rsid w:val="00DF51C2"/>
    <w:rsid w:val="00DF5754"/>
    <w:rsid w:val="00DF5E6B"/>
    <w:rsid w:val="00DF5F3B"/>
    <w:rsid w:val="00DF621D"/>
    <w:rsid w:val="00DF6EF6"/>
    <w:rsid w:val="00DF729E"/>
    <w:rsid w:val="00DF72E0"/>
    <w:rsid w:val="00E00307"/>
    <w:rsid w:val="00E005F2"/>
    <w:rsid w:val="00E00CE5"/>
    <w:rsid w:val="00E00F52"/>
    <w:rsid w:val="00E0192D"/>
    <w:rsid w:val="00E01B04"/>
    <w:rsid w:val="00E01FE7"/>
    <w:rsid w:val="00E022E2"/>
    <w:rsid w:val="00E02639"/>
    <w:rsid w:val="00E02F1E"/>
    <w:rsid w:val="00E02F47"/>
    <w:rsid w:val="00E03904"/>
    <w:rsid w:val="00E03E2A"/>
    <w:rsid w:val="00E0442F"/>
    <w:rsid w:val="00E044FB"/>
    <w:rsid w:val="00E047B6"/>
    <w:rsid w:val="00E047F2"/>
    <w:rsid w:val="00E04BEE"/>
    <w:rsid w:val="00E0598E"/>
    <w:rsid w:val="00E05A09"/>
    <w:rsid w:val="00E06746"/>
    <w:rsid w:val="00E069D3"/>
    <w:rsid w:val="00E0728B"/>
    <w:rsid w:val="00E073AE"/>
    <w:rsid w:val="00E0765D"/>
    <w:rsid w:val="00E07990"/>
    <w:rsid w:val="00E07FAC"/>
    <w:rsid w:val="00E1037D"/>
    <w:rsid w:val="00E105BA"/>
    <w:rsid w:val="00E11B21"/>
    <w:rsid w:val="00E11E4E"/>
    <w:rsid w:val="00E11FA5"/>
    <w:rsid w:val="00E121E9"/>
    <w:rsid w:val="00E12292"/>
    <w:rsid w:val="00E12AF6"/>
    <w:rsid w:val="00E132CD"/>
    <w:rsid w:val="00E13509"/>
    <w:rsid w:val="00E13918"/>
    <w:rsid w:val="00E14DA7"/>
    <w:rsid w:val="00E14EFE"/>
    <w:rsid w:val="00E1538F"/>
    <w:rsid w:val="00E1557D"/>
    <w:rsid w:val="00E156F8"/>
    <w:rsid w:val="00E15EC8"/>
    <w:rsid w:val="00E16013"/>
    <w:rsid w:val="00E160D2"/>
    <w:rsid w:val="00E16477"/>
    <w:rsid w:val="00E167B1"/>
    <w:rsid w:val="00E169EB"/>
    <w:rsid w:val="00E17003"/>
    <w:rsid w:val="00E171F7"/>
    <w:rsid w:val="00E176F5"/>
    <w:rsid w:val="00E17A43"/>
    <w:rsid w:val="00E17B74"/>
    <w:rsid w:val="00E17EAE"/>
    <w:rsid w:val="00E21421"/>
    <w:rsid w:val="00E2145D"/>
    <w:rsid w:val="00E220A6"/>
    <w:rsid w:val="00E2272E"/>
    <w:rsid w:val="00E22E4D"/>
    <w:rsid w:val="00E239C7"/>
    <w:rsid w:val="00E23E8E"/>
    <w:rsid w:val="00E2436D"/>
    <w:rsid w:val="00E2454F"/>
    <w:rsid w:val="00E24581"/>
    <w:rsid w:val="00E25634"/>
    <w:rsid w:val="00E25886"/>
    <w:rsid w:val="00E26242"/>
    <w:rsid w:val="00E26337"/>
    <w:rsid w:val="00E2654C"/>
    <w:rsid w:val="00E26983"/>
    <w:rsid w:val="00E26B89"/>
    <w:rsid w:val="00E26E45"/>
    <w:rsid w:val="00E27A82"/>
    <w:rsid w:val="00E30370"/>
    <w:rsid w:val="00E303BC"/>
    <w:rsid w:val="00E30B36"/>
    <w:rsid w:val="00E30FE8"/>
    <w:rsid w:val="00E31103"/>
    <w:rsid w:val="00E323F2"/>
    <w:rsid w:val="00E32DAD"/>
    <w:rsid w:val="00E32DD9"/>
    <w:rsid w:val="00E32DDC"/>
    <w:rsid w:val="00E32E17"/>
    <w:rsid w:val="00E32EED"/>
    <w:rsid w:val="00E33927"/>
    <w:rsid w:val="00E33B5D"/>
    <w:rsid w:val="00E33BF6"/>
    <w:rsid w:val="00E34104"/>
    <w:rsid w:val="00E350F8"/>
    <w:rsid w:val="00E3530C"/>
    <w:rsid w:val="00E35A0E"/>
    <w:rsid w:val="00E35C3F"/>
    <w:rsid w:val="00E35DC1"/>
    <w:rsid w:val="00E361BF"/>
    <w:rsid w:val="00E36781"/>
    <w:rsid w:val="00E36A85"/>
    <w:rsid w:val="00E36C11"/>
    <w:rsid w:val="00E36F3D"/>
    <w:rsid w:val="00E36F85"/>
    <w:rsid w:val="00E37420"/>
    <w:rsid w:val="00E37DC5"/>
    <w:rsid w:val="00E40085"/>
    <w:rsid w:val="00E404EC"/>
    <w:rsid w:val="00E407E8"/>
    <w:rsid w:val="00E40CA4"/>
    <w:rsid w:val="00E415CA"/>
    <w:rsid w:val="00E4187E"/>
    <w:rsid w:val="00E41B3A"/>
    <w:rsid w:val="00E41B8D"/>
    <w:rsid w:val="00E41FD2"/>
    <w:rsid w:val="00E42582"/>
    <w:rsid w:val="00E438B1"/>
    <w:rsid w:val="00E43DDF"/>
    <w:rsid w:val="00E43DE5"/>
    <w:rsid w:val="00E43DF4"/>
    <w:rsid w:val="00E43EC6"/>
    <w:rsid w:val="00E448D7"/>
    <w:rsid w:val="00E4504D"/>
    <w:rsid w:val="00E4515A"/>
    <w:rsid w:val="00E451E2"/>
    <w:rsid w:val="00E45560"/>
    <w:rsid w:val="00E46316"/>
    <w:rsid w:val="00E46521"/>
    <w:rsid w:val="00E469F1"/>
    <w:rsid w:val="00E46A92"/>
    <w:rsid w:val="00E47ADB"/>
    <w:rsid w:val="00E5032F"/>
    <w:rsid w:val="00E5039B"/>
    <w:rsid w:val="00E510EB"/>
    <w:rsid w:val="00E5134D"/>
    <w:rsid w:val="00E51449"/>
    <w:rsid w:val="00E51475"/>
    <w:rsid w:val="00E5151A"/>
    <w:rsid w:val="00E51860"/>
    <w:rsid w:val="00E5195D"/>
    <w:rsid w:val="00E51C6D"/>
    <w:rsid w:val="00E52345"/>
    <w:rsid w:val="00E52711"/>
    <w:rsid w:val="00E52B9C"/>
    <w:rsid w:val="00E52E14"/>
    <w:rsid w:val="00E53E8A"/>
    <w:rsid w:val="00E546F7"/>
    <w:rsid w:val="00E55E21"/>
    <w:rsid w:val="00E5643B"/>
    <w:rsid w:val="00E565B5"/>
    <w:rsid w:val="00E56D87"/>
    <w:rsid w:val="00E56F9F"/>
    <w:rsid w:val="00E57DB6"/>
    <w:rsid w:val="00E60352"/>
    <w:rsid w:val="00E60850"/>
    <w:rsid w:val="00E60A2F"/>
    <w:rsid w:val="00E60B4E"/>
    <w:rsid w:val="00E6172B"/>
    <w:rsid w:val="00E62697"/>
    <w:rsid w:val="00E626AE"/>
    <w:rsid w:val="00E62FB4"/>
    <w:rsid w:val="00E632E4"/>
    <w:rsid w:val="00E634DA"/>
    <w:rsid w:val="00E63AB8"/>
    <w:rsid w:val="00E63FC4"/>
    <w:rsid w:val="00E64157"/>
    <w:rsid w:val="00E65E51"/>
    <w:rsid w:val="00E65F59"/>
    <w:rsid w:val="00E65F72"/>
    <w:rsid w:val="00E6617B"/>
    <w:rsid w:val="00E66213"/>
    <w:rsid w:val="00E66D71"/>
    <w:rsid w:val="00E66E1D"/>
    <w:rsid w:val="00E66F68"/>
    <w:rsid w:val="00E6705B"/>
    <w:rsid w:val="00E670DE"/>
    <w:rsid w:val="00E673C1"/>
    <w:rsid w:val="00E70060"/>
    <w:rsid w:val="00E700F3"/>
    <w:rsid w:val="00E7049C"/>
    <w:rsid w:val="00E7088A"/>
    <w:rsid w:val="00E71233"/>
    <w:rsid w:val="00E7162F"/>
    <w:rsid w:val="00E71DE7"/>
    <w:rsid w:val="00E71FB5"/>
    <w:rsid w:val="00E725E9"/>
    <w:rsid w:val="00E726CA"/>
    <w:rsid w:val="00E726EB"/>
    <w:rsid w:val="00E72AD9"/>
    <w:rsid w:val="00E7340A"/>
    <w:rsid w:val="00E734DD"/>
    <w:rsid w:val="00E735C1"/>
    <w:rsid w:val="00E736A5"/>
    <w:rsid w:val="00E745E7"/>
    <w:rsid w:val="00E748AC"/>
    <w:rsid w:val="00E7555A"/>
    <w:rsid w:val="00E76835"/>
    <w:rsid w:val="00E7714E"/>
    <w:rsid w:val="00E801B7"/>
    <w:rsid w:val="00E80302"/>
    <w:rsid w:val="00E80A41"/>
    <w:rsid w:val="00E81AFC"/>
    <w:rsid w:val="00E81C3A"/>
    <w:rsid w:val="00E81C46"/>
    <w:rsid w:val="00E81D35"/>
    <w:rsid w:val="00E82034"/>
    <w:rsid w:val="00E849AC"/>
    <w:rsid w:val="00E84B40"/>
    <w:rsid w:val="00E853DF"/>
    <w:rsid w:val="00E85650"/>
    <w:rsid w:val="00E85ABE"/>
    <w:rsid w:val="00E85D09"/>
    <w:rsid w:val="00E862F9"/>
    <w:rsid w:val="00E86C4B"/>
    <w:rsid w:val="00E87259"/>
    <w:rsid w:val="00E90293"/>
    <w:rsid w:val="00E90385"/>
    <w:rsid w:val="00E906DB"/>
    <w:rsid w:val="00E90728"/>
    <w:rsid w:val="00E90C79"/>
    <w:rsid w:val="00E90DA8"/>
    <w:rsid w:val="00E910BF"/>
    <w:rsid w:val="00E912A5"/>
    <w:rsid w:val="00E930C8"/>
    <w:rsid w:val="00E93241"/>
    <w:rsid w:val="00E9334C"/>
    <w:rsid w:val="00E933DC"/>
    <w:rsid w:val="00E938E3"/>
    <w:rsid w:val="00E93C76"/>
    <w:rsid w:val="00E94E35"/>
    <w:rsid w:val="00E94EF9"/>
    <w:rsid w:val="00E95EF4"/>
    <w:rsid w:val="00E960B5"/>
    <w:rsid w:val="00E9655C"/>
    <w:rsid w:val="00E96DC6"/>
    <w:rsid w:val="00E97034"/>
    <w:rsid w:val="00E97059"/>
    <w:rsid w:val="00E973D9"/>
    <w:rsid w:val="00EA0157"/>
    <w:rsid w:val="00EA0E1B"/>
    <w:rsid w:val="00EA1060"/>
    <w:rsid w:val="00EA1BFC"/>
    <w:rsid w:val="00EA2702"/>
    <w:rsid w:val="00EA2AC3"/>
    <w:rsid w:val="00EA2E27"/>
    <w:rsid w:val="00EA3198"/>
    <w:rsid w:val="00EA376A"/>
    <w:rsid w:val="00EA39A7"/>
    <w:rsid w:val="00EA3C93"/>
    <w:rsid w:val="00EA3CED"/>
    <w:rsid w:val="00EA423D"/>
    <w:rsid w:val="00EA4298"/>
    <w:rsid w:val="00EA43B3"/>
    <w:rsid w:val="00EA4973"/>
    <w:rsid w:val="00EA49CD"/>
    <w:rsid w:val="00EA4D2A"/>
    <w:rsid w:val="00EA4D7C"/>
    <w:rsid w:val="00EA500D"/>
    <w:rsid w:val="00EA55A5"/>
    <w:rsid w:val="00EA5613"/>
    <w:rsid w:val="00EA5808"/>
    <w:rsid w:val="00EA601B"/>
    <w:rsid w:val="00EA670B"/>
    <w:rsid w:val="00EA6A6A"/>
    <w:rsid w:val="00EA6C9B"/>
    <w:rsid w:val="00EA6EE5"/>
    <w:rsid w:val="00EA735A"/>
    <w:rsid w:val="00EA7613"/>
    <w:rsid w:val="00EA76D8"/>
    <w:rsid w:val="00EA7B32"/>
    <w:rsid w:val="00EB0542"/>
    <w:rsid w:val="00EB0AAF"/>
    <w:rsid w:val="00EB1CE3"/>
    <w:rsid w:val="00EB20F9"/>
    <w:rsid w:val="00EB2305"/>
    <w:rsid w:val="00EB2635"/>
    <w:rsid w:val="00EB2765"/>
    <w:rsid w:val="00EB27B8"/>
    <w:rsid w:val="00EB28EE"/>
    <w:rsid w:val="00EB2911"/>
    <w:rsid w:val="00EB2A5F"/>
    <w:rsid w:val="00EB2FC0"/>
    <w:rsid w:val="00EB32C9"/>
    <w:rsid w:val="00EB37F2"/>
    <w:rsid w:val="00EB380B"/>
    <w:rsid w:val="00EB3BB2"/>
    <w:rsid w:val="00EB47D2"/>
    <w:rsid w:val="00EB4F82"/>
    <w:rsid w:val="00EB5ED8"/>
    <w:rsid w:val="00EB5EFB"/>
    <w:rsid w:val="00EB6119"/>
    <w:rsid w:val="00EB62B4"/>
    <w:rsid w:val="00EB64E7"/>
    <w:rsid w:val="00EB6922"/>
    <w:rsid w:val="00EB6F46"/>
    <w:rsid w:val="00EB76EA"/>
    <w:rsid w:val="00EC0245"/>
    <w:rsid w:val="00EC0643"/>
    <w:rsid w:val="00EC13ED"/>
    <w:rsid w:val="00EC18C6"/>
    <w:rsid w:val="00EC1917"/>
    <w:rsid w:val="00EC1A24"/>
    <w:rsid w:val="00EC1A74"/>
    <w:rsid w:val="00EC1C4E"/>
    <w:rsid w:val="00EC1E36"/>
    <w:rsid w:val="00EC20B4"/>
    <w:rsid w:val="00EC21FC"/>
    <w:rsid w:val="00EC2959"/>
    <w:rsid w:val="00EC2CA2"/>
    <w:rsid w:val="00EC325A"/>
    <w:rsid w:val="00EC34A9"/>
    <w:rsid w:val="00EC36B2"/>
    <w:rsid w:val="00EC3DEE"/>
    <w:rsid w:val="00EC41FF"/>
    <w:rsid w:val="00EC4306"/>
    <w:rsid w:val="00EC4754"/>
    <w:rsid w:val="00EC4C42"/>
    <w:rsid w:val="00EC50D0"/>
    <w:rsid w:val="00EC5581"/>
    <w:rsid w:val="00EC56AB"/>
    <w:rsid w:val="00EC58CB"/>
    <w:rsid w:val="00EC636B"/>
    <w:rsid w:val="00EC664C"/>
    <w:rsid w:val="00EC6C9A"/>
    <w:rsid w:val="00EC706F"/>
    <w:rsid w:val="00EC7260"/>
    <w:rsid w:val="00EC7653"/>
    <w:rsid w:val="00EC7A05"/>
    <w:rsid w:val="00EC7A54"/>
    <w:rsid w:val="00EC7ADB"/>
    <w:rsid w:val="00EC7BBD"/>
    <w:rsid w:val="00ED003D"/>
    <w:rsid w:val="00ED0400"/>
    <w:rsid w:val="00ED0C36"/>
    <w:rsid w:val="00ED0CFE"/>
    <w:rsid w:val="00ED159E"/>
    <w:rsid w:val="00ED1A6F"/>
    <w:rsid w:val="00ED1B50"/>
    <w:rsid w:val="00ED1C3D"/>
    <w:rsid w:val="00ED1EF4"/>
    <w:rsid w:val="00ED31E7"/>
    <w:rsid w:val="00ED3473"/>
    <w:rsid w:val="00ED3859"/>
    <w:rsid w:val="00ED3D7A"/>
    <w:rsid w:val="00ED4433"/>
    <w:rsid w:val="00ED4BC6"/>
    <w:rsid w:val="00ED505A"/>
    <w:rsid w:val="00ED5DEF"/>
    <w:rsid w:val="00ED6098"/>
    <w:rsid w:val="00ED6D7D"/>
    <w:rsid w:val="00ED6FAE"/>
    <w:rsid w:val="00ED739C"/>
    <w:rsid w:val="00ED7AAA"/>
    <w:rsid w:val="00ED7C8D"/>
    <w:rsid w:val="00EE145F"/>
    <w:rsid w:val="00EE185F"/>
    <w:rsid w:val="00EE19C9"/>
    <w:rsid w:val="00EE20F9"/>
    <w:rsid w:val="00EE2A14"/>
    <w:rsid w:val="00EE348D"/>
    <w:rsid w:val="00EE437E"/>
    <w:rsid w:val="00EE48D5"/>
    <w:rsid w:val="00EE4F0F"/>
    <w:rsid w:val="00EE51C6"/>
    <w:rsid w:val="00EE53F9"/>
    <w:rsid w:val="00EE5632"/>
    <w:rsid w:val="00EE57C9"/>
    <w:rsid w:val="00EE6107"/>
    <w:rsid w:val="00EE6162"/>
    <w:rsid w:val="00EE67B9"/>
    <w:rsid w:val="00EE67F2"/>
    <w:rsid w:val="00EE681A"/>
    <w:rsid w:val="00EE6C9D"/>
    <w:rsid w:val="00EE6CC4"/>
    <w:rsid w:val="00EE7322"/>
    <w:rsid w:val="00EE7599"/>
    <w:rsid w:val="00EF02F1"/>
    <w:rsid w:val="00EF0C27"/>
    <w:rsid w:val="00EF0C8D"/>
    <w:rsid w:val="00EF0F14"/>
    <w:rsid w:val="00EF1445"/>
    <w:rsid w:val="00EF1652"/>
    <w:rsid w:val="00EF1C8E"/>
    <w:rsid w:val="00EF1E69"/>
    <w:rsid w:val="00EF1EB2"/>
    <w:rsid w:val="00EF2352"/>
    <w:rsid w:val="00EF26BA"/>
    <w:rsid w:val="00EF2CEE"/>
    <w:rsid w:val="00EF2E75"/>
    <w:rsid w:val="00EF2F43"/>
    <w:rsid w:val="00EF3430"/>
    <w:rsid w:val="00EF363E"/>
    <w:rsid w:val="00EF36A9"/>
    <w:rsid w:val="00EF3B32"/>
    <w:rsid w:val="00EF3BEE"/>
    <w:rsid w:val="00EF470E"/>
    <w:rsid w:val="00EF4A69"/>
    <w:rsid w:val="00EF5988"/>
    <w:rsid w:val="00EF5E5E"/>
    <w:rsid w:val="00EF6231"/>
    <w:rsid w:val="00EF7229"/>
    <w:rsid w:val="00EF7939"/>
    <w:rsid w:val="00EF7CBD"/>
    <w:rsid w:val="00EF7F5B"/>
    <w:rsid w:val="00F0038E"/>
    <w:rsid w:val="00F00D35"/>
    <w:rsid w:val="00F00DEA"/>
    <w:rsid w:val="00F03762"/>
    <w:rsid w:val="00F03DE2"/>
    <w:rsid w:val="00F03F75"/>
    <w:rsid w:val="00F04224"/>
    <w:rsid w:val="00F04355"/>
    <w:rsid w:val="00F047B6"/>
    <w:rsid w:val="00F04C75"/>
    <w:rsid w:val="00F05737"/>
    <w:rsid w:val="00F05BBD"/>
    <w:rsid w:val="00F05E36"/>
    <w:rsid w:val="00F05E6E"/>
    <w:rsid w:val="00F061B5"/>
    <w:rsid w:val="00F066E8"/>
    <w:rsid w:val="00F06951"/>
    <w:rsid w:val="00F06ED2"/>
    <w:rsid w:val="00F07E19"/>
    <w:rsid w:val="00F1008A"/>
    <w:rsid w:val="00F10110"/>
    <w:rsid w:val="00F10310"/>
    <w:rsid w:val="00F112CD"/>
    <w:rsid w:val="00F11428"/>
    <w:rsid w:val="00F118AA"/>
    <w:rsid w:val="00F11B19"/>
    <w:rsid w:val="00F121B2"/>
    <w:rsid w:val="00F126BC"/>
    <w:rsid w:val="00F1270B"/>
    <w:rsid w:val="00F12FE6"/>
    <w:rsid w:val="00F13498"/>
    <w:rsid w:val="00F139B1"/>
    <w:rsid w:val="00F13B21"/>
    <w:rsid w:val="00F140B3"/>
    <w:rsid w:val="00F14128"/>
    <w:rsid w:val="00F144E9"/>
    <w:rsid w:val="00F14825"/>
    <w:rsid w:val="00F14A54"/>
    <w:rsid w:val="00F14BB5"/>
    <w:rsid w:val="00F14E7C"/>
    <w:rsid w:val="00F14F10"/>
    <w:rsid w:val="00F15B3C"/>
    <w:rsid w:val="00F15F89"/>
    <w:rsid w:val="00F1616B"/>
    <w:rsid w:val="00F1656A"/>
    <w:rsid w:val="00F17DD1"/>
    <w:rsid w:val="00F17E0A"/>
    <w:rsid w:val="00F21815"/>
    <w:rsid w:val="00F21C4A"/>
    <w:rsid w:val="00F22377"/>
    <w:rsid w:val="00F22653"/>
    <w:rsid w:val="00F22BDD"/>
    <w:rsid w:val="00F22D40"/>
    <w:rsid w:val="00F22F83"/>
    <w:rsid w:val="00F23C1C"/>
    <w:rsid w:val="00F23C21"/>
    <w:rsid w:val="00F2444D"/>
    <w:rsid w:val="00F24650"/>
    <w:rsid w:val="00F2487B"/>
    <w:rsid w:val="00F268D1"/>
    <w:rsid w:val="00F26BEE"/>
    <w:rsid w:val="00F26E6A"/>
    <w:rsid w:val="00F27BE9"/>
    <w:rsid w:val="00F27C04"/>
    <w:rsid w:val="00F27D90"/>
    <w:rsid w:val="00F3017B"/>
    <w:rsid w:val="00F30241"/>
    <w:rsid w:val="00F305D5"/>
    <w:rsid w:val="00F30831"/>
    <w:rsid w:val="00F30E8A"/>
    <w:rsid w:val="00F31768"/>
    <w:rsid w:val="00F31BD4"/>
    <w:rsid w:val="00F32418"/>
    <w:rsid w:val="00F32768"/>
    <w:rsid w:val="00F32C5D"/>
    <w:rsid w:val="00F32C6C"/>
    <w:rsid w:val="00F32DD8"/>
    <w:rsid w:val="00F3321E"/>
    <w:rsid w:val="00F338B5"/>
    <w:rsid w:val="00F338E4"/>
    <w:rsid w:val="00F33DFB"/>
    <w:rsid w:val="00F34090"/>
    <w:rsid w:val="00F340C5"/>
    <w:rsid w:val="00F3422E"/>
    <w:rsid w:val="00F3442C"/>
    <w:rsid w:val="00F347FE"/>
    <w:rsid w:val="00F34B35"/>
    <w:rsid w:val="00F34E6B"/>
    <w:rsid w:val="00F3552F"/>
    <w:rsid w:val="00F3590D"/>
    <w:rsid w:val="00F3643C"/>
    <w:rsid w:val="00F36762"/>
    <w:rsid w:val="00F3694A"/>
    <w:rsid w:val="00F36D43"/>
    <w:rsid w:val="00F377B6"/>
    <w:rsid w:val="00F37809"/>
    <w:rsid w:val="00F37A44"/>
    <w:rsid w:val="00F403BC"/>
    <w:rsid w:val="00F4082D"/>
    <w:rsid w:val="00F40881"/>
    <w:rsid w:val="00F4108F"/>
    <w:rsid w:val="00F412D0"/>
    <w:rsid w:val="00F41594"/>
    <w:rsid w:val="00F41713"/>
    <w:rsid w:val="00F41C9E"/>
    <w:rsid w:val="00F41EE8"/>
    <w:rsid w:val="00F426E0"/>
    <w:rsid w:val="00F431F4"/>
    <w:rsid w:val="00F436C0"/>
    <w:rsid w:val="00F43D5D"/>
    <w:rsid w:val="00F43DEE"/>
    <w:rsid w:val="00F445CA"/>
    <w:rsid w:val="00F4497F"/>
    <w:rsid w:val="00F449C0"/>
    <w:rsid w:val="00F44A7F"/>
    <w:rsid w:val="00F45418"/>
    <w:rsid w:val="00F46759"/>
    <w:rsid w:val="00F4676A"/>
    <w:rsid w:val="00F46AF6"/>
    <w:rsid w:val="00F478C9"/>
    <w:rsid w:val="00F47B5E"/>
    <w:rsid w:val="00F47DCD"/>
    <w:rsid w:val="00F50194"/>
    <w:rsid w:val="00F5033F"/>
    <w:rsid w:val="00F50DDD"/>
    <w:rsid w:val="00F511F2"/>
    <w:rsid w:val="00F511F4"/>
    <w:rsid w:val="00F51499"/>
    <w:rsid w:val="00F51A50"/>
    <w:rsid w:val="00F5234A"/>
    <w:rsid w:val="00F526A1"/>
    <w:rsid w:val="00F528D5"/>
    <w:rsid w:val="00F529EB"/>
    <w:rsid w:val="00F52D7D"/>
    <w:rsid w:val="00F532C0"/>
    <w:rsid w:val="00F545C1"/>
    <w:rsid w:val="00F546AE"/>
    <w:rsid w:val="00F547E4"/>
    <w:rsid w:val="00F54969"/>
    <w:rsid w:val="00F551F5"/>
    <w:rsid w:val="00F55237"/>
    <w:rsid w:val="00F55438"/>
    <w:rsid w:val="00F55585"/>
    <w:rsid w:val="00F56133"/>
    <w:rsid w:val="00F56442"/>
    <w:rsid w:val="00F57019"/>
    <w:rsid w:val="00F576F4"/>
    <w:rsid w:val="00F57C91"/>
    <w:rsid w:val="00F602C1"/>
    <w:rsid w:val="00F6099A"/>
    <w:rsid w:val="00F60A8C"/>
    <w:rsid w:val="00F613FE"/>
    <w:rsid w:val="00F61723"/>
    <w:rsid w:val="00F61C8E"/>
    <w:rsid w:val="00F61E20"/>
    <w:rsid w:val="00F626B0"/>
    <w:rsid w:val="00F62DF5"/>
    <w:rsid w:val="00F62E8D"/>
    <w:rsid w:val="00F63125"/>
    <w:rsid w:val="00F6356B"/>
    <w:rsid w:val="00F6364F"/>
    <w:rsid w:val="00F63858"/>
    <w:rsid w:val="00F64606"/>
    <w:rsid w:val="00F64B95"/>
    <w:rsid w:val="00F65035"/>
    <w:rsid w:val="00F650C9"/>
    <w:rsid w:val="00F65130"/>
    <w:rsid w:val="00F652D1"/>
    <w:rsid w:val="00F6544C"/>
    <w:rsid w:val="00F65CD8"/>
    <w:rsid w:val="00F65DCD"/>
    <w:rsid w:val="00F65FBA"/>
    <w:rsid w:val="00F66072"/>
    <w:rsid w:val="00F6678A"/>
    <w:rsid w:val="00F67765"/>
    <w:rsid w:val="00F70094"/>
    <w:rsid w:val="00F70D4C"/>
    <w:rsid w:val="00F70DF8"/>
    <w:rsid w:val="00F70EF6"/>
    <w:rsid w:val="00F71306"/>
    <w:rsid w:val="00F71F3C"/>
    <w:rsid w:val="00F724F5"/>
    <w:rsid w:val="00F72617"/>
    <w:rsid w:val="00F72864"/>
    <w:rsid w:val="00F72A44"/>
    <w:rsid w:val="00F733E3"/>
    <w:rsid w:val="00F7353C"/>
    <w:rsid w:val="00F73654"/>
    <w:rsid w:val="00F73755"/>
    <w:rsid w:val="00F74035"/>
    <w:rsid w:val="00F7463D"/>
    <w:rsid w:val="00F74B1E"/>
    <w:rsid w:val="00F75078"/>
    <w:rsid w:val="00F755C0"/>
    <w:rsid w:val="00F75667"/>
    <w:rsid w:val="00F7591C"/>
    <w:rsid w:val="00F75CAF"/>
    <w:rsid w:val="00F76702"/>
    <w:rsid w:val="00F76E3F"/>
    <w:rsid w:val="00F772E6"/>
    <w:rsid w:val="00F77882"/>
    <w:rsid w:val="00F801E0"/>
    <w:rsid w:val="00F80338"/>
    <w:rsid w:val="00F80412"/>
    <w:rsid w:val="00F806F5"/>
    <w:rsid w:val="00F808EF"/>
    <w:rsid w:val="00F80E51"/>
    <w:rsid w:val="00F81F40"/>
    <w:rsid w:val="00F81F42"/>
    <w:rsid w:val="00F8223F"/>
    <w:rsid w:val="00F823C3"/>
    <w:rsid w:val="00F82E46"/>
    <w:rsid w:val="00F82EF6"/>
    <w:rsid w:val="00F83586"/>
    <w:rsid w:val="00F83B1D"/>
    <w:rsid w:val="00F83D0F"/>
    <w:rsid w:val="00F84139"/>
    <w:rsid w:val="00F84201"/>
    <w:rsid w:val="00F847AB"/>
    <w:rsid w:val="00F84B14"/>
    <w:rsid w:val="00F854DE"/>
    <w:rsid w:val="00F8571F"/>
    <w:rsid w:val="00F85801"/>
    <w:rsid w:val="00F85892"/>
    <w:rsid w:val="00F85AF6"/>
    <w:rsid w:val="00F85C11"/>
    <w:rsid w:val="00F866D3"/>
    <w:rsid w:val="00F908AE"/>
    <w:rsid w:val="00F91511"/>
    <w:rsid w:val="00F91ABE"/>
    <w:rsid w:val="00F91DB7"/>
    <w:rsid w:val="00F921C0"/>
    <w:rsid w:val="00F923A6"/>
    <w:rsid w:val="00F925EF"/>
    <w:rsid w:val="00F92EDA"/>
    <w:rsid w:val="00F930F8"/>
    <w:rsid w:val="00F943BD"/>
    <w:rsid w:val="00F9469A"/>
    <w:rsid w:val="00F951F9"/>
    <w:rsid w:val="00F955C9"/>
    <w:rsid w:val="00F960D4"/>
    <w:rsid w:val="00F9612F"/>
    <w:rsid w:val="00F96987"/>
    <w:rsid w:val="00F96ECA"/>
    <w:rsid w:val="00F97592"/>
    <w:rsid w:val="00F97ADB"/>
    <w:rsid w:val="00F97E07"/>
    <w:rsid w:val="00FA00AE"/>
    <w:rsid w:val="00FA0D4C"/>
    <w:rsid w:val="00FA0F95"/>
    <w:rsid w:val="00FA15E4"/>
    <w:rsid w:val="00FA1DD2"/>
    <w:rsid w:val="00FA2072"/>
    <w:rsid w:val="00FA23C8"/>
    <w:rsid w:val="00FA2643"/>
    <w:rsid w:val="00FA2D06"/>
    <w:rsid w:val="00FA363F"/>
    <w:rsid w:val="00FA36E2"/>
    <w:rsid w:val="00FA3A36"/>
    <w:rsid w:val="00FA3F8F"/>
    <w:rsid w:val="00FA4529"/>
    <w:rsid w:val="00FA49B1"/>
    <w:rsid w:val="00FA4A47"/>
    <w:rsid w:val="00FA4F32"/>
    <w:rsid w:val="00FA5091"/>
    <w:rsid w:val="00FA56F1"/>
    <w:rsid w:val="00FA5A6E"/>
    <w:rsid w:val="00FA5DFA"/>
    <w:rsid w:val="00FA6C02"/>
    <w:rsid w:val="00FA70DD"/>
    <w:rsid w:val="00FA7700"/>
    <w:rsid w:val="00FA7B36"/>
    <w:rsid w:val="00FB136C"/>
    <w:rsid w:val="00FB18C5"/>
    <w:rsid w:val="00FB19D3"/>
    <w:rsid w:val="00FB1E03"/>
    <w:rsid w:val="00FB2034"/>
    <w:rsid w:val="00FB219C"/>
    <w:rsid w:val="00FB23E7"/>
    <w:rsid w:val="00FB2BAD"/>
    <w:rsid w:val="00FB3153"/>
    <w:rsid w:val="00FB3A04"/>
    <w:rsid w:val="00FB41B8"/>
    <w:rsid w:val="00FB43D6"/>
    <w:rsid w:val="00FB45BC"/>
    <w:rsid w:val="00FB50B8"/>
    <w:rsid w:val="00FB55DF"/>
    <w:rsid w:val="00FB56A2"/>
    <w:rsid w:val="00FB6170"/>
    <w:rsid w:val="00FB6B3F"/>
    <w:rsid w:val="00FB6EF8"/>
    <w:rsid w:val="00FB75DA"/>
    <w:rsid w:val="00FB7BC3"/>
    <w:rsid w:val="00FC0507"/>
    <w:rsid w:val="00FC0C63"/>
    <w:rsid w:val="00FC20A1"/>
    <w:rsid w:val="00FC23EB"/>
    <w:rsid w:val="00FC2418"/>
    <w:rsid w:val="00FC283C"/>
    <w:rsid w:val="00FC2B47"/>
    <w:rsid w:val="00FC37CF"/>
    <w:rsid w:val="00FC4599"/>
    <w:rsid w:val="00FC476D"/>
    <w:rsid w:val="00FC4809"/>
    <w:rsid w:val="00FC4867"/>
    <w:rsid w:val="00FC4DCC"/>
    <w:rsid w:val="00FC4F14"/>
    <w:rsid w:val="00FC5724"/>
    <w:rsid w:val="00FC58FD"/>
    <w:rsid w:val="00FC5E24"/>
    <w:rsid w:val="00FC5F4C"/>
    <w:rsid w:val="00FC62A6"/>
    <w:rsid w:val="00FC62DC"/>
    <w:rsid w:val="00FC6455"/>
    <w:rsid w:val="00FC6541"/>
    <w:rsid w:val="00FC6C2D"/>
    <w:rsid w:val="00FC6C99"/>
    <w:rsid w:val="00FC7000"/>
    <w:rsid w:val="00FC701D"/>
    <w:rsid w:val="00FC7821"/>
    <w:rsid w:val="00FC7E67"/>
    <w:rsid w:val="00FC7EAD"/>
    <w:rsid w:val="00FD01C3"/>
    <w:rsid w:val="00FD0C8B"/>
    <w:rsid w:val="00FD1189"/>
    <w:rsid w:val="00FD150B"/>
    <w:rsid w:val="00FD1F8B"/>
    <w:rsid w:val="00FD242C"/>
    <w:rsid w:val="00FD2F63"/>
    <w:rsid w:val="00FD33F0"/>
    <w:rsid w:val="00FD3EE7"/>
    <w:rsid w:val="00FD5368"/>
    <w:rsid w:val="00FD5EC7"/>
    <w:rsid w:val="00FD62E8"/>
    <w:rsid w:val="00FD784B"/>
    <w:rsid w:val="00FD7B1A"/>
    <w:rsid w:val="00FD7C35"/>
    <w:rsid w:val="00FD7DDA"/>
    <w:rsid w:val="00FE0BC2"/>
    <w:rsid w:val="00FE1066"/>
    <w:rsid w:val="00FE1451"/>
    <w:rsid w:val="00FE1490"/>
    <w:rsid w:val="00FE159E"/>
    <w:rsid w:val="00FE1858"/>
    <w:rsid w:val="00FE1B48"/>
    <w:rsid w:val="00FE1D6B"/>
    <w:rsid w:val="00FE1E46"/>
    <w:rsid w:val="00FE21FD"/>
    <w:rsid w:val="00FE24B4"/>
    <w:rsid w:val="00FE27DE"/>
    <w:rsid w:val="00FE2B53"/>
    <w:rsid w:val="00FE2BB9"/>
    <w:rsid w:val="00FE337E"/>
    <w:rsid w:val="00FE3865"/>
    <w:rsid w:val="00FE475B"/>
    <w:rsid w:val="00FE47B7"/>
    <w:rsid w:val="00FE5015"/>
    <w:rsid w:val="00FE5299"/>
    <w:rsid w:val="00FE53D2"/>
    <w:rsid w:val="00FE5821"/>
    <w:rsid w:val="00FE5905"/>
    <w:rsid w:val="00FE66F7"/>
    <w:rsid w:val="00FE690A"/>
    <w:rsid w:val="00FE6E85"/>
    <w:rsid w:val="00FE7563"/>
    <w:rsid w:val="00FE756E"/>
    <w:rsid w:val="00FE78F8"/>
    <w:rsid w:val="00FE7ABE"/>
    <w:rsid w:val="00FE7B6F"/>
    <w:rsid w:val="00FE7C61"/>
    <w:rsid w:val="00FE7F10"/>
    <w:rsid w:val="00FE7F57"/>
    <w:rsid w:val="00FF031A"/>
    <w:rsid w:val="00FF07E1"/>
    <w:rsid w:val="00FF18E7"/>
    <w:rsid w:val="00FF1CE9"/>
    <w:rsid w:val="00FF1D47"/>
    <w:rsid w:val="00FF2121"/>
    <w:rsid w:val="00FF33C2"/>
    <w:rsid w:val="00FF360B"/>
    <w:rsid w:val="00FF43D4"/>
    <w:rsid w:val="00FF43FA"/>
    <w:rsid w:val="00FF448A"/>
    <w:rsid w:val="00FF4625"/>
    <w:rsid w:val="00FF4A14"/>
    <w:rsid w:val="00FF4B5A"/>
    <w:rsid w:val="00FF5029"/>
    <w:rsid w:val="00FF5427"/>
    <w:rsid w:val="00FF595B"/>
    <w:rsid w:val="00FF5B80"/>
    <w:rsid w:val="00FF5D35"/>
    <w:rsid w:val="00FF5D77"/>
    <w:rsid w:val="00FF6303"/>
    <w:rsid w:val="00FF63DF"/>
    <w:rsid w:val="00FF6618"/>
    <w:rsid w:val="00FF662C"/>
    <w:rsid w:val="00FF666E"/>
    <w:rsid w:val="00FF6CC8"/>
    <w:rsid w:val="00FF769D"/>
    <w:rsid w:val="00FF76F9"/>
    <w:rsid w:val="00FF7772"/>
    <w:rsid w:val="00FF783D"/>
    <w:rsid w:val="00FF7DC8"/>
    <w:rsid w:val="0117EC25"/>
    <w:rsid w:val="04439F19"/>
    <w:rsid w:val="05AF4FFE"/>
    <w:rsid w:val="06F709AE"/>
    <w:rsid w:val="0864BD97"/>
    <w:rsid w:val="08EF42ED"/>
    <w:rsid w:val="14BFDE86"/>
    <w:rsid w:val="1952F13F"/>
    <w:rsid w:val="1F162448"/>
    <w:rsid w:val="1F253410"/>
    <w:rsid w:val="20D95EBF"/>
    <w:rsid w:val="2123B649"/>
    <w:rsid w:val="234B37B3"/>
    <w:rsid w:val="2361A0C6"/>
    <w:rsid w:val="27B937B4"/>
    <w:rsid w:val="2CC25D2D"/>
    <w:rsid w:val="32C1706B"/>
    <w:rsid w:val="35C81941"/>
    <w:rsid w:val="39520382"/>
    <w:rsid w:val="39C32267"/>
    <w:rsid w:val="3E45C03F"/>
    <w:rsid w:val="3F8B90B0"/>
    <w:rsid w:val="42CD549F"/>
    <w:rsid w:val="49518FA0"/>
    <w:rsid w:val="4FC7F461"/>
    <w:rsid w:val="57BBA451"/>
    <w:rsid w:val="5A1ED19B"/>
    <w:rsid w:val="5B2E3200"/>
    <w:rsid w:val="5D3FA7E0"/>
    <w:rsid w:val="5EFBAF3F"/>
    <w:rsid w:val="72F46C00"/>
    <w:rsid w:val="738EB3C8"/>
    <w:rsid w:val="73FAC50A"/>
    <w:rsid w:val="75B95A4A"/>
    <w:rsid w:val="77E4645B"/>
    <w:rsid w:val="7D9D4DA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2A490DB"/>
  <w15:docId w15:val="{E5C19C93-A2AF-C54E-8701-6081244F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4F0"/>
    <w:pPr>
      <w:spacing w:after="120"/>
    </w:pPr>
    <w:rPr>
      <w:lang w:val="en-GB"/>
    </w:rPr>
  </w:style>
  <w:style w:type="paragraph" w:styleId="Heading1">
    <w:name w:val="heading 1"/>
    <w:basedOn w:val="Normal"/>
    <w:next w:val="Normal"/>
    <w:link w:val="Heading1Char"/>
    <w:uiPriority w:val="9"/>
    <w:qFormat/>
    <w:rsid w:val="00BE6330"/>
    <w:pPr>
      <w:numPr>
        <w:numId w:val="1"/>
      </w:numPr>
      <w:spacing w:before="480" w:after="240"/>
      <w:outlineLvl w:val="0"/>
    </w:pPr>
    <w:rPr>
      <w:rFonts w:asciiTheme="majorHAnsi" w:eastAsiaTheme="majorEastAsia" w:hAnsiTheme="majorHAnsi" w:cstheme="majorBidi"/>
      <w:b/>
      <w:bCs/>
      <w:color w:val="2BB673"/>
      <w:sz w:val="28"/>
      <w:szCs w:val="28"/>
    </w:rPr>
  </w:style>
  <w:style w:type="paragraph" w:styleId="Heading2">
    <w:name w:val="heading 2"/>
    <w:basedOn w:val="Normal"/>
    <w:next w:val="Normal"/>
    <w:link w:val="Heading2Char"/>
    <w:uiPriority w:val="9"/>
    <w:unhideWhenUsed/>
    <w:qFormat/>
    <w:rsid w:val="00B2591B"/>
    <w:pPr>
      <w:keepNext/>
      <w:numPr>
        <w:ilvl w:val="1"/>
        <w:numId w:val="1"/>
      </w:numPr>
      <w:spacing w:before="240" w:after="200"/>
      <w:outlineLvl w:val="1"/>
    </w:pPr>
    <w:rPr>
      <w:rFonts w:asciiTheme="majorHAnsi" w:eastAsiaTheme="majorEastAsia" w:hAnsiTheme="majorHAnsi" w:cstheme="majorBidi"/>
      <w:b/>
      <w:bCs/>
      <w:color w:val="2BB673"/>
      <w:szCs w:val="26"/>
      <w:lang w:val="en-US"/>
    </w:rPr>
  </w:style>
  <w:style w:type="paragraph" w:styleId="Heading3">
    <w:name w:val="heading 3"/>
    <w:basedOn w:val="Heading2"/>
    <w:next w:val="Normal"/>
    <w:link w:val="Heading3Char"/>
    <w:uiPriority w:val="9"/>
    <w:unhideWhenUsed/>
    <w:qFormat/>
    <w:rsid w:val="0082722B"/>
    <w:pPr>
      <w:numPr>
        <w:ilvl w:val="2"/>
      </w:numPr>
      <w:outlineLvl w:val="2"/>
    </w:pPr>
    <w:rPr>
      <w:rFonts w:eastAsia="Arial"/>
    </w:rPr>
  </w:style>
  <w:style w:type="paragraph" w:styleId="Heading4">
    <w:name w:val="heading 4"/>
    <w:basedOn w:val="Normal"/>
    <w:next w:val="Normal"/>
    <w:link w:val="Heading4Char"/>
    <w:uiPriority w:val="9"/>
    <w:semiHidden/>
    <w:qFormat/>
    <w:rsid w:val="001B532E"/>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F5BE2"/>
    <w:pPr>
      <w:keepNext/>
      <w:keepLines/>
      <w:numPr>
        <w:ilvl w:val="4"/>
        <w:numId w:val="1"/>
      </w:numPr>
      <w:spacing w:before="200"/>
      <w:outlineLvl w:val="4"/>
    </w:pPr>
    <w:rPr>
      <w:rFonts w:asciiTheme="majorHAnsi" w:eastAsiaTheme="majorEastAsia" w:hAnsiTheme="majorHAnsi" w:cstheme="majorBidi"/>
      <w:color w:val="155A39" w:themeColor="accent1" w:themeShade="7F"/>
    </w:rPr>
  </w:style>
  <w:style w:type="paragraph" w:styleId="Heading6">
    <w:name w:val="heading 6"/>
    <w:basedOn w:val="Normal"/>
    <w:next w:val="Normal"/>
    <w:link w:val="Heading6Char"/>
    <w:uiPriority w:val="9"/>
    <w:semiHidden/>
    <w:unhideWhenUsed/>
    <w:qFormat/>
    <w:rsid w:val="000F5BE2"/>
    <w:pPr>
      <w:keepNext/>
      <w:keepLines/>
      <w:numPr>
        <w:ilvl w:val="5"/>
        <w:numId w:val="1"/>
      </w:numPr>
      <w:spacing w:before="200"/>
      <w:outlineLvl w:val="5"/>
    </w:pPr>
    <w:rPr>
      <w:rFonts w:asciiTheme="majorHAnsi" w:eastAsiaTheme="majorEastAsia" w:hAnsiTheme="majorHAnsi" w:cstheme="majorBidi"/>
      <w:i/>
      <w:iCs/>
      <w:color w:val="155A39" w:themeColor="accent1" w:themeShade="7F"/>
    </w:rPr>
  </w:style>
  <w:style w:type="paragraph" w:styleId="Heading7">
    <w:name w:val="heading 7"/>
    <w:basedOn w:val="Normal"/>
    <w:next w:val="Normal"/>
    <w:link w:val="Heading7Char"/>
    <w:uiPriority w:val="9"/>
    <w:semiHidden/>
    <w:unhideWhenUsed/>
    <w:qFormat/>
    <w:rsid w:val="000F5B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5BE2"/>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F5BE2"/>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customStyle="1" w:styleId="ClosingChar">
    <w:name w:val="Closing Char"/>
    <w:basedOn w:val="DefaultParagraphFont"/>
    <w:link w:val="Closing"/>
    <w:uiPriority w:val="99"/>
    <w:semiHidden/>
    <w:rsid w:val="00C66C8A"/>
    <w:rPr>
      <w:sz w:val="20"/>
      <w:lang w:val="en-US"/>
    </w:rPr>
  </w:style>
  <w:style w:type="paragraph" w:styleId="BodyText">
    <w:name w:val="Body Text"/>
    <w:basedOn w:val="Normal"/>
    <w:link w:val="BodyTextChar"/>
    <w:uiPriority w:val="99"/>
    <w:semiHidden/>
    <w:rsid w:val="00960901"/>
    <w:rPr>
      <w:sz w:val="18"/>
    </w:rPr>
  </w:style>
  <w:style w:type="character" w:customStyle="1" w:styleId="BodyTextChar">
    <w:name w:val="Body Text Char"/>
    <w:basedOn w:val="DefaultParagraphFont"/>
    <w:link w:val="BodyText"/>
    <w:uiPriority w:val="99"/>
    <w:semiHidden/>
    <w:rsid w:val="00C66C8A"/>
    <w:rPr>
      <w:sz w:val="18"/>
      <w:lang w:val="en-US"/>
    </w:rPr>
  </w:style>
  <w:style w:type="paragraph" w:styleId="Title">
    <w:name w:val="Title"/>
    <w:basedOn w:val="Normal"/>
    <w:next w:val="Normal"/>
    <w:link w:val="TitleChar"/>
    <w:uiPriority w:val="10"/>
    <w:qFormat/>
    <w:rsid w:val="00AE5643"/>
    <w:pPr>
      <w:spacing w:line="240" w:lineRule="auto"/>
      <w:contextualSpacing/>
    </w:pPr>
    <w:rPr>
      <w:rFonts w:asciiTheme="majorHAnsi" w:eastAsiaTheme="majorEastAsia" w:hAnsiTheme="majorHAnsi" w:cstheme="majorBidi"/>
      <w:b/>
      <w:color w:val="FFFFFF" w:themeColor="background1"/>
      <w:spacing w:val="5"/>
      <w:kern w:val="28"/>
      <w:sz w:val="50"/>
      <w:szCs w:val="52"/>
    </w:rPr>
  </w:style>
  <w:style w:type="character" w:customStyle="1" w:styleId="TitleChar">
    <w:name w:val="Title Char"/>
    <w:basedOn w:val="DefaultParagraphFont"/>
    <w:link w:val="Title"/>
    <w:uiPriority w:val="10"/>
    <w:rsid w:val="00C66C8A"/>
    <w:rPr>
      <w:rFonts w:asciiTheme="majorHAnsi" w:eastAsiaTheme="majorEastAsia" w:hAnsiTheme="majorHAnsi" w:cstheme="majorBidi"/>
      <w:b/>
      <w:color w:val="FFFFFF" w:themeColor="background1"/>
      <w:spacing w:val="5"/>
      <w:kern w:val="28"/>
      <w:sz w:val="50"/>
      <w:szCs w:val="52"/>
      <w:lang w:val="en-US"/>
    </w:rPr>
  </w:style>
  <w:style w:type="paragraph" w:styleId="Subtitle">
    <w:name w:val="Subtitle"/>
    <w:basedOn w:val="Normal"/>
    <w:next w:val="Normal"/>
    <w:link w:val="SubtitleChar"/>
    <w:uiPriority w:val="11"/>
    <w:qFormat/>
    <w:rsid w:val="00AE5643"/>
    <w:pPr>
      <w:numPr>
        <w:ilvl w:val="1"/>
      </w:numPr>
      <w:spacing w:before="320"/>
    </w:pPr>
    <w:rPr>
      <w:rFonts w:asciiTheme="majorHAnsi" w:eastAsiaTheme="majorEastAsia" w:hAnsiTheme="majorHAnsi" w:cstheme="majorBidi"/>
      <w:iCs/>
      <w:color w:val="FFFFFF" w:themeColor="background1"/>
      <w:spacing w:val="15"/>
      <w:sz w:val="32"/>
      <w:szCs w:val="24"/>
    </w:rPr>
  </w:style>
  <w:style w:type="character" w:customStyle="1" w:styleId="SubtitleChar">
    <w:name w:val="Subtitle Char"/>
    <w:basedOn w:val="DefaultParagraphFont"/>
    <w:link w:val="Subtitle"/>
    <w:uiPriority w:val="11"/>
    <w:rsid w:val="00AE5643"/>
    <w:rPr>
      <w:rFonts w:asciiTheme="majorHAnsi" w:eastAsiaTheme="majorEastAsia" w:hAnsiTheme="majorHAnsi" w:cstheme="majorBidi"/>
      <w:iCs/>
      <w:color w:val="FFFFFF" w:themeColor="background1"/>
      <w:spacing w:val="15"/>
      <w:sz w:val="32"/>
      <w:szCs w:val="24"/>
    </w:rPr>
  </w:style>
  <w:style w:type="character" w:customStyle="1" w:styleId="Heading1Char">
    <w:name w:val="Heading 1 Char"/>
    <w:basedOn w:val="DefaultParagraphFont"/>
    <w:link w:val="Heading1"/>
    <w:uiPriority w:val="9"/>
    <w:rsid w:val="00BE6330"/>
    <w:rPr>
      <w:rFonts w:asciiTheme="majorHAnsi" w:eastAsiaTheme="majorEastAsia" w:hAnsiTheme="majorHAnsi" w:cstheme="majorBidi"/>
      <w:b/>
      <w:bCs/>
      <w:color w:val="2BB673"/>
      <w:sz w:val="28"/>
      <w:szCs w:val="28"/>
      <w:lang w:val="en-GB"/>
    </w:rPr>
  </w:style>
  <w:style w:type="character" w:customStyle="1" w:styleId="Heading2Char">
    <w:name w:val="Heading 2 Char"/>
    <w:basedOn w:val="DefaultParagraphFont"/>
    <w:link w:val="Heading2"/>
    <w:uiPriority w:val="9"/>
    <w:rsid w:val="00B2591B"/>
    <w:rPr>
      <w:rFonts w:asciiTheme="majorHAnsi" w:eastAsiaTheme="majorEastAsia" w:hAnsiTheme="majorHAnsi" w:cstheme="majorBidi"/>
      <w:b/>
      <w:bCs/>
      <w:color w:val="2BB673"/>
      <w:szCs w:val="26"/>
      <w:lang w:val="en-US"/>
    </w:rPr>
  </w:style>
  <w:style w:type="paragraph" w:styleId="Header">
    <w:name w:val="header"/>
    <w:basedOn w:val="Normal"/>
    <w:link w:val="HeaderChar"/>
    <w:uiPriority w:val="99"/>
    <w:semiHidden/>
    <w:rsid w:val="00612A3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C66C8A"/>
    <w:rPr>
      <w:sz w:val="20"/>
      <w:lang w:val="en-US"/>
    </w:rPr>
  </w:style>
  <w:style w:type="paragraph" w:styleId="Footer">
    <w:name w:val="footer"/>
    <w:basedOn w:val="Normal"/>
    <w:link w:val="FooterChar"/>
    <w:uiPriority w:val="99"/>
    <w:unhideWhenUsed/>
    <w:rsid w:val="00A04EC6"/>
    <w:pPr>
      <w:tabs>
        <w:tab w:val="right" w:pos="9724"/>
      </w:tabs>
      <w:spacing w:line="240" w:lineRule="auto"/>
      <w:ind w:left="-737"/>
    </w:pPr>
    <w:rPr>
      <w:sz w:val="14"/>
    </w:rPr>
  </w:style>
  <w:style w:type="character" w:customStyle="1" w:styleId="FooterChar">
    <w:name w:val="Footer Char"/>
    <w:basedOn w:val="DefaultParagraphFont"/>
    <w:link w:val="Footer"/>
    <w:uiPriority w:val="99"/>
    <w:rsid w:val="00A04EC6"/>
    <w:rPr>
      <w:sz w:val="14"/>
      <w:lang w:val="en-US"/>
    </w:rPr>
  </w:style>
  <w:style w:type="paragraph" w:styleId="BalloonText">
    <w:name w:val="Balloon Text"/>
    <w:basedOn w:val="Normal"/>
    <w:link w:val="BalloonTextChar"/>
    <w:uiPriority w:val="99"/>
    <w:semiHidden/>
    <w:unhideWhenUsed/>
    <w:rsid w:val="00612A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3A"/>
    <w:rPr>
      <w:rFonts w:ascii="Tahoma" w:hAnsi="Tahoma" w:cs="Tahoma"/>
      <w:sz w:val="16"/>
      <w:szCs w:val="16"/>
    </w:rPr>
  </w:style>
  <w:style w:type="table" w:styleId="TableGrid">
    <w:name w:val="Table Grid"/>
    <w:basedOn w:val="TableNormal"/>
    <w:uiPriority w:val="39"/>
    <w:rsid w:val="00AE5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E5643"/>
    <w:rPr>
      <w:color w:val="808080"/>
    </w:rPr>
  </w:style>
  <w:style w:type="character" w:customStyle="1" w:styleId="Heading3Char">
    <w:name w:val="Heading 3 Char"/>
    <w:basedOn w:val="DefaultParagraphFont"/>
    <w:link w:val="Heading3"/>
    <w:uiPriority w:val="9"/>
    <w:rsid w:val="0082722B"/>
    <w:rPr>
      <w:rFonts w:asciiTheme="majorHAnsi" w:eastAsia="Arial" w:hAnsiTheme="majorHAnsi" w:cstheme="majorBidi"/>
      <w:b/>
      <w:bCs/>
      <w:color w:val="2BB673"/>
      <w:szCs w:val="26"/>
      <w:lang w:val="en-US"/>
    </w:rPr>
  </w:style>
  <w:style w:type="character" w:customStyle="1" w:styleId="Heading4Char">
    <w:name w:val="Heading 4 Char"/>
    <w:basedOn w:val="DefaultParagraphFont"/>
    <w:link w:val="Heading4"/>
    <w:uiPriority w:val="9"/>
    <w:semiHidden/>
    <w:rsid w:val="001B532E"/>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semiHidden/>
    <w:rsid w:val="000F5BE2"/>
    <w:rPr>
      <w:rFonts w:asciiTheme="majorHAnsi" w:eastAsiaTheme="majorEastAsia" w:hAnsiTheme="majorHAnsi" w:cstheme="majorBidi"/>
      <w:color w:val="155A39" w:themeColor="accent1" w:themeShade="7F"/>
      <w:lang w:val="en-GB"/>
    </w:rPr>
  </w:style>
  <w:style w:type="character" w:customStyle="1" w:styleId="Heading6Char">
    <w:name w:val="Heading 6 Char"/>
    <w:basedOn w:val="DefaultParagraphFont"/>
    <w:link w:val="Heading6"/>
    <w:uiPriority w:val="9"/>
    <w:semiHidden/>
    <w:rsid w:val="000F5BE2"/>
    <w:rPr>
      <w:rFonts w:asciiTheme="majorHAnsi" w:eastAsiaTheme="majorEastAsia" w:hAnsiTheme="majorHAnsi" w:cstheme="majorBidi"/>
      <w:i/>
      <w:iCs/>
      <w:color w:val="155A39" w:themeColor="accent1" w:themeShade="7F"/>
      <w:lang w:val="en-GB"/>
    </w:rPr>
  </w:style>
  <w:style w:type="character" w:customStyle="1" w:styleId="Heading7Char">
    <w:name w:val="Heading 7 Char"/>
    <w:basedOn w:val="DefaultParagraphFont"/>
    <w:link w:val="Heading7"/>
    <w:uiPriority w:val="9"/>
    <w:semiHidden/>
    <w:rsid w:val="000F5BE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0F5BE2"/>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0F5BE2"/>
    <w:rPr>
      <w:rFonts w:asciiTheme="majorHAnsi" w:eastAsiaTheme="majorEastAsia" w:hAnsiTheme="majorHAnsi" w:cstheme="majorBidi"/>
      <w:i/>
      <w:iCs/>
      <w:color w:val="404040" w:themeColor="text1" w:themeTint="BF"/>
      <w:szCs w:val="20"/>
      <w:lang w:val="en-GB"/>
    </w:rPr>
  </w:style>
  <w:style w:type="paragraph" w:styleId="ListNumber">
    <w:name w:val="List Number"/>
    <w:basedOn w:val="Normal"/>
    <w:uiPriority w:val="99"/>
    <w:qFormat/>
    <w:rsid w:val="00B07CBF"/>
    <w:pPr>
      <w:numPr>
        <w:numId w:val="2"/>
      </w:numPr>
      <w:contextualSpacing/>
    </w:pPr>
  </w:style>
  <w:style w:type="paragraph" w:styleId="ListBullet">
    <w:name w:val="List Bullet"/>
    <w:basedOn w:val="Normal"/>
    <w:uiPriority w:val="99"/>
    <w:qFormat/>
    <w:rsid w:val="000F5BE2"/>
    <w:pPr>
      <w:numPr>
        <w:numId w:val="3"/>
      </w:numPr>
      <w:contextualSpacing/>
    </w:pPr>
  </w:style>
  <w:style w:type="paragraph" w:styleId="Caption">
    <w:name w:val="caption"/>
    <w:aliases w:val="Beschriftung_tab,tab_überschrift Char + Block,Vor:  0 pt + Block...,Source after Chart"/>
    <w:basedOn w:val="Normal"/>
    <w:next w:val="Normal"/>
    <w:uiPriority w:val="35"/>
    <w:qFormat/>
    <w:rsid w:val="00DE522A"/>
    <w:pPr>
      <w:keepNext/>
      <w:spacing w:before="60" w:after="200" w:line="240" w:lineRule="auto"/>
    </w:pPr>
    <w:rPr>
      <w:bCs/>
      <w:color w:val="2BB673"/>
      <w:szCs w:val="18"/>
    </w:rPr>
  </w:style>
  <w:style w:type="table" w:customStyle="1" w:styleId="CarbonLimitsTable">
    <w:name w:val="Carbon Limits Table"/>
    <w:basedOn w:val="TableNormal"/>
    <w:uiPriority w:val="99"/>
    <w:rsid w:val="0064127B"/>
    <w:pPr>
      <w:spacing w:after="0" w:line="240" w:lineRule="auto"/>
    </w:pPr>
    <w:tblPr>
      <w:tblBorders>
        <w:bottom w:val="single" w:sz="4" w:space="0" w:color="939598"/>
        <w:insideH w:val="single" w:sz="4" w:space="0" w:color="939598"/>
      </w:tblBorders>
      <w:tblCellMar>
        <w:top w:w="57" w:type="dxa"/>
        <w:left w:w="0" w:type="dxa"/>
        <w:bottom w:w="57" w:type="dxa"/>
        <w:right w:w="0" w:type="dxa"/>
      </w:tblCellMar>
    </w:tblPr>
    <w:tblStylePr w:type="firstRow">
      <w:rPr>
        <w:b/>
      </w:rPr>
      <w:tblPr/>
      <w:tcPr>
        <w:tcBorders>
          <w:bottom w:val="single" w:sz="8" w:space="0" w:color="2BB673"/>
        </w:tcBorders>
      </w:tcPr>
    </w:tblStylePr>
  </w:style>
  <w:style w:type="paragraph" w:styleId="FootnoteText">
    <w:name w:val="footnote text"/>
    <w:aliases w:val="-E Fußnotentext,Fußnotentext Ursprung,Char"/>
    <w:basedOn w:val="Normal"/>
    <w:link w:val="FootnoteTextChar"/>
    <w:uiPriority w:val="99"/>
    <w:unhideWhenUsed/>
    <w:qFormat/>
    <w:rsid w:val="0064127B"/>
    <w:pPr>
      <w:spacing w:line="240" w:lineRule="auto"/>
    </w:pPr>
    <w:rPr>
      <w:sz w:val="18"/>
      <w:szCs w:val="20"/>
    </w:rPr>
  </w:style>
  <w:style w:type="character" w:customStyle="1" w:styleId="FootnoteTextChar">
    <w:name w:val="Footnote Text Char"/>
    <w:aliases w:val="-E Fußnotentext Char,Fußnotentext Ursprung Char,Char Char"/>
    <w:basedOn w:val="DefaultParagraphFont"/>
    <w:link w:val="FootnoteText"/>
    <w:uiPriority w:val="99"/>
    <w:rsid w:val="0064127B"/>
    <w:rPr>
      <w:sz w:val="18"/>
      <w:szCs w:val="20"/>
      <w:lang w:val="en-US"/>
    </w:rPr>
  </w:style>
  <w:style w:type="character" w:styleId="FootnoteReference">
    <w:name w:val="footnote reference"/>
    <w:aliases w:val="-E Fußnotenzeichen,EN Footnote Reference"/>
    <w:basedOn w:val="DefaultParagraphFont"/>
    <w:uiPriority w:val="99"/>
    <w:unhideWhenUsed/>
    <w:rsid w:val="0064127B"/>
    <w:rPr>
      <w:vertAlign w:val="superscript"/>
    </w:rPr>
  </w:style>
  <w:style w:type="table" w:customStyle="1" w:styleId="GridTable4-Accent51">
    <w:name w:val="Grid Table 4 - Accent 51"/>
    <w:basedOn w:val="TableNormal"/>
    <w:next w:val="GridTable4-Accent52"/>
    <w:uiPriority w:val="49"/>
    <w:rsid w:val="00EA3C93"/>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uiPriority w:val="49"/>
    <w:rsid w:val="00EA3C93"/>
    <w:pPr>
      <w:spacing w:after="0" w:line="240" w:lineRule="auto"/>
    </w:pPr>
    <w:tblPr>
      <w:tblStyleRowBandSize w:val="1"/>
      <w:tblStyleColBandSize w:val="1"/>
      <w:tblBorders>
        <w:top w:val="single" w:sz="4" w:space="0" w:color="BDE6EE" w:themeColor="accent5" w:themeTint="99"/>
        <w:left w:val="single" w:sz="4" w:space="0" w:color="BDE6EE" w:themeColor="accent5" w:themeTint="99"/>
        <w:bottom w:val="single" w:sz="4" w:space="0" w:color="BDE6EE" w:themeColor="accent5" w:themeTint="99"/>
        <w:right w:val="single" w:sz="4" w:space="0" w:color="BDE6EE" w:themeColor="accent5" w:themeTint="99"/>
        <w:insideH w:val="single" w:sz="4" w:space="0" w:color="BDE6EE" w:themeColor="accent5" w:themeTint="99"/>
        <w:insideV w:val="single" w:sz="4" w:space="0" w:color="BDE6EE" w:themeColor="accent5" w:themeTint="99"/>
      </w:tblBorders>
    </w:tblPr>
    <w:tblStylePr w:type="firstRow">
      <w:rPr>
        <w:b/>
        <w:bCs/>
        <w:color w:val="FFFFFF" w:themeColor="background1"/>
      </w:rPr>
      <w:tblPr/>
      <w:tcPr>
        <w:tcBorders>
          <w:top w:val="single" w:sz="4" w:space="0" w:color="92D6E3" w:themeColor="accent5"/>
          <w:left w:val="single" w:sz="4" w:space="0" w:color="92D6E3" w:themeColor="accent5"/>
          <w:bottom w:val="single" w:sz="4" w:space="0" w:color="92D6E3" w:themeColor="accent5"/>
          <w:right w:val="single" w:sz="4" w:space="0" w:color="92D6E3" w:themeColor="accent5"/>
          <w:insideH w:val="nil"/>
          <w:insideV w:val="nil"/>
        </w:tcBorders>
        <w:shd w:val="clear" w:color="auto" w:fill="92D6E3" w:themeFill="accent5"/>
      </w:tcPr>
    </w:tblStylePr>
    <w:tblStylePr w:type="lastRow">
      <w:rPr>
        <w:b/>
        <w:bCs/>
      </w:rPr>
      <w:tblPr/>
      <w:tcPr>
        <w:tcBorders>
          <w:top w:val="double" w:sz="4" w:space="0" w:color="92D6E3" w:themeColor="accent5"/>
        </w:tcBorders>
      </w:tcPr>
    </w:tblStylePr>
    <w:tblStylePr w:type="firstCol">
      <w:rPr>
        <w:b/>
        <w:bCs/>
      </w:rPr>
    </w:tblStylePr>
    <w:tblStylePr w:type="lastCol">
      <w:rPr>
        <w:b/>
        <w:bCs/>
      </w:rPr>
    </w:tblStylePr>
    <w:tblStylePr w:type="band1Vert">
      <w:tblPr/>
      <w:tcPr>
        <w:shd w:val="clear" w:color="auto" w:fill="E8F6F9" w:themeFill="accent5" w:themeFillTint="33"/>
      </w:tcPr>
    </w:tblStylePr>
    <w:tblStylePr w:type="band1Horz">
      <w:tblPr/>
      <w:tcPr>
        <w:shd w:val="clear" w:color="auto" w:fill="E8F6F9" w:themeFill="accent5" w:themeFillTint="33"/>
      </w:tcPr>
    </w:tblStylePr>
  </w:style>
  <w:style w:type="paragraph" w:styleId="ListParagraph">
    <w:name w:val="List Paragraph"/>
    <w:aliases w:val="List Paragraph (numbered (a)),List Paragraph1,Indent Paragraph,Bullets,Colorful List - Accent 11,References,Source"/>
    <w:basedOn w:val="Normal"/>
    <w:link w:val="ListParagraphChar"/>
    <w:uiPriority w:val="34"/>
    <w:qFormat/>
    <w:rsid w:val="003E7330"/>
    <w:pPr>
      <w:ind w:left="720"/>
      <w:contextualSpacing/>
    </w:pPr>
  </w:style>
  <w:style w:type="table" w:customStyle="1" w:styleId="ListTable1Light1">
    <w:name w:val="List Table 1 Light1"/>
    <w:basedOn w:val="TableNormal"/>
    <w:uiPriority w:val="46"/>
    <w:rsid w:val="00AB2D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4C1D00"/>
    <w:rPr>
      <w:sz w:val="16"/>
      <w:szCs w:val="16"/>
    </w:rPr>
  </w:style>
  <w:style w:type="paragraph" w:styleId="CommentText">
    <w:name w:val="annotation text"/>
    <w:basedOn w:val="Normal"/>
    <w:link w:val="CommentTextChar"/>
    <w:uiPriority w:val="99"/>
    <w:unhideWhenUsed/>
    <w:rsid w:val="00B94F0F"/>
    <w:pPr>
      <w:spacing w:line="240" w:lineRule="auto"/>
    </w:pPr>
    <w:rPr>
      <w:sz w:val="18"/>
      <w:szCs w:val="20"/>
    </w:rPr>
  </w:style>
  <w:style w:type="character" w:customStyle="1" w:styleId="CommentTextChar">
    <w:name w:val="Comment Text Char"/>
    <w:basedOn w:val="DefaultParagraphFont"/>
    <w:link w:val="CommentText"/>
    <w:uiPriority w:val="99"/>
    <w:rsid w:val="00B94F0F"/>
    <w:rPr>
      <w:sz w:val="18"/>
      <w:szCs w:val="20"/>
      <w:lang w:val="en-GB"/>
    </w:rPr>
  </w:style>
  <w:style w:type="paragraph" w:styleId="CommentSubject">
    <w:name w:val="annotation subject"/>
    <w:basedOn w:val="CommentText"/>
    <w:next w:val="CommentText"/>
    <w:link w:val="CommentSubjectChar"/>
    <w:uiPriority w:val="99"/>
    <w:semiHidden/>
    <w:unhideWhenUsed/>
    <w:rsid w:val="004C1D00"/>
    <w:rPr>
      <w:b/>
      <w:bCs/>
    </w:rPr>
  </w:style>
  <w:style w:type="character" w:customStyle="1" w:styleId="CommentSubjectChar">
    <w:name w:val="Comment Subject Char"/>
    <w:basedOn w:val="CommentTextChar"/>
    <w:link w:val="CommentSubject"/>
    <w:uiPriority w:val="99"/>
    <w:semiHidden/>
    <w:rsid w:val="004C1D00"/>
    <w:rPr>
      <w:b/>
      <w:bCs/>
      <w:sz w:val="20"/>
      <w:szCs w:val="20"/>
      <w:lang w:val="en-GB"/>
    </w:rPr>
  </w:style>
  <w:style w:type="table" w:customStyle="1" w:styleId="GridTable4-Accent21">
    <w:name w:val="Grid Table 4 - Accent 21"/>
    <w:basedOn w:val="TableNormal"/>
    <w:uiPriority w:val="49"/>
    <w:rsid w:val="008104E2"/>
    <w:pPr>
      <w:spacing w:after="0" w:line="240" w:lineRule="auto"/>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table" w:customStyle="1" w:styleId="PlainTable21">
    <w:name w:val="Plain Table 21"/>
    <w:basedOn w:val="TableNormal"/>
    <w:uiPriority w:val="42"/>
    <w:rsid w:val="008104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4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Accent21">
    <w:name w:val="Grid Table 2 - Accent 21"/>
    <w:basedOn w:val="TableNormal"/>
    <w:uiPriority w:val="47"/>
    <w:rsid w:val="008104E2"/>
    <w:pPr>
      <w:spacing w:after="0" w:line="240" w:lineRule="auto"/>
    </w:pPr>
    <w:tblPr>
      <w:tblStyleRowBandSize w:val="1"/>
      <w:tblStyleColBandSize w:val="1"/>
      <w:tblBorders>
        <w:top w:val="single" w:sz="2" w:space="0" w:color="8C8B8E" w:themeColor="accent2" w:themeTint="99"/>
        <w:bottom w:val="single" w:sz="2" w:space="0" w:color="8C8B8E" w:themeColor="accent2" w:themeTint="99"/>
        <w:insideH w:val="single" w:sz="2" w:space="0" w:color="8C8B8E" w:themeColor="accent2" w:themeTint="99"/>
        <w:insideV w:val="single" w:sz="2" w:space="0" w:color="8C8B8E" w:themeColor="accent2" w:themeTint="99"/>
      </w:tblBorders>
    </w:tblPr>
    <w:tblStylePr w:type="firstRow">
      <w:rPr>
        <w:b/>
        <w:bCs/>
      </w:rPr>
      <w:tblPr/>
      <w:tcPr>
        <w:tcBorders>
          <w:top w:val="nil"/>
          <w:bottom w:val="single" w:sz="12" w:space="0" w:color="8C8B8E" w:themeColor="accent2" w:themeTint="99"/>
          <w:insideH w:val="nil"/>
          <w:insideV w:val="nil"/>
        </w:tcBorders>
        <w:shd w:val="clear" w:color="auto" w:fill="FFFFFF" w:themeFill="background1"/>
      </w:tcPr>
    </w:tblStylePr>
    <w:tblStylePr w:type="lastRow">
      <w:rPr>
        <w:b/>
        <w:bCs/>
      </w:rPr>
      <w:tblPr/>
      <w:tcPr>
        <w:tcBorders>
          <w:top w:val="double" w:sz="2" w:space="0" w:color="8C8B8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EndnoteText">
    <w:name w:val="endnote text"/>
    <w:basedOn w:val="Normal"/>
    <w:link w:val="EndnoteTextChar"/>
    <w:uiPriority w:val="99"/>
    <w:unhideWhenUsed/>
    <w:rsid w:val="00607E74"/>
    <w:pPr>
      <w:spacing w:line="240" w:lineRule="auto"/>
    </w:pPr>
    <w:rPr>
      <w:sz w:val="20"/>
      <w:szCs w:val="20"/>
    </w:rPr>
  </w:style>
  <w:style w:type="character" w:customStyle="1" w:styleId="EndnoteTextChar">
    <w:name w:val="Endnote Text Char"/>
    <w:basedOn w:val="DefaultParagraphFont"/>
    <w:link w:val="EndnoteText"/>
    <w:uiPriority w:val="99"/>
    <w:rsid w:val="00607E74"/>
    <w:rPr>
      <w:sz w:val="20"/>
      <w:szCs w:val="20"/>
      <w:lang w:val="en-GB"/>
    </w:rPr>
  </w:style>
  <w:style w:type="character" w:styleId="Hyperlink">
    <w:name w:val="Hyperlink"/>
    <w:basedOn w:val="DefaultParagraphFont"/>
    <w:uiPriority w:val="99"/>
    <w:unhideWhenUsed/>
    <w:rsid w:val="004C6E43"/>
    <w:rPr>
      <w:color w:val="0000FF" w:themeColor="hyperlink"/>
      <w:u w:val="single"/>
    </w:rPr>
  </w:style>
  <w:style w:type="paragraph" w:styleId="NoSpacing">
    <w:name w:val="No Spacing"/>
    <w:uiPriority w:val="1"/>
    <w:qFormat/>
    <w:rsid w:val="00241670"/>
    <w:pPr>
      <w:spacing w:after="0" w:line="240" w:lineRule="auto"/>
    </w:pPr>
    <w:rPr>
      <w:lang w:val="en-GB"/>
    </w:rPr>
  </w:style>
  <w:style w:type="paragraph" w:customStyle="1" w:styleId="Annexhead">
    <w:name w:val="Annex head"/>
    <w:basedOn w:val="Heading1"/>
    <w:qFormat/>
    <w:rsid w:val="00F05E6E"/>
    <w:pPr>
      <w:numPr>
        <w:numId w:val="4"/>
      </w:numPr>
      <w:ind w:left="360"/>
    </w:pPr>
  </w:style>
  <w:style w:type="paragraph" w:styleId="TOC1">
    <w:name w:val="toc 1"/>
    <w:basedOn w:val="Normal"/>
    <w:next w:val="Normal"/>
    <w:autoRedefine/>
    <w:uiPriority w:val="39"/>
    <w:unhideWhenUsed/>
    <w:rsid w:val="00241670"/>
    <w:pPr>
      <w:spacing w:after="100"/>
    </w:pPr>
  </w:style>
  <w:style w:type="paragraph" w:styleId="TOC2">
    <w:name w:val="toc 2"/>
    <w:basedOn w:val="Normal"/>
    <w:next w:val="Normal"/>
    <w:autoRedefine/>
    <w:uiPriority w:val="39"/>
    <w:unhideWhenUsed/>
    <w:rsid w:val="00241670"/>
    <w:pPr>
      <w:spacing w:after="100"/>
      <w:ind w:left="220"/>
    </w:pPr>
  </w:style>
  <w:style w:type="paragraph" w:styleId="TOC3">
    <w:name w:val="toc 3"/>
    <w:basedOn w:val="Normal"/>
    <w:next w:val="Normal"/>
    <w:autoRedefine/>
    <w:uiPriority w:val="39"/>
    <w:unhideWhenUsed/>
    <w:rsid w:val="00241670"/>
    <w:pPr>
      <w:spacing w:after="100"/>
      <w:ind w:left="440"/>
    </w:pPr>
  </w:style>
  <w:style w:type="paragraph" w:styleId="Bibliography">
    <w:name w:val="Bibliography"/>
    <w:basedOn w:val="Normal"/>
    <w:next w:val="Normal"/>
    <w:uiPriority w:val="37"/>
    <w:unhideWhenUsed/>
    <w:rsid w:val="00C91C0C"/>
    <w:pPr>
      <w:spacing w:after="0" w:line="240" w:lineRule="auto"/>
      <w:ind w:left="720" w:hanging="720"/>
    </w:pPr>
  </w:style>
  <w:style w:type="paragraph" w:customStyle="1" w:styleId="TabellentextlinksbndigI">
    <w:name w:val="Tabellentext linksbündig_ÖI"/>
    <w:basedOn w:val="Normal"/>
    <w:uiPriority w:val="6"/>
    <w:qFormat/>
    <w:rsid w:val="009000C5"/>
    <w:pPr>
      <w:spacing w:before="60" w:after="60" w:line="260" w:lineRule="atLeast"/>
      <w:ind w:right="113"/>
    </w:pPr>
    <w:rPr>
      <w:rFonts w:ascii="Arial" w:eastAsia="Times New Roman" w:hAnsi="Arial" w:cs="Times New Roman"/>
      <w:sz w:val="20"/>
      <w:szCs w:val="24"/>
    </w:rPr>
  </w:style>
  <w:style w:type="paragraph" w:customStyle="1" w:styleId="QuelleI">
    <w:name w:val="Quelle_ÖI"/>
    <w:basedOn w:val="Normal"/>
    <w:uiPriority w:val="12"/>
    <w:qFormat/>
    <w:rsid w:val="009000C5"/>
    <w:pPr>
      <w:tabs>
        <w:tab w:val="left" w:pos="567"/>
      </w:tabs>
      <w:spacing w:before="40" w:after="40" w:line="240" w:lineRule="auto"/>
      <w:ind w:left="567" w:hanging="567"/>
    </w:pPr>
    <w:rPr>
      <w:rFonts w:ascii="Arial" w:eastAsia="Times New Roman" w:hAnsi="Arial" w:cs="Arial"/>
      <w:color w:val="868686"/>
      <w:sz w:val="16"/>
      <w:szCs w:val="12"/>
    </w:rPr>
  </w:style>
  <w:style w:type="character" w:customStyle="1" w:styleId="text">
    <w:name w:val="text"/>
    <w:basedOn w:val="DefaultParagraphFont"/>
    <w:rsid w:val="00127540"/>
  </w:style>
  <w:style w:type="character" w:customStyle="1" w:styleId="ListParagraphChar">
    <w:name w:val="List Paragraph Char"/>
    <w:aliases w:val="List Paragraph (numbered (a)) Char,List Paragraph1 Char,Indent Paragraph Char,Bullets Char,Colorful List - Accent 11 Char,References Char,Source Char"/>
    <w:basedOn w:val="DefaultParagraphFont"/>
    <w:link w:val="ListParagraph"/>
    <w:uiPriority w:val="34"/>
    <w:locked/>
    <w:rsid w:val="00B467A3"/>
    <w:rPr>
      <w:lang w:val="en-GB"/>
    </w:rPr>
  </w:style>
  <w:style w:type="numbering" w:customStyle="1" w:styleId="SDMFootnoteList">
    <w:name w:val="SDMFootnoteList"/>
    <w:uiPriority w:val="99"/>
    <w:rsid w:val="00096206"/>
    <w:pPr>
      <w:numPr>
        <w:numId w:val="5"/>
      </w:numPr>
    </w:pPr>
  </w:style>
  <w:style w:type="paragraph" w:customStyle="1" w:styleId="Headingnonumber">
    <w:name w:val="Heading no number"/>
    <w:basedOn w:val="Heading1"/>
    <w:qFormat/>
    <w:rsid w:val="009B7DDE"/>
    <w:pPr>
      <w:numPr>
        <w:numId w:val="0"/>
      </w:numPr>
    </w:pPr>
    <w:rPr>
      <w:lang w:val="en-US"/>
    </w:rPr>
  </w:style>
  <w:style w:type="paragraph" w:customStyle="1" w:styleId="PECtext">
    <w:name w:val="PEC text"/>
    <w:link w:val="PECtextChar"/>
    <w:uiPriority w:val="99"/>
    <w:rsid w:val="00932959"/>
    <w:pPr>
      <w:spacing w:before="200" w:after="0" w:line="240" w:lineRule="auto"/>
    </w:pPr>
    <w:rPr>
      <w:rFonts w:ascii="Arial" w:eastAsia="Times New Roman" w:hAnsi="Arial" w:cs="Times New Roman"/>
      <w:color w:val="000000"/>
      <w:lang w:val="en-GB"/>
    </w:rPr>
  </w:style>
  <w:style w:type="character" w:customStyle="1" w:styleId="PECtextChar">
    <w:name w:val="PEC text Char"/>
    <w:basedOn w:val="DefaultParagraphFont"/>
    <w:link w:val="PECtext"/>
    <w:uiPriority w:val="99"/>
    <w:locked/>
    <w:rsid w:val="00932959"/>
    <w:rPr>
      <w:rFonts w:ascii="Arial" w:eastAsia="Times New Roman" w:hAnsi="Arial" w:cs="Times New Roman"/>
      <w:color w:val="000000"/>
      <w:lang w:val="en-GB"/>
    </w:rPr>
  </w:style>
  <w:style w:type="paragraph" w:customStyle="1" w:styleId="PECAnxPara">
    <w:name w:val="PEC Anx Para"/>
    <w:uiPriority w:val="99"/>
    <w:rsid w:val="00932959"/>
    <w:pPr>
      <w:spacing w:before="200" w:after="0" w:line="240" w:lineRule="auto"/>
    </w:pPr>
    <w:rPr>
      <w:rFonts w:ascii="Arial" w:eastAsia="Times New Roman" w:hAnsi="Arial" w:cs="Times New Roman"/>
      <w:color w:val="000000"/>
      <w:lang w:val="en-GB"/>
    </w:rPr>
  </w:style>
  <w:style w:type="character" w:customStyle="1" w:styleId="st">
    <w:name w:val="st"/>
    <w:basedOn w:val="DefaultParagraphFont"/>
    <w:rsid w:val="002422D2"/>
  </w:style>
  <w:style w:type="character" w:styleId="Emphasis">
    <w:name w:val="Emphasis"/>
    <w:basedOn w:val="DefaultParagraphFont"/>
    <w:uiPriority w:val="20"/>
    <w:qFormat/>
    <w:rsid w:val="002422D2"/>
    <w:rPr>
      <w:i/>
      <w:iCs/>
    </w:rPr>
  </w:style>
  <w:style w:type="character" w:customStyle="1" w:styleId="Hyperlink1">
    <w:name w:val="Hyperlink1"/>
    <w:basedOn w:val="DefaultParagraphFont"/>
    <w:uiPriority w:val="99"/>
    <w:unhideWhenUsed/>
    <w:rsid w:val="00825FE7"/>
    <w:rPr>
      <w:color w:val="0000FF"/>
      <w:u w:val="single"/>
    </w:rPr>
  </w:style>
  <w:style w:type="paragraph" w:customStyle="1" w:styleId="notestext">
    <w:name w:val="notes text"/>
    <w:basedOn w:val="CommentText"/>
    <w:qFormat/>
    <w:rsid w:val="004E4B87"/>
    <w:pPr>
      <w:spacing w:after="0"/>
    </w:pPr>
    <w:rPr>
      <w:lang w:val="en-US"/>
    </w:rPr>
  </w:style>
  <w:style w:type="paragraph" w:customStyle="1" w:styleId="Templateheading1">
    <w:name w:val="Template heading 1"/>
    <w:basedOn w:val="Normal"/>
    <w:qFormat/>
    <w:rsid w:val="00EA1BFC"/>
    <w:rPr>
      <w:rFonts w:ascii="Arial" w:hAnsi="Arial" w:cs="Arial"/>
      <w:b/>
      <w:lang w:val="en-US"/>
    </w:rPr>
  </w:style>
  <w:style w:type="paragraph" w:customStyle="1" w:styleId="Templatenumbering">
    <w:name w:val="Template numbering"/>
    <w:basedOn w:val="ListParagraph"/>
    <w:qFormat/>
    <w:rsid w:val="00EA1BFC"/>
    <w:pPr>
      <w:numPr>
        <w:numId w:val="6"/>
      </w:numPr>
      <w:spacing w:line="240" w:lineRule="auto"/>
      <w:ind w:left="357" w:hanging="357"/>
      <w:contextualSpacing w:val="0"/>
    </w:pPr>
    <w:rPr>
      <w:rFonts w:cs="Arial"/>
      <w:lang w:val="en-US"/>
    </w:rPr>
  </w:style>
  <w:style w:type="table" w:customStyle="1" w:styleId="SDMMethTableEquationParameters">
    <w:name w:val="SDMMethTableEquationParameters"/>
    <w:basedOn w:val="TableNormal"/>
    <w:uiPriority w:val="99"/>
    <w:rsid w:val="00EA1BFC"/>
    <w:pPr>
      <w:spacing w:after="0" w:line="240" w:lineRule="auto"/>
    </w:pPr>
    <w:rPr>
      <w:rFonts w:ascii="Arial" w:eastAsia="Times New Roman" w:hAnsi="Arial" w:cs="Times New Roman"/>
      <w:szCs w:val="20"/>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EA1BFC"/>
    <w:pPr>
      <w:keepLines/>
      <w:tabs>
        <w:tab w:val="left" w:pos="1134"/>
        <w:tab w:val="left" w:pos="1956"/>
        <w:tab w:val="left" w:pos="2126"/>
        <w:tab w:val="left" w:pos="2693"/>
        <w:tab w:val="left" w:pos="3260"/>
      </w:tabs>
      <w:spacing w:before="180" w:after="0"/>
      <w:ind w:left="1956" w:hanging="1247"/>
      <w:jc w:val="both"/>
    </w:pPr>
    <w:rPr>
      <w:rFonts w:ascii="Arial" w:eastAsia="Times New Roman" w:hAnsi="Arial" w:cs="Times New Roman"/>
      <w:color w:val="auto"/>
      <w:szCs w:val="20"/>
      <w:lang w:eastAsia="de-DE"/>
    </w:rPr>
  </w:style>
  <w:style w:type="paragraph" w:customStyle="1" w:styleId="SDMMethEquation">
    <w:name w:val="SDMMethEquation"/>
    <w:basedOn w:val="Normal"/>
    <w:qFormat/>
    <w:rsid w:val="00EA1BFC"/>
    <w:pPr>
      <w:keepLines/>
      <w:spacing w:before="360" w:after="0" w:line="360" w:lineRule="auto"/>
      <w:jc w:val="both"/>
    </w:pPr>
    <w:rPr>
      <w:rFonts w:ascii="Arial" w:eastAsia="Times New Roman" w:hAnsi="Arial" w:cs="Arial"/>
      <w:lang w:eastAsia="de-DE"/>
    </w:rPr>
  </w:style>
  <w:style w:type="table" w:customStyle="1" w:styleId="SDMMethTableEquation">
    <w:name w:val="SDMMethTableEquation"/>
    <w:basedOn w:val="TableNormal"/>
    <w:uiPriority w:val="99"/>
    <w:rsid w:val="00EA1BFC"/>
    <w:pPr>
      <w:spacing w:after="0" w:line="240" w:lineRule="auto"/>
    </w:pPr>
    <w:rPr>
      <w:rFonts w:ascii="Arial" w:eastAsia="Times New Roman" w:hAnsi="Arial" w:cs="Times New Roman"/>
      <w:szCs w:val="20"/>
      <w:lang w:val="en-GB" w:eastAsia="en-GB"/>
    </w:rPr>
    <w:tblPr>
      <w:tblInd w:w="680" w:type="dxa"/>
    </w:tblPr>
    <w:trPr>
      <w:cantSplit/>
    </w:trPr>
  </w:style>
  <w:style w:type="paragraph" w:customStyle="1" w:styleId="SDMTableBoxParaNotNumbered">
    <w:name w:val="SDMTable&amp;BoxParaNotNumbered"/>
    <w:basedOn w:val="Normal"/>
    <w:qFormat/>
    <w:rsid w:val="00EA1BFC"/>
    <w:pPr>
      <w:spacing w:after="0" w:line="240" w:lineRule="auto"/>
    </w:pPr>
    <w:rPr>
      <w:rFonts w:ascii="Arial" w:eastAsia="Times New Roman" w:hAnsi="Arial" w:cs="Times New Roman"/>
      <w:sz w:val="20"/>
      <w:szCs w:val="20"/>
      <w:lang w:eastAsia="de-DE"/>
    </w:rPr>
  </w:style>
  <w:style w:type="paragraph" w:customStyle="1" w:styleId="SDMMethEquationNr">
    <w:name w:val="SDMMethEquationNr"/>
    <w:basedOn w:val="SDMMethEquation"/>
    <w:qFormat/>
    <w:rsid w:val="00EA1BFC"/>
    <w:pPr>
      <w:keepNext/>
      <w:numPr>
        <w:numId w:val="8"/>
      </w:numPr>
      <w:jc w:val="right"/>
    </w:pPr>
    <w:rPr>
      <w:sz w:val="20"/>
    </w:rPr>
  </w:style>
  <w:style w:type="numbering" w:customStyle="1" w:styleId="SDMMethEquationNrList">
    <w:name w:val="SDMMethEquationNrList"/>
    <w:uiPriority w:val="99"/>
    <w:rsid w:val="00EA1BFC"/>
    <w:pPr>
      <w:numPr>
        <w:numId w:val="7"/>
      </w:numPr>
    </w:pPr>
  </w:style>
  <w:style w:type="paragraph" w:customStyle="1" w:styleId="StyleSDMTableBoxParaNotNumbered11pt">
    <w:name w:val="Style SDMTable&amp;BoxParaNotNumbered + 11 pt"/>
    <w:basedOn w:val="SDMTableBoxParaNotNumbered"/>
    <w:rsid w:val="00EA1BFC"/>
  </w:style>
  <w:style w:type="character" w:styleId="EndnoteReference">
    <w:name w:val="endnote reference"/>
    <w:basedOn w:val="DefaultParagraphFont"/>
    <w:uiPriority w:val="99"/>
    <w:semiHidden/>
    <w:unhideWhenUsed/>
    <w:rsid w:val="00E4515A"/>
    <w:rPr>
      <w:vertAlign w:val="superscript"/>
    </w:rPr>
  </w:style>
  <w:style w:type="paragraph" w:styleId="Revision">
    <w:name w:val="Revision"/>
    <w:hidden/>
    <w:uiPriority w:val="99"/>
    <w:semiHidden/>
    <w:rsid w:val="00FD2F63"/>
    <w:pPr>
      <w:spacing w:after="0" w:line="240" w:lineRule="auto"/>
    </w:pPr>
    <w:rPr>
      <w:lang w:val="en-GB"/>
    </w:rPr>
  </w:style>
  <w:style w:type="paragraph" w:customStyle="1" w:styleId="annexheading">
    <w:name w:val="annex heading"/>
    <w:basedOn w:val="Headingnonumber"/>
    <w:qFormat/>
    <w:rsid w:val="00E673C1"/>
    <w:rPr>
      <w:sz w:val="22"/>
    </w:rPr>
  </w:style>
  <w:style w:type="character" w:styleId="FollowedHyperlink">
    <w:name w:val="FollowedHyperlink"/>
    <w:basedOn w:val="DefaultParagraphFont"/>
    <w:uiPriority w:val="99"/>
    <w:semiHidden/>
    <w:unhideWhenUsed/>
    <w:rsid w:val="00B27C78"/>
    <w:rPr>
      <w:color w:val="800080" w:themeColor="followedHyperlink"/>
      <w:u w:val="single"/>
    </w:rPr>
  </w:style>
  <w:style w:type="paragraph" w:customStyle="1" w:styleId="explanation">
    <w:name w:val="explanation"/>
    <w:basedOn w:val="Normal"/>
    <w:qFormat/>
    <w:rsid w:val="00046D56"/>
    <w:pPr>
      <w:ind w:left="540" w:right="999"/>
    </w:pPr>
    <w:rPr>
      <w:i/>
      <w:lang w:val="en-US"/>
    </w:rPr>
  </w:style>
  <w:style w:type="paragraph" w:styleId="TOCHeading">
    <w:name w:val="TOC Heading"/>
    <w:basedOn w:val="Heading1"/>
    <w:next w:val="Normal"/>
    <w:uiPriority w:val="39"/>
    <w:unhideWhenUsed/>
    <w:qFormat/>
    <w:rsid w:val="007D51D8"/>
    <w:pPr>
      <w:keepNext/>
      <w:keepLines/>
      <w:numPr>
        <w:numId w:val="0"/>
      </w:numPr>
      <w:spacing w:before="240" w:after="0" w:line="259" w:lineRule="auto"/>
      <w:outlineLvl w:val="9"/>
    </w:pPr>
    <w:rPr>
      <w:b w:val="0"/>
      <w:bCs w:val="0"/>
      <w:color w:val="208855" w:themeColor="accent1" w:themeShade="BF"/>
      <w:sz w:val="32"/>
      <w:szCs w:val="32"/>
      <w:lang w:val="en-US"/>
    </w:rPr>
  </w:style>
  <w:style w:type="table" w:styleId="TableGrid1">
    <w:name w:val="Table Grid 1"/>
    <w:basedOn w:val="TableNormal"/>
    <w:rsid w:val="002F363E"/>
    <w:pPr>
      <w:spacing w:after="0" w:line="240" w:lineRule="auto"/>
      <w:jc w:val="both"/>
    </w:pPr>
    <w:rPr>
      <w:rFonts w:ascii="Times New Roman" w:eastAsia="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Mention1">
    <w:name w:val="Mention1"/>
    <w:basedOn w:val="DefaultParagraphFont"/>
    <w:uiPriority w:val="99"/>
    <w:semiHidden/>
    <w:unhideWhenUsed/>
    <w:rsid w:val="00972B8F"/>
    <w:rPr>
      <w:color w:val="2B579A"/>
      <w:shd w:val="clear" w:color="auto" w:fill="E6E6E6"/>
    </w:rPr>
  </w:style>
  <w:style w:type="character" w:customStyle="1" w:styleId="apple-converted-space">
    <w:name w:val="apple-converted-space"/>
    <w:basedOn w:val="DefaultParagraphFont"/>
    <w:rsid w:val="003929E1"/>
  </w:style>
  <w:style w:type="character" w:customStyle="1" w:styleId="UnresolvedMention1">
    <w:name w:val="Unresolved Mention1"/>
    <w:basedOn w:val="DefaultParagraphFont"/>
    <w:uiPriority w:val="99"/>
    <w:unhideWhenUsed/>
    <w:rsid w:val="003929E1"/>
    <w:rPr>
      <w:color w:val="605E5C"/>
      <w:shd w:val="clear" w:color="auto" w:fill="E1DFDD"/>
    </w:rPr>
  </w:style>
  <w:style w:type="paragraph" w:styleId="NormalWeb">
    <w:name w:val="Normal (Web)"/>
    <w:basedOn w:val="Normal"/>
    <w:uiPriority w:val="99"/>
    <w:unhideWhenUsed/>
    <w:rsid w:val="003929E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entionnonrsolue1">
    <w:name w:val="Mention non résolue1"/>
    <w:basedOn w:val="DefaultParagraphFont"/>
    <w:uiPriority w:val="99"/>
    <w:semiHidden/>
    <w:unhideWhenUsed/>
    <w:rsid w:val="001050CE"/>
    <w:rPr>
      <w:color w:val="605E5C"/>
      <w:shd w:val="clear" w:color="auto" w:fill="E1DFDD"/>
    </w:rPr>
  </w:style>
  <w:style w:type="paragraph" w:customStyle="1" w:styleId="Default">
    <w:name w:val="Default"/>
    <w:rsid w:val="00FC4DCC"/>
    <w:pPr>
      <w:autoSpaceDE w:val="0"/>
      <w:autoSpaceDN w:val="0"/>
      <w:adjustRightInd w:val="0"/>
      <w:spacing w:after="0" w:line="240" w:lineRule="auto"/>
    </w:pPr>
    <w:rPr>
      <w:rFonts w:ascii="Arial" w:hAnsi="Arial" w:cs="Arial"/>
      <w:color w:val="000000"/>
      <w:sz w:val="24"/>
      <w:szCs w:val="24"/>
    </w:rPr>
  </w:style>
  <w:style w:type="character" w:customStyle="1" w:styleId="Mention2">
    <w:name w:val="Mention2"/>
    <w:basedOn w:val="DefaultParagraphFont"/>
    <w:uiPriority w:val="99"/>
    <w:unhideWhenUsed/>
    <w:rsid w:val="003B08E1"/>
    <w:rPr>
      <w:color w:val="2B579A"/>
      <w:shd w:val="clear" w:color="auto" w:fill="E1DFDD"/>
    </w:rPr>
  </w:style>
  <w:style w:type="character" w:customStyle="1" w:styleId="cf01">
    <w:name w:val="cf01"/>
    <w:basedOn w:val="DefaultParagraphFont"/>
    <w:rsid w:val="00515CEF"/>
    <w:rPr>
      <w:rFonts w:ascii="Segoe UI" w:hAnsi="Segoe UI" w:cs="Segoe UI" w:hint="default"/>
      <w:sz w:val="18"/>
      <w:szCs w:val="18"/>
    </w:rPr>
  </w:style>
  <w:style w:type="character" w:styleId="Strong">
    <w:name w:val="Strong"/>
    <w:basedOn w:val="DefaultParagraphFont"/>
    <w:uiPriority w:val="22"/>
    <w:qFormat/>
    <w:rsid w:val="00141F11"/>
    <w:rPr>
      <w:b/>
      <w:bCs/>
    </w:rPr>
  </w:style>
  <w:style w:type="paragraph" w:customStyle="1" w:styleId="pf0">
    <w:name w:val="pf0"/>
    <w:basedOn w:val="Normal"/>
    <w:rsid w:val="00D8173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D81732"/>
    <w:rPr>
      <w:rFonts w:ascii="Segoe UI" w:hAnsi="Segoe UI" w:cs="Segoe UI" w:hint="default"/>
      <w:sz w:val="18"/>
      <w:szCs w:val="18"/>
    </w:rPr>
  </w:style>
  <w:style w:type="character" w:customStyle="1" w:styleId="normaltextrun">
    <w:name w:val="normaltextrun"/>
    <w:basedOn w:val="DefaultParagraphFont"/>
    <w:rsid w:val="00C62524"/>
  </w:style>
  <w:style w:type="character" w:customStyle="1" w:styleId="eop">
    <w:name w:val="eop"/>
    <w:basedOn w:val="DefaultParagraphFont"/>
    <w:rsid w:val="00BA3487"/>
  </w:style>
  <w:style w:type="paragraph" w:customStyle="1" w:styleId="paragraph">
    <w:name w:val="paragraph"/>
    <w:basedOn w:val="Normal"/>
    <w:rsid w:val="00BA34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script">
    <w:name w:val="superscript"/>
    <w:basedOn w:val="DefaultParagraphFont"/>
    <w:rsid w:val="00BA3487"/>
  </w:style>
  <w:style w:type="character" w:styleId="UnresolvedMention">
    <w:name w:val="Unresolved Mention"/>
    <w:basedOn w:val="DefaultParagraphFont"/>
    <w:uiPriority w:val="99"/>
    <w:semiHidden/>
    <w:unhideWhenUsed/>
    <w:rsid w:val="004C2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7094">
      <w:bodyDiv w:val="1"/>
      <w:marLeft w:val="0"/>
      <w:marRight w:val="0"/>
      <w:marTop w:val="0"/>
      <w:marBottom w:val="0"/>
      <w:divBdr>
        <w:top w:val="none" w:sz="0" w:space="0" w:color="auto"/>
        <w:left w:val="none" w:sz="0" w:space="0" w:color="auto"/>
        <w:bottom w:val="none" w:sz="0" w:space="0" w:color="auto"/>
        <w:right w:val="none" w:sz="0" w:space="0" w:color="auto"/>
      </w:divBdr>
      <w:divsChild>
        <w:div w:id="1378431560">
          <w:marLeft w:val="0"/>
          <w:marRight w:val="0"/>
          <w:marTop w:val="0"/>
          <w:marBottom w:val="0"/>
          <w:divBdr>
            <w:top w:val="none" w:sz="0" w:space="0" w:color="auto"/>
            <w:left w:val="none" w:sz="0" w:space="0" w:color="auto"/>
            <w:bottom w:val="none" w:sz="0" w:space="0" w:color="auto"/>
            <w:right w:val="none" w:sz="0" w:space="0" w:color="auto"/>
          </w:divBdr>
          <w:divsChild>
            <w:div w:id="1742561439">
              <w:marLeft w:val="0"/>
              <w:marRight w:val="0"/>
              <w:marTop w:val="0"/>
              <w:marBottom w:val="0"/>
              <w:divBdr>
                <w:top w:val="none" w:sz="0" w:space="0" w:color="auto"/>
                <w:left w:val="none" w:sz="0" w:space="0" w:color="auto"/>
                <w:bottom w:val="none" w:sz="0" w:space="0" w:color="auto"/>
                <w:right w:val="none" w:sz="0" w:space="0" w:color="auto"/>
              </w:divBdr>
              <w:divsChild>
                <w:div w:id="2132287316">
                  <w:marLeft w:val="0"/>
                  <w:marRight w:val="0"/>
                  <w:marTop w:val="0"/>
                  <w:marBottom w:val="0"/>
                  <w:divBdr>
                    <w:top w:val="none" w:sz="0" w:space="0" w:color="auto"/>
                    <w:left w:val="none" w:sz="0" w:space="0" w:color="auto"/>
                    <w:bottom w:val="none" w:sz="0" w:space="0" w:color="auto"/>
                    <w:right w:val="none" w:sz="0" w:space="0" w:color="auto"/>
                  </w:divBdr>
                  <w:divsChild>
                    <w:div w:id="58353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21775">
      <w:bodyDiv w:val="1"/>
      <w:marLeft w:val="0"/>
      <w:marRight w:val="0"/>
      <w:marTop w:val="0"/>
      <w:marBottom w:val="0"/>
      <w:divBdr>
        <w:top w:val="none" w:sz="0" w:space="0" w:color="auto"/>
        <w:left w:val="none" w:sz="0" w:space="0" w:color="auto"/>
        <w:bottom w:val="none" w:sz="0" w:space="0" w:color="auto"/>
        <w:right w:val="none" w:sz="0" w:space="0" w:color="auto"/>
      </w:divBdr>
    </w:div>
    <w:div w:id="24451653">
      <w:bodyDiv w:val="1"/>
      <w:marLeft w:val="0"/>
      <w:marRight w:val="0"/>
      <w:marTop w:val="0"/>
      <w:marBottom w:val="0"/>
      <w:divBdr>
        <w:top w:val="none" w:sz="0" w:space="0" w:color="auto"/>
        <w:left w:val="none" w:sz="0" w:space="0" w:color="auto"/>
        <w:bottom w:val="none" w:sz="0" w:space="0" w:color="auto"/>
        <w:right w:val="none" w:sz="0" w:space="0" w:color="auto"/>
      </w:divBdr>
      <w:divsChild>
        <w:div w:id="1060598178">
          <w:marLeft w:val="0"/>
          <w:marRight w:val="0"/>
          <w:marTop w:val="0"/>
          <w:marBottom w:val="0"/>
          <w:divBdr>
            <w:top w:val="none" w:sz="0" w:space="0" w:color="auto"/>
            <w:left w:val="none" w:sz="0" w:space="0" w:color="auto"/>
            <w:bottom w:val="none" w:sz="0" w:space="0" w:color="auto"/>
            <w:right w:val="none" w:sz="0" w:space="0" w:color="auto"/>
          </w:divBdr>
          <w:divsChild>
            <w:div w:id="1180000298">
              <w:marLeft w:val="0"/>
              <w:marRight w:val="0"/>
              <w:marTop w:val="0"/>
              <w:marBottom w:val="0"/>
              <w:divBdr>
                <w:top w:val="none" w:sz="0" w:space="0" w:color="auto"/>
                <w:left w:val="none" w:sz="0" w:space="0" w:color="auto"/>
                <w:bottom w:val="none" w:sz="0" w:space="0" w:color="auto"/>
                <w:right w:val="none" w:sz="0" w:space="0" w:color="auto"/>
              </w:divBdr>
              <w:divsChild>
                <w:div w:id="126819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86902">
      <w:bodyDiv w:val="1"/>
      <w:marLeft w:val="0"/>
      <w:marRight w:val="0"/>
      <w:marTop w:val="0"/>
      <w:marBottom w:val="0"/>
      <w:divBdr>
        <w:top w:val="none" w:sz="0" w:space="0" w:color="auto"/>
        <w:left w:val="none" w:sz="0" w:space="0" w:color="auto"/>
        <w:bottom w:val="none" w:sz="0" w:space="0" w:color="auto"/>
        <w:right w:val="none" w:sz="0" w:space="0" w:color="auto"/>
      </w:divBdr>
      <w:divsChild>
        <w:div w:id="1413433232">
          <w:marLeft w:val="0"/>
          <w:marRight w:val="0"/>
          <w:marTop w:val="0"/>
          <w:marBottom w:val="0"/>
          <w:divBdr>
            <w:top w:val="none" w:sz="0" w:space="0" w:color="auto"/>
            <w:left w:val="none" w:sz="0" w:space="0" w:color="auto"/>
            <w:bottom w:val="none" w:sz="0" w:space="0" w:color="auto"/>
            <w:right w:val="none" w:sz="0" w:space="0" w:color="auto"/>
          </w:divBdr>
          <w:divsChild>
            <w:div w:id="1283145114">
              <w:marLeft w:val="0"/>
              <w:marRight w:val="0"/>
              <w:marTop w:val="0"/>
              <w:marBottom w:val="0"/>
              <w:divBdr>
                <w:top w:val="none" w:sz="0" w:space="0" w:color="auto"/>
                <w:left w:val="none" w:sz="0" w:space="0" w:color="auto"/>
                <w:bottom w:val="none" w:sz="0" w:space="0" w:color="auto"/>
                <w:right w:val="none" w:sz="0" w:space="0" w:color="auto"/>
              </w:divBdr>
              <w:divsChild>
                <w:div w:id="155303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96349">
      <w:bodyDiv w:val="1"/>
      <w:marLeft w:val="0"/>
      <w:marRight w:val="0"/>
      <w:marTop w:val="0"/>
      <w:marBottom w:val="0"/>
      <w:divBdr>
        <w:top w:val="none" w:sz="0" w:space="0" w:color="auto"/>
        <w:left w:val="none" w:sz="0" w:space="0" w:color="auto"/>
        <w:bottom w:val="none" w:sz="0" w:space="0" w:color="auto"/>
        <w:right w:val="none" w:sz="0" w:space="0" w:color="auto"/>
      </w:divBdr>
    </w:div>
    <w:div w:id="67465731">
      <w:bodyDiv w:val="1"/>
      <w:marLeft w:val="0"/>
      <w:marRight w:val="0"/>
      <w:marTop w:val="0"/>
      <w:marBottom w:val="0"/>
      <w:divBdr>
        <w:top w:val="none" w:sz="0" w:space="0" w:color="auto"/>
        <w:left w:val="none" w:sz="0" w:space="0" w:color="auto"/>
        <w:bottom w:val="none" w:sz="0" w:space="0" w:color="auto"/>
        <w:right w:val="none" w:sz="0" w:space="0" w:color="auto"/>
      </w:divBdr>
      <w:divsChild>
        <w:div w:id="17508335">
          <w:marLeft w:val="0"/>
          <w:marRight w:val="0"/>
          <w:marTop w:val="0"/>
          <w:marBottom w:val="0"/>
          <w:divBdr>
            <w:top w:val="none" w:sz="0" w:space="0" w:color="auto"/>
            <w:left w:val="none" w:sz="0" w:space="0" w:color="auto"/>
            <w:bottom w:val="none" w:sz="0" w:space="0" w:color="auto"/>
            <w:right w:val="none" w:sz="0" w:space="0" w:color="auto"/>
          </w:divBdr>
        </w:div>
        <w:div w:id="86777182">
          <w:marLeft w:val="0"/>
          <w:marRight w:val="0"/>
          <w:marTop w:val="0"/>
          <w:marBottom w:val="0"/>
          <w:divBdr>
            <w:top w:val="none" w:sz="0" w:space="0" w:color="auto"/>
            <w:left w:val="none" w:sz="0" w:space="0" w:color="auto"/>
            <w:bottom w:val="none" w:sz="0" w:space="0" w:color="auto"/>
            <w:right w:val="none" w:sz="0" w:space="0" w:color="auto"/>
          </w:divBdr>
        </w:div>
        <w:div w:id="176163394">
          <w:marLeft w:val="0"/>
          <w:marRight w:val="0"/>
          <w:marTop w:val="0"/>
          <w:marBottom w:val="0"/>
          <w:divBdr>
            <w:top w:val="none" w:sz="0" w:space="0" w:color="auto"/>
            <w:left w:val="none" w:sz="0" w:space="0" w:color="auto"/>
            <w:bottom w:val="none" w:sz="0" w:space="0" w:color="auto"/>
            <w:right w:val="none" w:sz="0" w:space="0" w:color="auto"/>
          </w:divBdr>
        </w:div>
        <w:div w:id="219098219">
          <w:marLeft w:val="0"/>
          <w:marRight w:val="0"/>
          <w:marTop w:val="0"/>
          <w:marBottom w:val="0"/>
          <w:divBdr>
            <w:top w:val="none" w:sz="0" w:space="0" w:color="auto"/>
            <w:left w:val="none" w:sz="0" w:space="0" w:color="auto"/>
            <w:bottom w:val="none" w:sz="0" w:space="0" w:color="auto"/>
            <w:right w:val="none" w:sz="0" w:space="0" w:color="auto"/>
          </w:divBdr>
        </w:div>
        <w:div w:id="360013207">
          <w:marLeft w:val="0"/>
          <w:marRight w:val="0"/>
          <w:marTop w:val="0"/>
          <w:marBottom w:val="0"/>
          <w:divBdr>
            <w:top w:val="none" w:sz="0" w:space="0" w:color="auto"/>
            <w:left w:val="none" w:sz="0" w:space="0" w:color="auto"/>
            <w:bottom w:val="none" w:sz="0" w:space="0" w:color="auto"/>
            <w:right w:val="none" w:sz="0" w:space="0" w:color="auto"/>
          </w:divBdr>
        </w:div>
        <w:div w:id="434063624">
          <w:marLeft w:val="0"/>
          <w:marRight w:val="0"/>
          <w:marTop w:val="0"/>
          <w:marBottom w:val="0"/>
          <w:divBdr>
            <w:top w:val="none" w:sz="0" w:space="0" w:color="auto"/>
            <w:left w:val="none" w:sz="0" w:space="0" w:color="auto"/>
            <w:bottom w:val="none" w:sz="0" w:space="0" w:color="auto"/>
            <w:right w:val="none" w:sz="0" w:space="0" w:color="auto"/>
          </w:divBdr>
        </w:div>
        <w:div w:id="542443837">
          <w:marLeft w:val="0"/>
          <w:marRight w:val="0"/>
          <w:marTop w:val="0"/>
          <w:marBottom w:val="0"/>
          <w:divBdr>
            <w:top w:val="none" w:sz="0" w:space="0" w:color="auto"/>
            <w:left w:val="none" w:sz="0" w:space="0" w:color="auto"/>
            <w:bottom w:val="none" w:sz="0" w:space="0" w:color="auto"/>
            <w:right w:val="none" w:sz="0" w:space="0" w:color="auto"/>
          </w:divBdr>
        </w:div>
        <w:div w:id="652025829">
          <w:marLeft w:val="0"/>
          <w:marRight w:val="0"/>
          <w:marTop w:val="0"/>
          <w:marBottom w:val="0"/>
          <w:divBdr>
            <w:top w:val="none" w:sz="0" w:space="0" w:color="auto"/>
            <w:left w:val="none" w:sz="0" w:space="0" w:color="auto"/>
            <w:bottom w:val="none" w:sz="0" w:space="0" w:color="auto"/>
            <w:right w:val="none" w:sz="0" w:space="0" w:color="auto"/>
          </w:divBdr>
        </w:div>
        <w:div w:id="653879583">
          <w:marLeft w:val="0"/>
          <w:marRight w:val="0"/>
          <w:marTop w:val="0"/>
          <w:marBottom w:val="0"/>
          <w:divBdr>
            <w:top w:val="none" w:sz="0" w:space="0" w:color="auto"/>
            <w:left w:val="none" w:sz="0" w:space="0" w:color="auto"/>
            <w:bottom w:val="none" w:sz="0" w:space="0" w:color="auto"/>
            <w:right w:val="none" w:sz="0" w:space="0" w:color="auto"/>
          </w:divBdr>
        </w:div>
        <w:div w:id="664287294">
          <w:marLeft w:val="0"/>
          <w:marRight w:val="0"/>
          <w:marTop w:val="0"/>
          <w:marBottom w:val="0"/>
          <w:divBdr>
            <w:top w:val="none" w:sz="0" w:space="0" w:color="auto"/>
            <w:left w:val="none" w:sz="0" w:space="0" w:color="auto"/>
            <w:bottom w:val="none" w:sz="0" w:space="0" w:color="auto"/>
            <w:right w:val="none" w:sz="0" w:space="0" w:color="auto"/>
          </w:divBdr>
        </w:div>
        <w:div w:id="896401865">
          <w:marLeft w:val="0"/>
          <w:marRight w:val="0"/>
          <w:marTop w:val="0"/>
          <w:marBottom w:val="0"/>
          <w:divBdr>
            <w:top w:val="none" w:sz="0" w:space="0" w:color="auto"/>
            <w:left w:val="none" w:sz="0" w:space="0" w:color="auto"/>
            <w:bottom w:val="none" w:sz="0" w:space="0" w:color="auto"/>
            <w:right w:val="none" w:sz="0" w:space="0" w:color="auto"/>
          </w:divBdr>
        </w:div>
        <w:div w:id="897472448">
          <w:marLeft w:val="0"/>
          <w:marRight w:val="0"/>
          <w:marTop w:val="0"/>
          <w:marBottom w:val="0"/>
          <w:divBdr>
            <w:top w:val="none" w:sz="0" w:space="0" w:color="auto"/>
            <w:left w:val="none" w:sz="0" w:space="0" w:color="auto"/>
            <w:bottom w:val="none" w:sz="0" w:space="0" w:color="auto"/>
            <w:right w:val="none" w:sz="0" w:space="0" w:color="auto"/>
          </w:divBdr>
        </w:div>
        <w:div w:id="1013872077">
          <w:marLeft w:val="0"/>
          <w:marRight w:val="0"/>
          <w:marTop w:val="0"/>
          <w:marBottom w:val="0"/>
          <w:divBdr>
            <w:top w:val="none" w:sz="0" w:space="0" w:color="auto"/>
            <w:left w:val="none" w:sz="0" w:space="0" w:color="auto"/>
            <w:bottom w:val="none" w:sz="0" w:space="0" w:color="auto"/>
            <w:right w:val="none" w:sz="0" w:space="0" w:color="auto"/>
          </w:divBdr>
        </w:div>
        <w:div w:id="1168983353">
          <w:marLeft w:val="0"/>
          <w:marRight w:val="0"/>
          <w:marTop w:val="0"/>
          <w:marBottom w:val="0"/>
          <w:divBdr>
            <w:top w:val="none" w:sz="0" w:space="0" w:color="auto"/>
            <w:left w:val="none" w:sz="0" w:space="0" w:color="auto"/>
            <w:bottom w:val="none" w:sz="0" w:space="0" w:color="auto"/>
            <w:right w:val="none" w:sz="0" w:space="0" w:color="auto"/>
          </w:divBdr>
        </w:div>
        <w:div w:id="1199970861">
          <w:marLeft w:val="0"/>
          <w:marRight w:val="0"/>
          <w:marTop w:val="0"/>
          <w:marBottom w:val="0"/>
          <w:divBdr>
            <w:top w:val="none" w:sz="0" w:space="0" w:color="auto"/>
            <w:left w:val="none" w:sz="0" w:space="0" w:color="auto"/>
            <w:bottom w:val="none" w:sz="0" w:space="0" w:color="auto"/>
            <w:right w:val="none" w:sz="0" w:space="0" w:color="auto"/>
          </w:divBdr>
        </w:div>
        <w:div w:id="1476332677">
          <w:marLeft w:val="0"/>
          <w:marRight w:val="0"/>
          <w:marTop w:val="0"/>
          <w:marBottom w:val="0"/>
          <w:divBdr>
            <w:top w:val="none" w:sz="0" w:space="0" w:color="auto"/>
            <w:left w:val="none" w:sz="0" w:space="0" w:color="auto"/>
            <w:bottom w:val="none" w:sz="0" w:space="0" w:color="auto"/>
            <w:right w:val="none" w:sz="0" w:space="0" w:color="auto"/>
          </w:divBdr>
        </w:div>
        <w:div w:id="1628125665">
          <w:marLeft w:val="0"/>
          <w:marRight w:val="0"/>
          <w:marTop w:val="0"/>
          <w:marBottom w:val="0"/>
          <w:divBdr>
            <w:top w:val="none" w:sz="0" w:space="0" w:color="auto"/>
            <w:left w:val="none" w:sz="0" w:space="0" w:color="auto"/>
            <w:bottom w:val="none" w:sz="0" w:space="0" w:color="auto"/>
            <w:right w:val="none" w:sz="0" w:space="0" w:color="auto"/>
          </w:divBdr>
        </w:div>
        <w:div w:id="1664579721">
          <w:marLeft w:val="0"/>
          <w:marRight w:val="0"/>
          <w:marTop w:val="0"/>
          <w:marBottom w:val="0"/>
          <w:divBdr>
            <w:top w:val="none" w:sz="0" w:space="0" w:color="auto"/>
            <w:left w:val="none" w:sz="0" w:space="0" w:color="auto"/>
            <w:bottom w:val="none" w:sz="0" w:space="0" w:color="auto"/>
            <w:right w:val="none" w:sz="0" w:space="0" w:color="auto"/>
          </w:divBdr>
        </w:div>
        <w:div w:id="1809980471">
          <w:marLeft w:val="0"/>
          <w:marRight w:val="0"/>
          <w:marTop w:val="0"/>
          <w:marBottom w:val="0"/>
          <w:divBdr>
            <w:top w:val="none" w:sz="0" w:space="0" w:color="auto"/>
            <w:left w:val="none" w:sz="0" w:space="0" w:color="auto"/>
            <w:bottom w:val="none" w:sz="0" w:space="0" w:color="auto"/>
            <w:right w:val="none" w:sz="0" w:space="0" w:color="auto"/>
          </w:divBdr>
        </w:div>
        <w:div w:id="1926524770">
          <w:marLeft w:val="0"/>
          <w:marRight w:val="0"/>
          <w:marTop w:val="0"/>
          <w:marBottom w:val="0"/>
          <w:divBdr>
            <w:top w:val="none" w:sz="0" w:space="0" w:color="auto"/>
            <w:left w:val="none" w:sz="0" w:space="0" w:color="auto"/>
            <w:bottom w:val="none" w:sz="0" w:space="0" w:color="auto"/>
            <w:right w:val="none" w:sz="0" w:space="0" w:color="auto"/>
          </w:divBdr>
        </w:div>
        <w:div w:id="1959221442">
          <w:marLeft w:val="0"/>
          <w:marRight w:val="0"/>
          <w:marTop w:val="0"/>
          <w:marBottom w:val="0"/>
          <w:divBdr>
            <w:top w:val="none" w:sz="0" w:space="0" w:color="auto"/>
            <w:left w:val="none" w:sz="0" w:space="0" w:color="auto"/>
            <w:bottom w:val="none" w:sz="0" w:space="0" w:color="auto"/>
            <w:right w:val="none" w:sz="0" w:space="0" w:color="auto"/>
          </w:divBdr>
        </w:div>
      </w:divsChild>
    </w:div>
    <w:div w:id="93717965">
      <w:bodyDiv w:val="1"/>
      <w:marLeft w:val="0"/>
      <w:marRight w:val="0"/>
      <w:marTop w:val="0"/>
      <w:marBottom w:val="0"/>
      <w:divBdr>
        <w:top w:val="none" w:sz="0" w:space="0" w:color="auto"/>
        <w:left w:val="none" w:sz="0" w:space="0" w:color="auto"/>
        <w:bottom w:val="none" w:sz="0" w:space="0" w:color="auto"/>
        <w:right w:val="none" w:sz="0" w:space="0" w:color="auto"/>
      </w:divBdr>
    </w:div>
    <w:div w:id="99301176">
      <w:bodyDiv w:val="1"/>
      <w:marLeft w:val="0"/>
      <w:marRight w:val="0"/>
      <w:marTop w:val="0"/>
      <w:marBottom w:val="0"/>
      <w:divBdr>
        <w:top w:val="none" w:sz="0" w:space="0" w:color="auto"/>
        <w:left w:val="none" w:sz="0" w:space="0" w:color="auto"/>
        <w:bottom w:val="none" w:sz="0" w:space="0" w:color="auto"/>
        <w:right w:val="none" w:sz="0" w:space="0" w:color="auto"/>
      </w:divBdr>
      <w:divsChild>
        <w:div w:id="115562776">
          <w:marLeft w:val="0"/>
          <w:marRight w:val="0"/>
          <w:marTop w:val="0"/>
          <w:marBottom w:val="0"/>
          <w:divBdr>
            <w:top w:val="none" w:sz="0" w:space="0" w:color="auto"/>
            <w:left w:val="none" w:sz="0" w:space="0" w:color="auto"/>
            <w:bottom w:val="none" w:sz="0" w:space="0" w:color="auto"/>
            <w:right w:val="none" w:sz="0" w:space="0" w:color="auto"/>
          </w:divBdr>
          <w:divsChild>
            <w:div w:id="649478202">
              <w:marLeft w:val="0"/>
              <w:marRight w:val="0"/>
              <w:marTop w:val="0"/>
              <w:marBottom w:val="0"/>
              <w:divBdr>
                <w:top w:val="none" w:sz="0" w:space="0" w:color="auto"/>
                <w:left w:val="none" w:sz="0" w:space="0" w:color="auto"/>
                <w:bottom w:val="none" w:sz="0" w:space="0" w:color="auto"/>
                <w:right w:val="none" w:sz="0" w:space="0" w:color="auto"/>
              </w:divBdr>
              <w:divsChild>
                <w:div w:id="111374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57219">
      <w:bodyDiv w:val="1"/>
      <w:marLeft w:val="0"/>
      <w:marRight w:val="0"/>
      <w:marTop w:val="0"/>
      <w:marBottom w:val="0"/>
      <w:divBdr>
        <w:top w:val="none" w:sz="0" w:space="0" w:color="auto"/>
        <w:left w:val="none" w:sz="0" w:space="0" w:color="auto"/>
        <w:bottom w:val="none" w:sz="0" w:space="0" w:color="auto"/>
        <w:right w:val="none" w:sz="0" w:space="0" w:color="auto"/>
      </w:divBdr>
    </w:div>
    <w:div w:id="112865278">
      <w:bodyDiv w:val="1"/>
      <w:marLeft w:val="0"/>
      <w:marRight w:val="0"/>
      <w:marTop w:val="0"/>
      <w:marBottom w:val="0"/>
      <w:divBdr>
        <w:top w:val="none" w:sz="0" w:space="0" w:color="auto"/>
        <w:left w:val="none" w:sz="0" w:space="0" w:color="auto"/>
        <w:bottom w:val="none" w:sz="0" w:space="0" w:color="auto"/>
        <w:right w:val="none" w:sz="0" w:space="0" w:color="auto"/>
      </w:divBdr>
    </w:div>
    <w:div w:id="117575817">
      <w:bodyDiv w:val="1"/>
      <w:marLeft w:val="0"/>
      <w:marRight w:val="0"/>
      <w:marTop w:val="0"/>
      <w:marBottom w:val="0"/>
      <w:divBdr>
        <w:top w:val="none" w:sz="0" w:space="0" w:color="auto"/>
        <w:left w:val="none" w:sz="0" w:space="0" w:color="auto"/>
        <w:bottom w:val="none" w:sz="0" w:space="0" w:color="auto"/>
        <w:right w:val="none" w:sz="0" w:space="0" w:color="auto"/>
      </w:divBdr>
      <w:divsChild>
        <w:div w:id="1991597913">
          <w:marLeft w:val="0"/>
          <w:marRight w:val="0"/>
          <w:marTop w:val="0"/>
          <w:marBottom w:val="0"/>
          <w:divBdr>
            <w:top w:val="none" w:sz="0" w:space="0" w:color="auto"/>
            <w:left w:val="none" w:sz="0" w:space="0" w:color="auto"/>
            <w:bottom w:val="none" w:sz="0" w:space="0" w:color="auto"/>
            <w:right w:val="none" w:sz="0" w:space="0" w:color="auto"/>
          </w:divBdr>
          <w:divsChild>
            <w:div w:id="461772501">
              <w:marLeft w:val="0"/>
              <w:marRight w:val="0"/>
              <w:marTop w:val="0"/>
              <w:marBottom w:val="0"/>
              <w:divBdr>
                <w:top w:val="none" w:sz="0" w:space="0" w:color="auto"/>
                <w:left w:val="none" w:sz="0" w:space="0" w:color="auto"/>
                <w:bottom w:val="none" w:sz="0" w:space="0" w:color="auto"/>
                <w:right w:val="none" w:sz="0" w:space="0" w:color="auto"/>
              </w:divBdr>
              <w:divsChild>
                <w:div w:id="190162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61960">
      <w:bodyDiv w:val="1"/>
      <w:marLeft w:val="0"/>
      <w:marRight w:val="0"/>
      <w:marTop w:val="0"/>
      <w:marBottom w:val="0"/>
      <w:divBdr>
        <w:top w:val="none" w:sz="0" w:space="0" w:color="auto"/>
        <w:left w:val="none" w:sz="0" w:space="0" w:color="auto"/>
        <w:bottom w:val="none" w:sz="0" w:space="0" w:color="auto"/>
        <w:right w:val="none" w:sz="0" w:space="0" w:color="auto"/>
      </w:divBdr>
      <w:divsChild>
        <w:div w:id="1627276289">
          <w:marLeft w:val="0"/>
          <w:marRight w:val="0"/>
          <w:marTop w:val="0"/>
          <w:marBottom w:val="0"/>
          <w:divBdr>
            <w:top w:val="none" w:sz="0" w:space="0" w:color="auto"/>
            <w:left w:val="none" w:sz="0" w:space="0" w:color="auto"/>
            <w:bottom w:val="none" w:sz="0" w:space="0" w:color="auto"/>
            <w:right w:val="none" w:sz="0" w:space="0" w:color="auto"/>
          </w:divBdr>
          <w:divsChild>
            <w:div w:id="1189100677">
              <w:marLeft w:val="0"/>
              <w:marRight w:val="0"/>
              <w:marTop w:val="0"/>
              <w:marBottom w:val="0"/>
              <w:divBdr>
                <w:top w:val="none" w:sz="0" w:space="0" w:color="auto"/>
                <w:left w:val="none" w:sz="0" w:space="0" w:color="auto"/>
                <w:bottom w:val="none" w:sz="0" w:space="0" w:color="auto"/>
                <w:right w:val="none" w:sz="0" w:space="0" w:color="auto"/>
              </w:divBdr>
              <w:divsChild>
                <w:div w:id="97215920">
                  <w:marLeft w:val="0"/>
                  <w:marRight w:val="0"/>
                  <w:marTop w:val="0"/>
                  <w:marBottom w:val="0"/>
                  <w:divBdr>
                    <w:top w:val="none" w:sz="0" w:space="0" w:color="auto"/>
                    <w:left w:val="none" w:sz="0" w:space="0" w:color="auto"/>
                    <w:bottom w:val="none" w:sz="0" w:space="0" w:color="auto"/>
                    <w:right w:val="none" w:sz="0" w:space="0" w:color="auto"/>
                  </w:divBdr>
                  <w:divsChild>
                    <w:div w:id="21313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0344">
      <w:bodyDiv w:val="1"/>
      <w:marLeft w:val="0"/>
      <w:marRight w:val="0"/>
      <w:marTop w:val="0"/>
      <w:marBottom w:val="0"/>
      <w:divBdr>
        <w:top w:val="none" w:sz="0" w:space="0" w:color="auto"/>
        <w:left w:val="none" w:sz="0" w:space="0" w:color="auto"/>
        <w:bottom w:val="none" w:sz="0" w:space="0" w:color="auto"/>
        <w:right w:val="none" w:sz="0" w:space="0" w:color="auto"/>
      </w:divBdr>
      <w:divsChild>
        <w:div w:id="1930001687">
          <w:marLeft w:val="0"/>
          <w:marRight w:val="0"/>
          <w:marTop w:val="0"/>
          <w:marBottom w:val="0"/>
          <w:divBdr>
            <w:top w:val="none" w:sz="0" w:space="0" w:color="auto"/>
            <w:left w:val="none" w:sz="0" w:space="0" w:color="auto"/>
            <w:bottom w:val="none" w:sz="0" w:space="0" w:color="auto"/>
            <w:right w:val="none" w:sz="0" w:space="0" w:color="auto"/>
          </w:divBdr>
          <w:divsChild>
            <w:div w:id="1185560773">
              <w:marLeft w:val="0"/>
              <w:marRight w:val="0"/>
              <w:marTop w:val="0"/>
              <w:marBottom w:val="0"/>
              <w:divBdr>
                <w:top w:val="none" w:sz="0" w:space="0" w:color="auto"/>
                <w:left w:val="none" w:sz="0" w:space="0" w:color="auto"/>
                <w:bottom w:val="none" w:sz="0" w:space="0" w:color="auto"/>
                <w:right w:val="none" w:sz="0" w:space="0" w:color="auto"/>
              </w:divBdr>
              <w:divsChild>
                <w:div w:id="9163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3841">
      <w:bodyDiv w:val="1"/>
      <w:marLeft w:val="0"/>
      <w:marRight w:val="0"/>
      <w:marTop w:val="0"/>
      <w:marBottom w:val="0"/>
      <w:divBdr>
        <w:top w:val="none" w:sz="0" w:space="0" w:color="auto"/>
        <w:left w:val="none" w:sz="0" w:space="0" w:color="auto"/>
        <w:bottom w:val="none" w:sz="0" w:space="0" w:color="auto"/>
        <w:right w:val="none" w:sz="0" w:space="0" w:color="auto"/>
      </w:divBdr>
    </w:div>
    <w:div w:id="217665877">
      <w:bodyDiv w:val="1"/>
      <w:marLeft w:val="0"/>
      <w:marRight w:val="0"/>
      <w:marTop w:val="0"/>
      <w:marBottom w:val="0"/>
      <w:divBdr>
        <w:top w:val="none" w:sz="0" w:space="0" w:color="auto"/>
        <w:left w:val="none" w:sz="0" w:space="0" w:color="auto"/>
        <w:bottom w:val="none" w:sz="0" w:space="0" w:color="auto"/>
        <w:right w:val="none" w:sz="0" w:space="0" w:color="auto"/>
      </w:divBdr>
    </w:div>
    <w:div w:id="226187267">
      <w:bodyDiv w:val="1"/>
      <w:marLeft w:val="0"/>
      <w:marRight w:val="0"/>
      <w:marTop w:val="0"/>
      <w:marBottom w:val="0"/>
      <w:divBdr>
        <w:top w:val="none" w:sz="0" w:space="0" w:color="auto"/>
        <w:left w:val="none" w:sz="0" w:space="0" w:color="auto"/>
        <w:bottom w:val="none" w:sz="0" w:space="0" w:color="auto"/>
        <w:right w:val="none" w:sz="0" w:space="0" w:color="auto"/>
      </w:divBdr>
      <w:divsChild>
        <w:div w:id="640498065">
          <w:marLeft w:val="0"/>
          <w:marRight w:val="0"/>
          <w:marTop w:val="0"/>
          <w:marBottom w:val="0"/>
          <w:divBdr>
            <w:top w:val="none" w:sz="0" w:space="0" w:color="auto"/>
            <w:left w:val="none" w:sz="0" w:space="0" w:color="auto"/>
            <w:bottom w:val="none" w:sz="0" w:space="0" w:color="auto"/>
            <w:right w:val="none" w:sz="0" w:space="0" w:color="auto"/>
          </w:divBdr>
          <w:divsChild>
            <w:div w:id="1872036091">
              <w:marLeft w:val="0"/>
              <w:marRight w:val="0"/>
              <w:marTop w:val="0"/>
              <w:marBottom w:val="0"/>
              <w:divBdr>
                <w:top w:val="none" w:sz="0" w:space="0" w:color="auto"/>
                <w:left w:val="none" w:sz="0" w:space="0" w:color="auto"/>
                <w:bottom w:val="none" w:sz="0" w:space="0" w:color="auto"/>
                <w:right w:val="none" w:sz="0" w:space="0" w:color="auto"/>
              </w:divBdr>
              <w:divsChild>
                <w:div w:id="157424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693904">
      <w:bodyDiv w:val="1"/>
      <w:marLeft w:val="0"/>
      <w:marRight w:val="0"/>
      <w:marTop w:val="0"/>
      <w:marBottom w:val="0"/>
      <w:divBdr>
        <w:top w:val="none" w:sz="0" w:space="0" w:color="auto"/>
        <w:left w:val="none" w:sz="0" w:space="0" w:color="auto"/>
        <w:bottom w:val="none" w:sz="0" w:space="0" w:color="auto"/>
        <w:right w:val="none" w:sz="0" w:space="0" w:color="auto"/>
      </w:divBdr>
      <w:divsChild>
        <w:div w:id="328601400">
          <w:marLeft w:val="0"/>
          <w:marRight w:val="0"/>
          <w:marTop w:val="0"/>
          <w:marBottom w:val="0"/>
          <w:divBdr>
            <w:top w:val="none" w:sz="0" w:space="0" w:color="auto"/>
            <w:left w:val="none" w:sz="0" w:space="0" w:color="auto"/>
            <w:bottom w:val="none" w:sz="0" w:space="0" w:color="auto"/>
            <w:right w:val="none" w:sz="0" w:space="0" w:color="auto"/>
          </w:divBdr>
        </w:div>
        <w:div w:id="1423188184">
          <w:marLeft w:val="0"/>
          <w:marRight w:val="0"/>
          <w:marTop w:val="0"/>
          <w:marBottom w:val="0"/>
          <w:divBdr>
            <w:top w:val="none" w:sz="0" w:space="0" w:color="auto"/>
            <w:left w:val="none" w:sz="0" w:space="0" w:color="auto"/>
            <w:bottom w:val="none" w:sz="0" w:space="0" w:color="auto"/>
            <w:right w:val="none" w:sz="0" w:space="0" w:color="auto"/>
          </w:divBdr>
        </w:div>
      </w:divsChild>
    </w:div>
    <w:div w:id="229463109">
      <w:bodyDiv w:val="1"/>
      <w:marLeft w:val="0"/>
      <w:marRight w:val="0"/>
      <w:marTop w:val="0"/>
      <w:marBottom w:val="0"/>
      <w:divBdr>
        <w:top w:val="none" w:sz="0" w:space="0" w:color="auto"/>
        <w:left w:val="none" w:sz="0" w:space="0" w:color="auto"/>
        <w:bottom w:val="none" w:sz="0" w:space="0" w:color="auto"/>
        <w:right w:val="none" w:sz="0" w:space="0" w:color="auto"/>
      </w:divBdr>
    </w:div>
    <w:div w:id="234125943">
      <w:bodyDiv w:val="1"/>
      <w:marLeft w:val="0"/>
      <w:marRight w:val="0"/>
      <w:marTop w:val="0"/>
      <w:marBottom w:val="0"/>
      <w:divBdr>
        <w:top w:val="none" w:sz="0" w:space="0" w:color="auto"/>
        <w:left w:val="none" w:sz="0" w:space="0" w:color="auto"/>
        <w:bottom w:val="none" w:sz="0" w:space="0" w:color="auto"/>
        <w:right w:val="none" w:sz="0" w:space="0" w:color="auto"/>
      </w:divBdr>
      <w:divsChild>
        <w:div w:id="163906864">
          <w:marLeft w:val="0"/>
          <w:marRight w:val="0"/>
          <w:marTop w:val="0"/>
          <w:marBottom w:val="0"/>
          <w:divBdr>
            <w:top w:val="none" w:sz="0" w:space="0" w:color="auto"/>
            <w:left w:val="none" w:sz="0" w:space="0" w:color="auto"/>
            <w:bottom w:val="none" w:sz="0" w:space="0" w:color="auto"/>
            <w:right w:val="none" w:sz="0" w:space="0" w:color="auto"/>
          </w:divBdr>
          <w:divsChild>
            <w:div w:id="787553195">
              <w:marLeft w:val="0"/>
              <w:marRight w:val="0"/>
              <w:marTop w:val="0"/>
              <w:marBottom w:val="0"/>
              <w:divBdr>
                <w:top w:val="none" w:sz="0" w:space="0" w:color="auto"/>
                <w:left w:val="none" w:sz="0" w:space="0" w:color="auto"/>
                <w:bottom w:val="none" w:sz="0" w:space="0" w:color="auto"/>
                <w:right w:val="none" w:sz="0" w:space="0" w:color="auto"/>
              </w:divBdr>
              <w:divsChild>
                <w:div w:id="3909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945952">
      <w:bodyDiv w:val="1"/>
      <w:marLeft w:val="0"/>
      <w:marRight w:val="0"/>
      <w:marTop w:val="0"/>
      <w:marBottom w:val="0"/>
      <w:divBdr>
        <w:top w:val="none" w:sz="0" w:space="0" w:color="auto"/>
        <w:left w:val="none" w:sz="0" w:space="0" w:color="auto"/>
        <w:bottom w:val="none" w:sz="0" w:space="0" w:color="auto"/>
        <w:right w:val="none" w:sz="0" w:space="0" w:color="auto"/>
      </w:divBdr>
      <w:divsChild>
        <w:div w:id="1842313041">
          <w:marLeft w:val="0"/>
          <w:marRight w:val="0"/>
          <w:marTop w:val="0"/>
          <w:marBottom w:val="0"/>
          <w:divBdr>
            <w:top w:val="none" w:sz="0" w:space="0" w:color="auto"/>
            <w:left w:val="none" w:sz="0" w:space="0" w:color="auto"/>
            <w:bottom w:val="none" w:sz="0" w:space="0" w:color="auto"/>
            <w:right w:val="none" w:sz="0" w:space="0" w:color="auto"/>
          </w:divBdr>
          <w:divsChild>
            <w:div w:id="857426048">
              <w:marLeft w:val="0"/>
              <w:marRight w:val="0"/>
              <w:marTop w:val="0"/>
              <w:marBottom w:val="0"/>
              <w:divBdr>
                <w:top w:val="none" w:sz="0" w:space="0" w:color="auto"/>
                <w:left w:val="none" w:sz="0" w:space="0" w:color="auto"/>
                <w:bottom w:val="none" w:sz="0" w:space="0" w:color="auto"/>
                <w:right w:val="none" w:sz="0" w:space="0" w:color="auto"/>
              </w:divBdr>
              <w:divsChild>
                <w:div w:id="126938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037747">
      <w:bodyDiv w:val="1"/>
      <w:marLeft w:val="0"/>
      <w:marRight w:val="0"/>
      <w:marTop w:val="0"/>
      <w:marBottom w:val="0"/>
      <w:divBdr>
        <w:top w:val="none" w:sz="0" w:space="0" w:color="auto"/>
        <w:left w:val="none" w:sz="0" w:space="0" w:color="auto"/>
        <w:bottom w:val="none" w:sz="0" w:space="0" w:color="auto"/>
        <w:right w:val="none" w:sz="0" w:space="0" w:color="auto"/>
      </w:divBdr>
      <w:divsChild>
        <w:div w:id="124590729">
          <w:marLeft w:val="0"/>
          <w:marRight w:val="0"/>
          <w:marTop w:val="0"/>
          <w:marBottom w:val="0"/>
          <w:divBdr>
            <w:top w:val="none" w:sz="0" w:space="0" w:color="auto"/>
            <w:left w:val="none" w:sz="0" w:space="0" w:color="auto"/>
            <w:bottom w:val="none" w:sz="0" w:space="0" w:color="auto"/>
            <w:right w:val="none" w:sz="0" w:space="0" w:color="auto"/>
          </w:divBdr>
          <w:divsChild>
            <w:div w:id="1199512838">
              <w:marLeft w:val="0"/>
              <w:marRight w:val="0"/>
              <w:marTop w:val="0"/>
              <w:marBottom w:val="0"/>
              <w:divBdr>
                <w:top w:val="none" w:sz="0" w:space="0" w:color="auto"/>
                <w:left w:val="none" w:sz="0" w:space="0" w:color="auto"/>
                <w:bottom w:val="none" w:sz="0" w:space="0" w:color="auto"/>
                <w:right w:val="none" w:sz="0" w:space="0" w:color="auto"/>
              </w:divBdr>
              <w:divsChild>
                <w:div w:id="126086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17500">
      <w:bodyDiv w:val="1"/>
      <w:marLeft w:val="0"/>
      <w:marRight w:val="0"/>
      <w:marTop w:val="0"/>
      <w:marBottom w:val="0"/>
      <w:divBdr>
        <w:top w:val="none" w:sz="0" w:space="0" w:color="auto"/>
        <w:left w:val="none" w:sz="0" w:space="0" w:color="auto"/>
        <w:bottom w:val="none" w:sz="0" w:space="0" w:color="auto"/>
        <w:right w:val="none" w:sz="0" w:space="0" w:color="auto"/>
      </w:divBdr>
      <w:divsChild>
        <w:div w:id="347562718">
          <w:marLeft w:val="0"/>
          <w:marRight w:val="0"/>
          <w:marTop w:val="0"/>
          <w:marBottom w:val="0"/>
          <w:divBdr>
            <w:top w:val="none" w:sz="0" w:space="0" w:color="auto"/>
            <w:left w:val="none" w:sz="0" w:space="0" w:color="auto"/>
            <w:bottom w:val="none" w:sz="0" w:space="0" w:color="auto"/>
            <w:right w:val="none" w:sz="0" w:space="0" w:color="auto"/>
          </w:divBdr>
          <w:divsChild>
            <w:div w:id="1136416755">
              <w:marLeft w:val="0"/>
              <w:marRight w:val="0"/>
              <w:marTop w:val="0"/>
              <w:marBottom w:val="0"/>
              <w:divBdr>
                <w:top w:val="none" w:sz="0" w:space="0" w:color="auto"/>
                <w:left w:val="none" w:sz="0" w:space="0" w:color="auto"/>
                <w:bottom w:val="none" w:sz="0" w:space="0" w:color="auto"/>
                <w:right w:val="none" w:sz="0" w:space="0" w:color="auto"/>
              </w:divBdr>
              <w:divsChild>
                <w:div w:id="10396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51094">
      <w:bodyDiv w:val="1"/>
      <w:marLeft w:val="0"/>
      <w:marRight w:val="0"/>
      <w:marTop w:val="0"/>
      <w:marBottom w:val="0"/>
      <w:divBdr>
        <w:top w:val="none" w:sz="0" w:space="0" w:color="auto"/>
        <w:left w:val="none" w:sz="0" w:space="0" w:color="auto"/>
        <w:bottom w:val="none" w:sz="0" w:space="0" w:color="auto"/>
        <w:right w:val="none" w:sz="0" w:space="0" w:color="auto"/>
      </w:divBdr>
      <w:divsChild>
        <w:div w:id="81146300">
          <w:marLeft w:val="0"/>
          <w:marRight w:val="0"/>
          <w:marTop w:val="0"/>
          <w:marBottom w:val="0"/>
          <w:divBdr>
            <w:top w:val="none" w:sz="0" w:space="0" w:color="auto"/>
            <w:left w:val="none" w:sz="0" w:space="0" w:color="auto"/>
            <w:bottom w:val="none" w:sz="0" w:space="0" w:color="auto"/>
            <w:right w:val="none" w:sz="0" w:space="0" w:color="auto"/>
          </w:divBdr>
          <w:divsChild>
            <w:div w:id="1754282945">
              <w:marLeft w:val="0"/>
              <w:marRight w:val="0"/>
              <w:marTop w:val="0"/>
              <w:marBottom w:val="0"/>
              <w:divBdr>
                <w:top w:val="none" w:sz="0" w:space="0" w:color="auto"/>
                <w:left w:val="none" w:sz="0" w:space="0" w:color="auto"/>
                <w:bottom w:val="none" w:sz="0" w:space="0" w:color="auto"/>
                <w:right w:val="none" w:sz="0" w:space="0" w:color="auto"/>
              </w:divBdr>
              <w:divsChild>
                <w:div w:id="13317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318299">
      <w:bodyDiv w:val="1"/>
      <w:marLeft w:val="0"/>
      <w:marRight w:val="0"/>
      <w:marTop w:val="0"/>
      <w:marBottom w:val="0"/>
      <w:divBdr>
        <w:top w:val="none" w:sz="0" w:space="0" w:color="auto"/>
        <w:left w:val="none" w:sz="0" w:space="0" w:color="auto"/>
        <w:bottom w:val="none" w:sz="0" w:space="0" w:color="auto"/>
        <w:right w:val="none" w:sz="0" w:space="0" w:color="auto"/>
      </w:divBdr>
    </w:div>
    <w:div w:id="337318578">
      <w:bodyDiv w:val="1"/>
      <w:marLeft w:val="0"/>
      <w:marRight w:val="0"/>
      <w:marTop w:val="0"/>
      <w:marBottom w:val="0"/>
      <w:divBdr>
        <w:top w:val="none" w:sz="0" w:space="0" w:color="auto"/>
        <w:left w:val="none" w:sz="0" w:space="0" w:color="auto"/>
        <w:bottom w:val="none" w:sz="0" w:space="0" w:color="auto"/>
        <w:right w:val="none" w:sz="0" w:space="0" w:color="auto"/>
      </w:divBdr>
      <w:divsChild>
        <w:div w:id="74520738">
          <w:marLeft w:val="0"/>
          <w:marRight w:val="0"/>
          <w:marTop w:val="0"/>
          <w:marBottom w:val="0"/>
          <w:divBdr>
            <w:top w:val="none" w:sz="0" w:space="0" w:color="auto"/>
            <w:left w:val="none" w:sz="0" w:space="0" w:color="auto"/>
            <w:bottom w:val="none" w:sz="0" w:space="0" w:color="auto"/>
            <w:right w:val="none" w:sz="0" w:space="0" w:color="auto"/>
          </w:divBdr>
          <w:divsChild>
            <w:div w:id="741561653">
              <w:marLeft w:val="0"/>
              <w:marRight w:val="0"/>
              <w:marTop w:val="0"/>
              <w:marBottom w:val="0"/>
              <w:divBdr>
                <w:top w:val="none" w:sz="0" w:space="0" w:color="auto"/>
                <w:left w:val="none" w:sz="0" w:space="0" w:color="auto"/>
                <w:bottom w:val="none" w:sz="0" w:space="0" w:color="auto"/>
                <w:right w:val="none" w:sz="0" w:space="0" w:color="auto"/>
              </w:divBdr>
              <w:divsChild>
                <w:div w:id="211786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27953">
      <w:bodyDiv w:val="1"/>
      <w:marLeft w:val="0"/>
      <w:marRight w:val="0"/>
      <w:marTop w:val="0"/>
      <w:marBottom w:val="0"/>
      <w:divBdr>
        <w:top w:val="none" w:sz="0" w:space="0" w:color="auto"/>
        <w:left w:val="none" w:sz="0" w:space="0" w:color="auto"/>
        <w:bottom w:val="none" w:sz="0" w:space="0" w:color="auto"/>
        <w:right w:val="none" w:sz="0" w:space="0" w:color="auto"/>
      </w:divBdr>
      <w:divsChild>
        <w:div w:id="498892256">
          <w:marLeft w:val="0"/>
          <w:marRight w:val="0"/>
          <w:marTop w:val="0"/>
          <w:marBottom w:val="0"/>
          <w:divBdr>
            <w:top w:val="none" w:sz="0" w:space="0" w:color="auto"/>
            <w:left w:val="none" w:sz="0" w:space="0" w:color="auto"/>
            <w:bottom w:val="none" w:sz="0" w:space="0" w:color="auto"/>
            <w:right w:val="none" w:sz="0" w:space="0" w:color="auto"/>
          </w:divBdr>
          <w:divsChild>
            <w:div w:id="889804917">
              <w:marLeft w:val="0"/>
              <w:marRight w:val="0"/>
              <w:marTop w:val="0"/>
              <w:marBottom w:val="0"/>
              <w:divBdr>
                <w:top w:val="none" w:sz="0" w:space="0" w:color="auto"/>
                <w:left w:val="none" w:sz="0" w:space="0" w:color="auto"/>
                <w:bottom w:val="none" w:sz="0" w:space="0" w:color="auto"/>
                <w:right w:val="none" w:sz="0" w:space="0" w:color="auto"/>
              </w:divBdr>
              <w:divsChild>
                <w:div w:id="111945371">
                  <w:marLeft w:val="0"/>
                  <w:marRight w:val="0"/>
                  <w:marTop w:val="0"/>
                  <w:marBottom w:val="0"/>
                  <w:divBdr>
                    <w:top w:val="none" w:sz="0" w:space="0" w:color="auto"/>
                    <w:left w:val="none" w:sz="0" w:space="0" w:color="auto"/>
                    <w:bottom w:val="none" w:sz="0" w:space="0" w:color="auto"/>
                    <w:right w:val="none" w:sz="0" w:space="0" w:color="auto"/>
                  </w:divBdr>
                </w:div>
                <w:div w:id="2290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483">
      <w:bodyDiv w:val="1"/>
      <w:marLeft w:val="0"/>
      <w:marRight w:val="0"/>
      <w:marTop w:val="0"/>
      <w:marBottom w:val="0"/>
      <w:divBdr>
        <w:top w:val="none" w:sz="0" w:space="0" w:color="auto"/>
        <w:left w:val="none" w:sz="0" w:space="0" w:color="auto"/>
        <w:bottom w:val="none" w:sz="0" w:space="0" w:color="auto"/>
        <w:right w:val="none" w:sz="0" w:space="0" w:color="auto"/>
      </w:divBdr>
      <w:divsChild>
        <w:div w:id="370309136">
          <w:marLeft w:val="0"/>
          <w:marRight w:val="0"/>
          <w:marTop w:val="0"/>
          <w:marBottom w:val="0"/>
          <w:divBdr>
            <w:top w:val="none" w:sz="0" w:space="0" w:color="auto"/>
            <w:left w:val="none" w:sz="0" w:space="0" w:color="auto"/>
            <w:bottom w:val="none" w:sz="0" w:space="0" w:color="auto"/>
            <w:right w:val="none" w:sz="0" w:space="0" w:color="auto"/>
          </w:divBdr>
          <w:divsChild>
            <w:div w:id="1315139939">
              <w:marLeft w:val="0"/>
              <w:marRight w:val="0"/>
              <w:marTop w:val="0"/>
              <w:marBottom w:val="0"/>
              <w:divBdr>
                <w:top w:val="none" w:sz="0" w:space="0" w:color="auto"/>
                <w:left w:val="none" w:sz="0" w:space="0" w:color="auto"/>
                <w:bottom w:val="none" w:sz="0" w:space="0" w:color="auto"/>
                <w:right w:val="none" w:sz="0" w:space="0" w:color="auto"/>
              </w:divBdr>
              <w:divsChild>
                <w:div w:id="1482695965">
                  <w:marLeft w:val="0"/>
                  <w:marRight w:val="0"/>
                  <w:marTop w:val="0"/>
                  <w:marBottom w:val="0"/>
                  <w:divBdr>
                    <w:top w:val="none" w:sz="0" w:space="0" w:color="auto"/>
                    <w:left w:val="none" w:sz="0" w:space="0" w:color="auto"/>
                    <w:bottom w:val="none" w:sz="0" w:space="0" w:color="auto"/>
                    <w:right w:val="none" w:sz="0" w:space="0" w:color="auto"/>
                  </w:divBdr>
                </w:div>
                <w:div w:id="17052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176414">
      <w:bodyDiv w:val="1"/>
      <w:marLeft w:val="0"/>
      <w:marRight w:val="0"/>
      <w:marTop w:val="0"/>
      <w:marBottom w:val="0"/>
      <w:divBdr>
        <w:top w:val="none" w:sz="0" w:space="0" w:color="auto"/>
        <w:left w:val="none" w:sz="0" w:space="0" w:color="auto"/>
        <w:bottom w:val="none" w:sz="0" w:space="0" w:color="auto"/>
        <w:right w:val="none" w:sz="0" w:space="0" w:color="auto"/>
      </w:divBdr>
    </w:div>
    <w:div w:id="518545618">
      <w:bodyDiv w:val="1"/>
      <w:marLeft w:val="0"/>
      <w:marRight w:val="0"/>
      <w:marTop w:val="0"/>
      <w:marBottom w:val="0"/>
      <w:divBdr>
        <w:top w:val="none" w:sz="0" w:space="0" w:color="auto"/>
        <w:left w:val="none" w:sz="0" w:space="0" w:color="auto"/>
        <w:bottom w:val="none" w:sz="0" w:space="0" w:color="auto"/>
        <w:right w:val="none" w:sz="0" w:space="0" w:color="auto"/>
      </w:divBdr>
    </w:div>
    <w:div w:id="531386206">
      <w:bodyDiv w:val="1"/>
      <w:marLeft w:val="0"/>
      <w:marRight w:val="0"/>
      <w:marTop w:val="0"/>
      <w:marBottom w:val="0"/>
      <w:divBdr>
        <w:top w:val="none" w:sz="0" w:space="0" w:color="auto"/>
        <w:left w:val="none" w:sz="0" w:space="0" w:color="auto"/>
        <w:bottom w:val="none" w:sz="0" w:space="0" w:color="auto"/>
        <w:right w:val="none" w:sz="0" w:space="0" w:color="auto"/>
      </w:divBdr>
      <w:divsChild>
        <w:div w:id="1933927645">
          <w:marLeft w:val="0"/>
          <w:marRight w:val="0"/>
          <w:marTop w:val="0"/>
          <w:marBottom w:val="0"/>
          <w:divBdr>
            <w:top w:val="none" w:sz="0" w:space="0" w:color="auto"/>
            <w:left w:val="none" w:sz="0" w:space="0" w:color="auto"/>
            <w:bottom w:val="none" w:sz="0" w:space="0" w:color="auto"/>
            <w:right w:val="none" w:sz="0" w:space="0" w:color="auto"/>
          </w:divBdr>
          <w:divsChild>
            <w:div w:id="1460803535">
              <w:marLeft w:val="0"/>
              <w:marRight w:val="0"/>
              <w:marTop w:val="0"/>
              <w:marBottom w:val="0"/>
              <w:divBdr>
                <w:top w:val="none" w:sz="0" w:space="0" w:color="auto"/>
                <w:left w:val="none" w:sz="0" w:space="0" w:color="auto"/>
                <w:bottom w:val="none" w:sz="0" w:space="0" w:color="auto"/>
                <w:right w:val="none" w:sz="0" w:space="0" w:color="auto"/>
              </w:divBdr>
              <w:divsChild>
                <w:div w:id="17276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52763">
      <w:bodyDiv w:val="1"/>
      <w:marLeft w:val="0"/>
      <w:marRight w:val="0"/>
      <w:marTop w:val="0"/>
      <w:marBottom w:val="0"/>
      <w:divBdr>
        <w:top w:val="none" w:sz="0" w:space="0" w:color="auto"/>
        <w:left w:val="none" w:sz="0" w:space="0" w:color="auto"/>
        <w:bottom w:val="none" w:sz="0" w:space="0" w:color="auto"/>
        <w:right w:val="none" w:sz="0" w:space="0" w:color="auto"/>
      </w:divBdr>
    </w:div>
    <w:div w:id="557933898">
      <w:bodyDiv w:val="1"/>
      <w:marLeft w:val="0"/>
      <w:marRight w:val="0"/>
      <w:marTop w:val="0"/>
      <w:marBottom w:val="0"/>
      <w:divBdr>
        <w:top w:val="none" w:sz="0" w:space="0" w:color="auto"/>
        <w:left w:val="none" w:sz="0" w:space="0" w:color="auto"/>
        <w:bottom w:val="none" w:sz="0" w:space="0" w:color="auto"/>
        <w:right w:val="none" w:sz="0" w:space="0" w:color="auto"/>
      </w:divBdr>
      <w:divsChild>
        <w:div w:id="2071145216">
          <w:marLeft w:val="0"/>
          <w:marRight w:val="0"/>
          <w:marTop w:val="0"/>
          <w:marBottom w:val="0"/>
          <w:divBdr>
            <w:top w:val="none" w:sz="0" w:space="0" w:color="auto"/>
            <w:left w:val="none" w:sz="0" w:space="0" w:color="auto"/>
            <w:bottom w:val="none" w:sz="0" w:space="0" w:color="auto"/>
            <w:right w:val="none" w:sz="0" w:space="0" w:color="auto"/>
          </w:divBdr>
          <w:divsChild>
            <w:div w:id="1689209934">
              <w:marLeft w:val="0"/>
              <w:marRight w:val="0"/>
              <w:marTop w:val="0"/>
              <w:marBottom w:val="0"/>
              <w:divBdr>
                <w:top w:val="none" w:sz="0" w:space="0" w:color="auto"/>
                <w:left w:val="none" w:sz="0" w:space="0" w:color="auto"/>
                <w:bottom w:val="none" w:sz="0" w:space="0" w:color="auto"/>
                <w:right w:val="none" w:sz="0" w:space="0" w:color="auto"/>
              </w:divBdr>
              <w:divsChild>
                <w:div w:id="173692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040672">
      <w:bodyDiv w:val="1"/>
      <w:marLeft w:val="0"/>
      <w:marRight w:val="0"/>
      <w:marTop w:val="0"/>
      <w:marBottom w:val="0"/>
      <w:divBdr>
        <w:top w:val="none" w:sz="0" w:space="0" w:color="auto"/>
        <w:left w:val="none" w:sz="0" w:space="0" w:color="auto"/>
        <w:bottom w:val="none" w:sz="0" w:space="0" w:color="auto"/>
        <w:right w:val="none" w:sz="0" w:space="0" w:color="auto"/>
      </w:divBdr>
      <w:divsChild>
        <w:div w:id="576283476">
          <w:marLeft w:val="0"/>
          <w:marRight w:val="0"/>
          <w:marTop w:val="0"/>
          <w:marBottom w:val="0"/>
          <w:divBdr>
            <w:top w:val="none" w:sz="0" w:space="0" w:color="auto"/>
            <w:left w:val="none" w:sz="0" w:space="0" w:color="auto"/>
            <w:bottom w:val="none" w:sz="0" w:space="0" w:color="auto"/>
            <w:right w:val="none" w:sz="0" w:space="0" w:color="auto"/>
          </w:divBdr>
          <w:divsChild>
            <w:div w:id="906720081">
              <w:marLeft w:val="0"/>
              <w:marRight w:val="0"/>
              <w:marTop w:val="0"/>
              <w:marBottom w:val="0"/>
              <w:divBdr>
                <w:top w:val="none" w:sz="0" w:space="0" w:color="auto"/>
                <w:left w:val="none" w:sz="0" w:space="0" w:color="auto"/>
                <w:bottom w:val="none" w:sz="0" w:space="0" w:color="auto"/>
                <w:right w:val="none" w:sz="0" w:space="0" w:color="auto"/>
              </w:divBdr>
              <w:divsChild>
                <w:div w:id="79587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054705">
      <w:bodyDiv w:val="1"/>
      <w:marLeft w:val="0"/>
      <w:marRight w:val="0"/>
      <w:marTop w:val="0"/>
      <w:marBottom w:val="0"/>
      <w:divBdr>
        <w:top w:val="none" w:sz="0" w:space="0" w:color="auto"/>
        <w:left w:val="none" w:sz="0" w:space="0" w:color="auto"/>
        <w:bottom w:val="none" w:sz="0" w:space="0" w:color="auto"/>
        <w:right w:val="none" w:sz="0" w:space="0" w:color="auto"/>
      </w:divBdr>
      <w:divsChild>
        <w:div w:id="270405947">
          <w:marLeft w:val="0"/>
          <w:marRight w:val="0"/>
          <w:marTop w:val="0"/>
          <w:marBottom w:val="0"/>
          <w:divBdr>
            <w:top w:val="none" w:sz="0" w:space="0" w:color="auto"/>
            <w:left w:val="none" w:sz="0" w:space="0" w:color="auto"/>
            <w:bottom w:val="none" w:sz="0" w:space="0" w:color="auto"/>
            <w:right w:val="none" w:sz="0" w:space="0" w:color="auto"/>
          </w:divBdr>
          <w:divsChild>
            <w:div w:id="328873675">
              <w:marLeft w:val="0"/>
              <w:marRight w:val="0"/>
              <w:marTop w:val="0"/>
              <w:marBottom w:val="0"/>
              <w:divBdr>
                <w:top w:val="none" w:sz="0" w:space="0" w:color="auto"/>
                <w:left w:val="none" w:sz="0" w:space="0" w:color="auto"/>
                <w:bottom w:val="none" w:sz="0" w:space="0" w:color="auto"/>
                <w:right w:val="none" w:sz="0" w:space="0" w:color="auto"/>
              </w:divBdr>
              <w:divsChild>
                <w:div w:id="5859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95576">
      <w:bodyDiv w:val="1"/>
      <w:marLeft w:val="0"/>
      <w:marRight w:val="0"/>
      <w:marTop w:val="0"/>
      <w:marBottom w:val="0"/>
      <w:divBdr>
        <w:top w:val="none" w:sz="0" w:space="0" w:color="auto"/>
        <w:left w:val="none" w:sz="0" w:space="0" w:color="auto"/>
        <w:bottom w:val="none" w:sz="0" w:space="0" w:color="auto"/>
        <w:right w:val="none" w:sz="0" w:space="0" w:color="auto"/>
      </w:divBdr>
    </w:div>
    <w:div w:id="597569332">
      <w:bodyDiv w:val="1"/>
      <w:marLeft w:val="0"/>
      <w:marRight w:val="0"/>
      <w:marTop w:val="0"/>
      <w:marBottom w:val="0"/>
      <w:divBdr>
        <w:top w:val="none" w:sz="0" w:space="0" w:color="auto"/>
        <w:left w:val="none" w:sz="0" w:space="0" w:color="auto"/>
        <w:bottom w:val="none" w:sz="0" w:space="0" w:color="auto"/>
        <w:right w:val="none" w:sz="0" w:space="0" w:color="auto"/>
      </w:divBdr>
      <w:divsChild>
        <w:div w:id="1302031672">
          <w:marLeft w:val="0"/>
          <w:marRight w:val="0"/>
          <w:marTop w:val="0"/>
          <w:marBottom w:val="0"/>
          <w:divBdr>
            <w:top w:val="none" w:sz="0" w:space="0" w:color="auto"/>
            <w:left w:val="none" w:sz="0" w:space="0" w:color="auto"/>
            <w:bottom w:val="none" w:sz="0" w:space="0" w:color="auto"/>
            <w:right w:val="none" w:sz="0" w:space="0" w:color="auto"/>
          </w:divBdr>
          <w:divsChild>
            <w:div w:id="1102647125">
              <w:marLeft w:val="0"/>
              <w:marRight w:val="0"/>
              <w:marTop w:val="0"/>
              <w:marBottom w:val="0"/>
              <w:divBdr>
                <w:top w:val="none" w:sz="0" w:space="0" w:color="auto"/>
                <w:left w:val="none" w:sz="0" w:space="0" w:color="auto"/>
                <w:bottom w:val="none" w:sz="0" w:space="0" w:color="auto"/>
                <w:right w:val="none" w:sz="0" w:space="0" w:color="auto"/>
              </w:divBdr>
              <w:divsChild>
                <w:div w:id="595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37534">
      <w:bodyDiv w:val="1"/>
      <w:marLeft w:val="0"/>
      <w:marRight w:val="0"/>
      <w:marTop w:val="0"/>
      <w:marBottom w:val="0"/>
      <w:divBdr>
        <w:top w:val="none" w:sz="0" w:space="0" w:color="auto"/>
        <w:left w:val="none" w:sz="0" w:space="0" w:color="auto"/>
        <w:bottom w:val="none" w:sz="0" w:space="0" w:color="auto"/>
        <w:right w:val="none" w:sz="0" w:space="0" w:color="auto"/>
      </w:divBdr>
    </w:div>
    <w:div w:id="641543972">
      <w:bodyDiv w:val="1"/>
      <w:marLeft w:val="0"/>
      <w:marRight w:val="0"/>
      <w:marTop w:val="0"/>
      <w:marBottom w:val="0"/>
      <w:divBdr>
        <w:top w:val="none" w:sz="0" w:space="0" w:color="auto"/>
        <w:left w:val="none" w:sz="0" w:space="0" w:color="auto"/>
        <w:bottom w:val="none" w:sz="0" w:space="0" w:color="auto"/>
        <w:right w:val="none" w:sz="0" w:space="0" w:color="auto"/>
      </w:divBdr>
    </w:div>
    <w:div w:id="662587006">
      <w:bodyDiv w:val="1"/>
      <w:marLeft w:val="0"/>
      <w:marRight w:val="0"/>
      <w:marTop w:val="0"/>
      <w:marBottom w:val="0"/>
      <w:divBdr>
        <w:top w:val="none" w:sz="0" w:space="0" w:color="auto"/>
        <w:left w:val="none" w:sz="0" w:space="0" w:color="auto"/>
        <w:bottom w:val="none" w:sz="0" w:space="0" w:color="auto"/>
        <w:right w:val="none" w:sz="0" w:space="0" w:color="auto"/>
      </w:divBdr>
      <w:divsChild>
        <w:div w:id="39717162">
          <w:marLeft w:val="0"/>
          <w:marRight w:val="0"/>
          <w:marTop w:val="0"/>
          <w:marBottom w:val="0"/>
          <w:divBdr>
            <w:top w:val="none" w:sz="0" w:space="0" w:color="auto"/>
            <w:left w:val="none" w:sz="0" w:space="0" w:color="auto"/>
            <w:bottom w:val="none" w:sz="0" w:space="0" w:color="auto"/>
            <w:right w:val="none" w:sz="0" w:space="0" w:color="auto"/>
          </w:divBdr>
          <w:divsChild>
            <w:div w:id="1820146592">
              <w:marLeft w:val="0"/>
              <w:marRight w:val="0"/>
              <w:marTop w:val="0"/>
              <w:marBottom w:val="0"/>
              <w:divBdr>
                <w:top w:val="none" w:sz="0" w:space="0" w:color="auto"/>
                <w:left w:val="none" w:sz="0" w:space="0" w:color="auto"/>
                <w:bottom w:val="none" w:sz="0" w:space="0" w:color="auto"/>
                <w:right w:val="none" w:sz="0" w:space="0" w:color="auto"/>
              </w:divBdr>
              <w:divsChild>
                <w:div w:id="12571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150991">
      <w:bodyDiv w:val="1"/>
      <w:marLeft w:val="0"/>
      <w:marRight w:val="0"/>
      <w:marTop w:val="0"/>
      <w:marBottom w:val="0"/>
      <w:divBdr>
        <w:top w:val="none" w:sz="0" w:space="0" w:color="auto"/>
        <w:left w:val="none" w:sz="0" w:space="0" w:color="auto"/>
        <w:bottom w:val="none" w:sz="0" w:space="0" w:color="auto"/>
        <w:right w:val="none" w:sz="0" w:space="0" w:color="auto"/>
      </w:divBdr>
    </w:div>
    <w:div w:id="693118130">
      <w:bodyDiv w:val="1"/>
      <w:marLeft w:val="0"/>
      <w:marRight w:val="0"/>
      <w:marTop w:val="0"/>
      <w:marBottom w:val="0"/>
      <w:divBdr>
        <w:top w:val="none" w:sz="0" w:space="0" w:color="auto"/>
        <w:left w:val="none" w:sz="0" w:space="0" w:color="auto"/>
        <w:bottom w:val="none" w:sz="0" w:space="0" w:color="auto"/>
        <w:right w:val="none" w:sz="0" w:space="0" w:color="auto"/>
      </w:divBdr>
      <w:divsChild>
        <w:div w:id="1369526756">
          <w:marLeft w:val="0"/>
          <w:marRight w:val="0"/>
          <w:marTop w:val="0"/>
          <w:marBottom w:val="0"/>
          <w:divBdr>
            <w:top w:val="none" w:sz="0" w:space="0" w:color="auto"/>
            <w:left w:val="none" w:sz="0" w:space="0" w:color="auto"/>
            <w:bottom w:val="none" w:sz="0" w:space="0" w:color="auto"/>
            <w:right w:val="none" w:sz="0" w:space="0" w:color="auto"/>
          </w:divBdr>
          <w:divsChild>
            <w:div w:id="1257254057">
              <w:marLeft w:val="0"/>
              <w:marRight w:val="0"/>
              <w:marTop w:val="0"/>
              <w:marBottom w:val="0"/>
              <w:divBdr>
                <w:top w:val="none" w:sz="0" w:space="0" w:color="auto"/>
                <w:left w:val="none" w:sz="0" w:space="0" w:color="auto"/>
                <w:bottom w:val="none" w:sz="0" w:space="0" w:color="auto"/>
                <w:right w:val="none" w:sz="0" w:space="0" w:color="auto"/>
              </w:divBdr>
              <w:divsChild>
                <w:div w:id="86548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029719">
      <w:bodyDiv w:val="1"/>
      <w:marLeft w:val="0"/>
      <w:marRight w:val="0"/>
      <w:marTop w:val="0"/>
      <w:marBottom w:val="0"/>
      <w:divBdr>
        <w:top w:val="none" w:sz="0" w:space="0" w:color="auto"/>
        <w:left w:val="none" w:sz="0" w:space="0" w:color="auto"/>
        <w:bottom w:val="none" w:sz="0" w:space="0" w:color="auto"/>
        <w:right w:val="none" w:sz="0" w:space="0" w:color="auto"/>
      </w:divBdr>
      <w:divsChild>
        <w:div w:id="918640824">
          <w:marLeft w:val="0"/>
          <w:marRight w:val="0"/>
          <w:marTop w:val="0"/>
          <w:marBottom w:val="0"/>
          <w:divBdr>
            <w:top w:val="none" w:sz="0" w:space="0" w:color="auto"/>
            <w:left w:val="none" w:sz="0" w:space="0" w:color="auto"/>
            <w:bottom w:val="none" w:sz="0" w:space="0" w:color="auto"/>
            <w:right w:val="none" w:sz="0" w:space="0" w:color="auto"/>
          </w:divBdr>
          <w:divsChild>
            <w:div w:id="244386905">
              <w:marLeft w:val="0"/>
              <w:marRight w:val="0"/>
              <w:marTop w:val="0"/>
              <w:marBottom w:val="0"/>
              <w:divBdr>
                <w:top w:val="none" w:sz="0" w:space="0" w:color="auto"/>
                <w:left w:val="none" w:sz="0" w:space="0" w:color="auto"/>
                <w:bottom w:val="none" w:sz="0" w:space="0" w:color="auto"/>
                <w:right w:val="none" w:sz="0" w:space="0" w:color="auto"/>
              </w:divBdr>
              <w:divsChild>
                <w:div w:id="68298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22863">
      <w:bodyDiv w:val="1"/>
      <w:marLeft w:val="0"/>
      <w:marRight w:val="0"/>
      <w:marTop w:val="0"/>
      <w:marBottom w:val="0"/>
      <w:divBdr>
        <w:top w:val="none" w:sz="0" w:space="0" w:color="auto"/>
        <w:left w:val="none" w:sz="0" w:space="0" w:color="auto"/>
        <w:bottom w:val="none" w:sz="0" w:space="0" w:color="auto"/>
        <w:right w:val="none" w:sz="0" w:space="0" w:color="auto"/>
      </w:divBdr>
      <w:divsChild>
        <w:div w:id="670570268">
          <w:marLeft w:val="0"/>
          <w:marRight w:val="0"/>
          <w:marTop w:val="0"/>
          <w:marBottom w:val="0"/>
          <w:divBdr>
            <w:top w:val="none" w:sz="0" w:space="0" w:color="auto"/>
            <w:left w:val="none" w:sz="0" w:space="0" w:color="auto"/>
            <w:bottom w:val="none" w:sz="0" w:space="0" w:color="auto"/>
            <w:right w:val="none" w:sz="0" w:space="0" w:color="auto"/>
          </w:divBdr>
          <w:divsChild>
            <w:div w:id="509687429">
              <w:marLeft w:val="0"/>
              <w:marRight w:val="0"/>
              <w:marTop w:val="0"/>
              <w:marBottom w:val="0"/>
              <w:divBdr>
                <w:top w:val="none" w:sz="0" w:space="0" w:color="auto"/>
                <w:left w:val="none" w:sz="0" w:space="0" w:color="auto"/>
                <w:bottom w:val="none" w:sz="0" w:space="0" w:color="auto"/>
                <w:right w:val="none" w:sz="0" w:space="0" w:color="auto"/>
              </w:divBdr>
              <w:divsChild>
                <w:div w:id="40673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1755">
      <w:bodyDiv w:val="1"/>
      <w:marLeft w:val="0"/>
      <w:marRight w:val="0"/>
      <w:marTop w:val="0"/>
      <w:marBottom w:val="0"/>
      <w:divBdr>
        <w:top w:val="none" w:sz="0" w:space="0" w:color="auto"/>
        <w:left w:val="none" w:sz="0" w:space="0" w:color="auto"/>
        <w:bottom w:val="none" w:sz="0" w:space="0" w:color="auto"/>
        <w:right w:val="none" w:sz="0" w:space="0" w:color="auto"/>
      </w:divBdr>
      <w:divsChild>
        <w:div w:id="1763994052">
          <w:marLeft w:val="0"/>
          <w:marRight w:val="0"/>
          <w:marTop w:val="0"/>
          <w:marBottom w:val="0"/>
          <w:divBdr>
            <w:top w:val="none" w:sz="0" w:space="0" w:color="auto"/>
            <w:left w:val="none" w:sz="0" w:space="0" w:color="auto"/>
            <w:bottom w:val="none" w:sz="0" w:space="0" w:color="auto"/>
            <w:right w:val="none" w:sz="0" w:space="0" w:color="auto"/>
          </w:divBdr>
          <w:divsChild>
            <w:div w:id="1268654552">
              <w:marLeft w:val="0"/>
              <w:marRight w:val="0"/>
              <w:marTop w:val="0"/>
              <w:marBottom w:val="0"/>
              <w:divBdr>
                <w:top w:val="none" w:sz="0" w:space="0" w:color="auto"/>
                <w:left w:val="none" w:sz="0" w:space="0" w:color="auto"/>
                <w:bottom w:val="none" w:sz="0" w:space="0" w:color="auto"/>
                <w:right w:val="none" w:sz="0" w:space="0" w:color="auto"/>
              </w:divBdr>
              <w:divsChild>
                <w:div w:id="53084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5111">
      <w:bodyDiv w:val="1"/>
      <w:marLeft w:val="0"/>
      <w:marRight w:val="0"/>
      <w:marTop w:val="0"/>
      <w:marBottom w:val="0"/>
      <w:divBdr>
        <w:top w:val="none" w:sz="0" w:space="0" w:color="auto"/>
        <w:left w:val="none" w:sz="0" w:space="0" w:color="auto"/>
        <w:bottom w:val="none" w:sz="0" w:space="0" w:color="auto"/>
        <w:right w:val="none" w:sz="0" w:space="0" w:color="auto"/>
      </w:divBdr>
      <w:divsChild>
        <w:div w:id="1175458848">
          <w:marLeft w:val="0"/>
          <w:marRight w:val="0"/>
          <w:marTop w:val="0"/>
          <w:marBottom w:val="0"/>
          <w:divBdr>
            <w:top w:val="none" w:sz="0" w:space="0" w:color="auto"/>
            <w:left w:val="none" w:sz="0" w:space="0" w:color="auto"/>
            <w:bottom w:val="none" w:sz="0" w:space="0" w:color="auto"/>
            <w:right w:val="none" w:sz="0" w:space="0" w:color="auto"/>
          </w:divBdr>
          <w:divsChild>
            <w:div w:id="485781313">
              <w:marLeft w:val="0"/>
              <w:marRight w:val="0"/>
              <w:marTop w:val="0"/>
              <w:marBottom w:val="0"/>
              <w:divBdr>
                <w:top w:val="none" w:sz="0" w:space="0" w:color="auto"/>
                <w:left w:val="none" w:sz="0" w:space="0" w:color="auto"/>
                <w:bottom w:val="none" w:sz="0" w:space="0" w:color="auto"/>
                <w:right w:val="none" w:sz="0" w:space="0" w:color="auto"/>
              </w:divBdr>
              <w:divsChild>
                <w:div w:id="678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09913">
      <w:bodyDiv w:val="1"/>
      <w:marLeft w:val="0"/>
      <w:marRight w:val="0"/>
      <w:marTop w:val="0"/>
      <w:marBottom w:val="0"/>
      <w:divBdr>
        <w:top w:val="none" w:sz="0" w:space="0" w:color="auto"/>
        <w:left w:val="none" w:sz="0" w:space="0" w:color="auto"/>
        <w:bottom w:val="none" w:sz="0" w:space="0" w:color="auto"/>
        <w:right w:val="none" w:sz="0" w:space="0" w:color="auto"/>
      </w:divBdr>
    </w:div>
    <w:div w:id="773129936">
      <w:bodyDiv w:val="1"/>
      <w:marLeft w:val="0"/>
      <w:marRight w:val="0"/>
      <w:marTop w:val="0"/>
      <w:marBottom w:val="0"/>
      <w:divBdr>
        <w:top w:val="none" w:sz="0" w:space="0" w:color="auto"/>
        <w:left w:val="none" w:sz="0" w:space="0" w:color="auto"/>
        <w:bottom w:val="none" w:sz="0" w:space="0" w:color="auto"/>
        <w:right w:val="none" w:sz="0" w:space="0" w:color="auto"/>
      </w:divBdr>
      <w:divsChild>
        <w:div w:id="775252333">
          <w:marLeft w:val="0"/>
          <w:marRight w:val="0"/>
          <w:marTop w:val="0"/>
          <w:marBottom w:val="0"/>
          <w:divBdr>
            <w:top w:val="none" w:sz="0" w:space="0" w:color="auto"/>
            <w:left w:val="none" w:sz="0" w:space="0" w:color="auto"/>
            <w:bottom w:val="none" w:sz="0" w:space="0" w:color="auto"/>
            <w:right w:val="none" w:sz="0" w:space="0" w:color="auto"/>
          </w:divBdr>
          <w:divsChild>
            <w:div w:id="300038092">
              <w:marLeft w:val="0"/>
              <w:marRight w:val="0"/>
              <w:marTop w:val="0"/>
              <w:marBottom w:val="0"/>
              <w:divBdr>
                <w:top w:val="none" w:sz="0" w:space="0" w:color="auto"/>
                <w:left w:val="none" w:sz="0" w:space="0" w:color="auto"/>
                <w:bottom w:val="none" w:sz="0" w:space="0" w:color="auto"/>
                <w:right w:val="none" w:sz="0" w:space="0" w:color="auto"/>
              </w:divBdr>
              <w:divsChild>
                <w:div w:id="683243188">
                  <w:marLeft w:val="0"/>
                  <w:marRight w:val="0"/>
                  <w:marTop w:val="0"/>
                  <w:marBottom w:val="0"/>
                  <w:divBdr>
                    <w:top w:val="none" w:sz="0" w:space="0" w:color="auto"/>
                    <w:left w:val="none" w:sz="0" w:space="0" w:color="auto"/>
                    <w:bottom w:val="none" w:sz="0" w:space="0" w:color="auto"/>
                    <w:right w:val="none" w:sz="0" w:space="0" w:color="auto"/>
                  </w:divBdr>
                  <w:divsChild>
                    <w:div w:id="20507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601295">
      <w:bodyDiv w:val="1"/>
      <w:marLeft w:val="0"/>
      <w:marRight w:val="0"/>
      <w:marTop w:val="0"/>
      <w:marBottom w:val="0"/>
      <w:divBdr>
        <w:top w:val="none" w:sz="0" w:space="0" w:color="auto"/>
        <w:left w:val="none" w:sz="0" w:space="0" w:color="auto"/>
        <w:bottom w:val="none" w:sz="0" w:space="0" w:color="auto"/>
        <w:right w:val="none" w:sz="0" w:space="0" w:color="auto"/>
      </w:divBdr>
    </w:div>
    <w:div w:id="791092740">
      <w:bodyDiv w:val="1"/>
      <w:marLeft w:val="0"/>
      <w:marRight w:val="0"/>
      <w:marTop w:val="0"/>
      <w:marBottom w:val="0"/>
      <w:divBdr>
        <w:top w:val="none" w:sz="0" w:space="0" w:color="auto"/>
        <w:left w:val="none" w:sz="0" w:space="0" w:color="auto"/>
        <w:bottom w:val="none" w:sz="0" w:space="0" w:color="auto"/>
        <w:right w:val="none" w:sz="0" w:space="0" w:color="auto"/>
      </w:divBdr>
      <w:divsChild>
        <w:div w:id="1123958696">
          <w:marLeft w:val="0"/>
          <w:marRight w:val="0"/>
          <w:marTop w:val="0"/>
          <w:marBottom w:val="0"/>
          <w:divBdr>
            <w:top w:val="none" w:sz="0" w:space="0" w:color="auto"/>
            <w:left w:val="none" w:sz="0" w:space="0" w:color="auto"/>
            <w:bottom w:val="none" w:sz="0" w:space="0" w:color="auto"/>
            <w:right w:val="none" w:sz="0" w:space="0" w:color="auto"/>
          </w:divBdr>
          <w:divsChild>
            <w:div w:id="502747090">
              <w:marLeft w:val="0"/>
              <w:marRight w:val="0"/>
              <w:marTop w:val="0"/>
              <w:marBottom w:val="0"/>
              <w:divBdr>
                <w:top w:val="none" w:sz="0" w:space="0" w:color="auto"/>
                <w:left w:val="none" w:sz="0" w:space="0" w:color="auto"/>
                <w:bottom w:val="none" w:sz="0" w:space="0" w:color="auto"/>
                <w:right w:val="none" w:sz="0" w:space="0" w:color="auto"/>
              </w:divBdr>
              <w:divsChild>
                <w:div w:id="67877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84527">
      <w:bodyDiv w:val="1"/>
      <w:marLeft w:val="0"/>
      <w:marRight w:val="0"/>
      <w:marTop w:val="0"/>
      <w:marBottom w:val="0"/>
      <w:divBdr>
        <w:top w:val="none" w:sz="0" w:space="0" w:color="auto"/>
        <w:left w:val="none" w:sz="0" w:space="0" w:color="auto"/>
        <w:bottom w:val="none" w:sz="0" w:space="0" w:color="auto"/>
        <w:right w:val="none" w:sz="0" w:space="0" w:color="auto"/>
      </w:divBdr>
    </w:div>
    <w:div w:id="819689998">
      <w:bodyDiv w:val="1"/>
      <w:marLeft w:val="0"/>
      <w:marRight w:val="0"/>
      <w:marTop w:val="0"/>
      <w:marBottom w:val="0"/>
      <w:divBdr>
        <w:top w:val="none" w:sz="0" w:space="0" w:color="auto"/>
        <w:left w:val="none" w:sz="0" w:space="0" w:color="auto"/>
        <w:bottom w:val="none" w:sz="0" w:space="0" w:color="auto"/>
        <w:right w:val="none" w:sz="0" w:space="0" w:color="auto"/>
      </w:divBdr>
      <w:divsChild>
        <w:div w:id="121119788">
          <w:marLeft w:val="0"/>
          <w:marRight w:val="0"/>
          <w:marTop w:val="0"/>
          <w:marBottom w:val="0"/>
          <w:divBdr>
            <w:top w:val="none" w:sz="0" w:space="0" w:color="auto"/>
            <w:left w:val="none" w:sz="0" w:space="0" w:color="auto"/>
            <w:bottom w:val="none" w:sz="0" w:space="0" w:color="auto"/>
            <w:right w:val="none" w:sz="0" w:space="0" w:color="auto"/>
          </w:divBdr>
          <w:divsChild>
            <w:div w:id="631667904">
              <w:marLeft w:val="0"/>
              <w:marRight w:val="0"/>
              <w:marTop w:val="0"/>
              <w:marBottom w:val="0"/>
              <w:divBdr>
                <w:top w:val="none" w:sz="0" w:space="0" w:color="auto"/>
                <w:left w:val="none" w:sz="0" w:space="0" w:color="auto"/>
                <w:bottom w:val="none" w:sz="0" w:space="0" w:color="auto"/>
                <w:right w:val="none" w:sz="0" w:space="0" w:color="auto"/>
              </w:divBdr>
              <w:divsChild>
                <w:div w:id="17659915">
                  <w:marLeft w:val="0"/>
                  <w:marRight w:val="0"/>
                  <w:marTop w:val="0"/>
                  <w:marBottom w:val="0"/>
                  <w:divBdr>
                    <w:top w:val="none" w:sz="0" w:space="0" w:color="auto"/>
                    <w:left w:val="none" w:sz="0" w:space="0" w:color="auto"/>
                    <w:bottom w:val="none" w:sz="0" w:space="0" w:color="auto"/>
                    <w:right w:val="none" w:sz="0" w:space="0" w:color="auto"/>
                  </w:divBdr>
                </w:div>
                <w:div w:id="89897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555029">
      <w:bodyDiv w:val="1"/>
      <w:marLeft w:val="0"/>
      <w:marRight w:val="0"/>
      <w:marTop w:val="0"/>
      <w:marBottom w:val="0"/>
      <w:divBdr>
        <w:top w:val="none" w:sz="0" w:space="0" w:color="auto"/>
        <w:left w:val="none" w:sz="0" w:space="0" w:color="auto"/>
        <w:bottom w:val="none" w:sz="0" w:space="0" w:color="auto"/>
        <w:right w:val="none" w:sz="0" w:space="0" w:color="auto"/>
      </w:divBdr>
      <w:divsChild>
        <w:div w:id="1058749212">
          <w:marLeft w:val="0"/>
          <w:marRight w:val="0"/>
          <w:marTop w:val="0"/>
          <w:marBottom w:val="0"/>
          <w:divBdr>
            <w:top w:val="none" w:sz="0" w:space="0" w:color="auto"/>
            <w:left w:val="none" w:sz="0" w:space="0" w:color="auto"/>
            <w:bottom w:val="none" w:sz="0" w:space="0" w:color="auto"/>
            <w:right w:val="none" w:sz="0" w:space="0" w:color="auto"/>
          </w:divBdr>
          <w:divsChild>
            <w:div w:id="738332081">
              <w:marLeft w:val="0"/>
              <w:marRight w:val="0"/>
              <w:marTop w:val="0"/>
              <w:marBottom w:val="0"/>
              <w:divBdr>
                <w:top w:val="none" w:sz="0" w:space="0" w:color="auto"/>
                <w:left w:val="none" w:sz="0" w:space="0" w:color="auto"/>
                <w:bottom w:val="none" w:sz="0" w:space="0" w:color="auto"/>
                <w:right w:val="none" w:sz="0" w:space="0" w:color="auto"/>
              </w:divBdr>
              <w:divsChild>
                <w:div w:id="171850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70606">
      <w:bodyDiv w:val="1"/>
      <w:marLeft w:val="0"/>
      <w:marRight w:val="0"/>
      <w:marTop w:val="0"/>
      <w:marBottom w:val="0"/>
      <w:divBdr>
        <w:top w:val="none" w:sz="0" w:space="0" w:color="auto"/>
        <w:left w:val="none" w:sz="0" w:space="0" w:color="auto"/>
        <w:bottom w:val="none" w:sz="0" w:space="0" w:color="auto"/>
        <w:right w:val="none" w:sz="0" w:space="0" w:color="auto"/>
      </w:divBdr>
      <w:divsChild>
        <w:div w:id="1902518993">
          <w:marLeft w:val="0"/>
          <w:marRight w:val="0"/>
          <w:marTop w:val="0"/>
          <w:marBottom w:val="0"/>
          <w:divBdr>
            <w:top w:val="none" w:sz="0" w:space="0" w:color="auto"/>
            <w:left w:val="none" w:sz="0" w:space="0" w:color="auto"/>
            <w:bottom w:val="none" w:sz="0" w:space="0" w:color="auto"/>
            <w:right w:val="none" w:sz="0" w:space="0" w:color="auto"/>
          </w:divBdr>
          <w:divsChild>
            <w:div w:id="353502575">
              <w:marLeft w:val="0"/>
              <w:marRight w:val="0"/>
              <w:marTop w:val="0"/>
              <w:marBottom w:val="0"/>
              <w:divBdr>
                <w:top w:val="none" w:sz="0" w:space="0" w:color="auto"/>
                <w:left w:val="none" w:sz="0" w:space="0" w:color="auto"/>
                <w:bottom w:val="none" w:sz="0" w:space="0" w:color="auto"/>
                <w:right w:val="none" w:sz="0" w:space="0" w:color="auto"/>
              </w:divBdr>
              <w:divsChild>
                <w:div w:id="9165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065342">
      <w:bodyDiv w:val="1"/>
      <w:marLeft w:val="0"/>
      <w:marRight w:val="0"/>
      <w:marTop w:val="0"/>
      <w:marBottom w:val="0"/>
      <w:divBdr>
        <w:top w:val="none" w:sz="0" w:space="0" w:color="auto"/>
        <w:left w:val="none" w:sz="0" w:space="0" w:color="auto"/>
        <w:bottom w:val="none" w:sz="0" w:space="0" w:color="auto"/>
        <w:right w:val="none" w:sz="0" w:space="0" w:color="auto"/>
      </w:divBdr>
      <w:divsChild>
        <w:div w:id="601038254">
          <w:marLeft w:val="0"/>
          <w:marRight w:val="0"/>
          <w:marTop w:val="0"/>
          <w:marBottom w:val="0"/>
          <w:divBdr>
            <w:top w:val="none" w:sz="0" w:space="0" w:color="auto"/>
            <w:left w:val="none" w:sz="0" w:space="0" w:color="auto"/>
            <w:bottom w:val="none" w:sz="0" w:space="0" w:color="auto"/>
            <w:right w:val="none" w:sz="0" w:space="0" w:color="auto"/>
          </w:divBdr>
          <w:divsChild>
            <w:div w:id="1507211779">
              <w:marLeft w:val="0"/>
              <w:marRight w:val="0"/>
              <w:marTop w:val="0"/>
              <w:marBottom w:val="0"/>
              <w:divBdr>
                <w:top w:val="none" w:sz="0" w:space="0" w:color="auto"/>
                <w:left w:val="none" w:sz="0" w:space="0" w:color="auto"/>
                <w:bottom w:val="none" w:sz="0" w:space="0" w:color="auto"/>
                <w:right w:val="none" w:sz="0" w:space="0" w:color="auto"/>
              </w:divBdr>
              <w:divsChild>
                <w:div w:id="80153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685139">
      <w:bodyDiv w:val="1"/>
      <w:marLeft w:val="0"/>
      <w:marRight w:val="0"/>
      <w:marTop w:val="0"/>
      <w:marBottom w:val="0"/>
      <w:divBdr>
        <w:top w:val="none" w:sz="0" w:space="0" w:color="auto"/>
        <w:left w:val="none" w:sz="0" w:space="0" w:color="auto"/>
        <w:bottom w:val="none" w:sz="0" w:space="0" w:color="auto"/>
        <w:right w:val="none" w:sz="0" w:space="0" w:color="auto"/>
      </w:divBdr>
      <w:divsChild>
        <w:div w:id="1587494150">
          <w:marLeft w:val="0"/>
          <w:marRight w:val="0"/>
          <w:marTop w:val="0"/>
          <w:marBottom w:val="0"/>
          <w:divBdr>
            <w:top w:val="none" w:sz="0" w:space="0" w:color="auto"/>
            <w:left w:val="none" w:sz="0" w:space="0" w:color="auto"/>
            <w:bottom w:val="none" w:sz="0" w:space="0" w:color="auto"/>
            <w:right w:val="none" w:sz="0" w:space="0" w:color="auto"/>
          </w:divBdr>
          <w:divsChild>
            <w:div w:id="165902040">
              <w:marLeft w:val="0"/>
              <w:marRight w:val="0"/>
              <w:marTop w:val="0"/>
              <w:marBottom w:val="0"/>
              <w:divBdr>
                <w:top w:val="none" w:sz="0" w:space="0" w:color="auto"/>
                <w:left w:val="none" w:sz="0" w:space="0" w:color="auto"/>
                <w:bottom w:val="none" w:sz="0" w:space="0" w:color="auto"/>
                <w:right w:val="none" w:sz="0" w:space="0" w:color="auto"/>
              </w:divBdr>
              <w:divsChild>
                <w:div w:id="42657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77250">
      <w:bodyDiv w:val="1"/>
      <w:marLeft w:val="0"/>
      <w:marRight w:val="0"/>
      <w:marTop w:val="0"/>
      <w:marBottom w:val="0"/>
      <w:divBdr>
        <w:top w:val="none" w:sz="0" w:space="0" w:color="auto"/>
        <w:left w:val="none" w:sz="0" w:space="0" w:color="auto"/>
        <w:bottom w:val="none" w:sz="0" w:space="0" w:color="auto"/>
        <w:right w:val="none" w:sz="0" w:space="0" w:color="auto"/>
      </w:divBdr>
      <w:divsChild>
        <w:div w:id="890464975">
          <w:marLeft w:val="0"/>
          <w:marRight w:val="0"/>
          <w:marTop w:val="0"/>
          <w:marBottom w:val="0"/>
          <w:divBdr>
            <w:top w:val="none" w:sz="0" w:space="0" w:color="auto"/>
            <w:left w:val="none" w:sz="0" w:space="0" w:color="auto"/>
            <w:bottom w:val="none" w:sz="0" w:space="0" w:color="auto"/>
            <w:right w:val="none" w:sz="0" w:space="0" w:color="auto"/>
          </w:divBdr>
        </w:div>
      </w:divsChild>
    </w:div>
    <w:div w:id="853612333">
      <w:bodyDiv w:val="1"/>
      <w:marLeft w:val="0"/>
      <w:marRight w:val="0"/>
      <w:marTop w:val="0"/>
      <w:marBottom w:val="0"/>
      <w:divBdr>
        <w:top w:val="none" w:sz="0" w:space="0" w:color="auto"/>
        <w:left w:val="none" w:sz="0" w:space="0" w:color="auto"/>
        <w:bottom w:val="none" w:sz="0" w:space="0" w:color="auto"/>
        <w:right w:val="none" w:sz="0" w:space="0" w:color="auto"/>
      </w:divBdr>
      <w:divsChild>
        <w:div w:id="2121099496">
          <w:marLeft w:val="0"/>
          <w:marRight w:val="0"/>
          <w:marTop w:val="0"/>
          <w:marBottom w:val="0"/>
          <w:divBdr>
            <w:top w:val="none" w:sz="0" w:space="0" w:color="auto"/>
            <w:left w:val="none" w:sz="0" w:space="0" w:color="auto"/>
            <w:bottom w:val="none" w:sz="0" w:space="0" w:color="auto"/>
            <w:right w:val="none" w:sz="0" w:space="0" w:color="auto"/>
          </w:divBdr>
          <w:divsChild>
            <w:div w:id="1849520890">
              <w:marLeft w:val="0"/>
              <w:marRight w:val="0"/>
              <w:marTop w:val="0"/>
              <w:marBottom w:val="0"/>
              <w:divBdr>
                <w:top w:val="none" w:sz="0" w:space="0" w:color="auto"/>
                <w:left w:val="none" w:sz="0" w:space="0" w:color="auto"/>
                <w:bottom w:val="none" w:sz="0" w:space="0" w:color="auto"/>
                <w:right w:val="none" w:sz="0" w:space="0" w:color="auto"/>
              </w:divBdr>
              <w:divsChild>
                <w:div w:id="6901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121085">
      <w:bodyDiv w:val="1"/>
      <w:marLeft w:val="0"/>
      <w:marRight w:val="0"/>
      <w:marTop w:val="0"/>
      <w:marBottom w:val="0"/>
      <w:divBdr>
        <w:top w:val="none" w:sz="0" w:space="0" w:color="auto"/>
        <w:left w:val="none" w:sz="0" w:space="0" w:color="auto"/>
        <w:bottom w:val="none" w:sz="0" w:space="0" w:color="auto"/>
        <w:right w:val="none" w:sz="0" w:space="0" w:color="auto"/>
      </w:divBdr>
      <w:divsChild>
        <w:div w:id="1123227497">
          <w:marLeft w:val="0"/>
          <w:marRight w:val="0"/>
          <w:marTop w:val="0"/>
          <w:marBottom w:val="0"/>
          <w:divBdr>
            <w:top w:val="none" w:sz="0" w:space="0" w:color="auto"/>
            <w:left w:val="none" w:sz="0" w:space="0" w:color="auto"/>
            <w:bottom w:val="none" w:sz="0" w:space="0" w:color="auto"/>
            <w:right w:val="none" w:sz="0" w:space="0" w:color="auto"/>
          </w:divBdr>
          <w:divsChild>
            <w:div w:id="624384822">
              <w:marLeft w:val="0"/>
              <w:marRight w:val="0"/>
              <w:marTop w:val="0"/>
              <w:marBottom w:val="0"/>
              <w:divBdr>
                <w:top w:val="none" w:sz="0" w:space="0" w:color="auto"/>
                <w:left w:val="none" w:sz="0" w:space="0" w:color="auto"/>
                <w:bottom w:val="none" w:sz="0" w:space="0" w:color="auto"/>
                <w:right w:val="none" w:sz="0" w:space="0" w:color="auto"/>
              </w:divBdr>
              <w:divsChild>
                <w:div w:id="6517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45460">
      <w:bodyDiv w:val="1"/>
      <w:marLeft w:val="0"/>
      <w:marRight w:val="0"/>
      <w:marTop w:val="0"/>
      <w:marBottom w:val="0"/>
      <w:divBdr>
        <w:top w:val="none" w:sz="0" w:space="0" w:color="auto"/>
        <w:left w:val="none" w:sz="0" w:space="0" w:color="auto"/>
        <w:bottom w:val="none" w:sz="0" w:space="0" w:color="auto"/>
        <w:right w:val="none" w:sz="0" w:space="0" w:color="auto"/>
      </w:divBdr>
    </w:div>
    <w:div w:id="891694688">
      <w:bodyDiv w:val="1"/>
      <w:marLeft w:val="0"/>
      <w:marRight w:val="0"/>
      <w:marTop w:val="0"/>
      <w:marBottom w:val="0"/>
      <w:divBdr>
        <w:top w:val="none" w:sz="0" w:space="0" w:color="auto"/>
        <w:left w:val="none" w:sz="0" w:space="0" w:color="auto"/>
        <w:bottom w:val="none" w:sz="0" w:space="0" w:color="auto"/>
        <w:right w:val="none" w:sz="0" w:space="0" w:color="auto"/>
      </w:divBdr>
    </w:div>
    <w:div w:id="896285718">
      <w:bodyDiv w:val="1"/>
      <w:marLeft w:val="0"/>
      <w:marRight w:val="0"/>
      <w:marTop w:val="0"/>
      <w:marBottom w:val="0"/>
      <w:divBdr>
        <w:top w:val="none" w:sz="0" w:space="0" w:color="auto"/>
        <w:left w:val="none" w:sz="0" w:space="0" w:color="auto"/>
        <w:bottom w:val="none" w:sz="0" w:space="0" w:color="auto"/>
        <w:right w:val="none" w:sz="0" w:space="0" w:color="auto"/>
      </w:divBdr>
      <w:divsChild>
        <w:div w:id="2127459524">
          <w:marLeft w:val="0"/>
          <w:marRight w:val="0"/>
          <w:marTop w:val="0"/>
          <w:marBottom w:val="0"/>
          <w:divBdr>
            <w:top w:val="none" w:sz="0" w:space="0" w:color="auto"/>
            <w:left w:val="none" w:sz="0" w:space="0" w:color="auto"/>
            <w:bottom w:val="none" w:sz="0" w:space="0" w:color="auto"/>
            <w:right w:val="none" w:sz="0" w:space="0" w:color="auto"/>
          </w:divBdr>
          <w:divsChild>
            <w:div w:id="1652102189">
              <w:marLeft w:val="0"/>
              <w:marRight w:val="0"/>
              <w:marTop w:val="0"/>
              <w:marBottom w:val="0"/>
              <w:divBdr>
                <w:top w:val="none" w:sz="0" w:space="0" w:color="auto"/>
                <w:left w:val="none" w:sz="0" w:space="0" w:color="auto"/>
                <w:bottom w:val="none" w:sz="0" w:space="0" w:color="auto"/>
                <w:right w:val="none" w:sz="0" w:space="0" w:color="auto"/>
              </w:divBdr>
              <w:divsChild>
                <w:div w:id="38248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601295">
      <w:bodyDiv w:val="1"/>
      <w:marLeft w:val="0"/>
      <w:marRight w:val="0"/>
      <w:marTop w:val="0"/>
      <w:marBottom w:val="0"/>
      <w:divBdr>
        <w:top w:val="none" w:sz="0" w:space="0" w:color="auto"/>
        <w:left w:val="none" w:sz="0" w:space="0" w:color="auto"/>
        <w:bottom w:val="none" w:sz="0" w:space="0" w:color="auto"/>
        <w:right w:val="none" w:sz="0" w:space="0" w:color="auto"/>
      </w:divBdr>
      <w:divsChild>
        <w:div w:id="1925411052">
          <w:marLeft w:val="0"/>
          <w:marRight w:val="0"/>
          <w:marTop w:val="0"/>
          <w:marBottom w:val="0"/>
          <w:divBdr>
            <w:top w:val="none" w:sz="0" w:space="0" w:color="auto"/>
            <w:left w:val="none" w:sz="0" w:space="0" w:color="auto"/>
            <w:bottom w:val="none" w:sz="0" w:space="0" w:color="auto"/>
            <w:right w:val="none" w:sz="0" w:space="0" w:color="auto"/>
          </w:divBdr>
          <w:divsChild>
            <w:div w:id="596183484">
              <w:marLeft w:val="0"/>
              <w:marRight w:val="0"/>
              <w:marTop w:val="0"/>
              <w:marBottom w:val="0"/>
              <w:divBdr>
                <w:top w:val="none" w:sz="0" w:space="0" w:color="auto"/>
                <w:left w:val="none" w:sz="0" w:space="0" w:color="auto"/>
                <w:bottom w:val="none" w:sz="0" w:space="0" w:color="auto"/>
                <w:right w:val="none" w:sz="0" w:space="0" w:color="auto"/>
              </w:divBdr>
              <w:divsChild>
                <w:div w:id="92491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91888">
      <w:bodyDiv w:val="1"/>
      <w:marLeft w:val="0"/>
      <w:marRight w:val="0"/>
      <w:marTop w:val="0"/>
      <w:marBottom w:val="0"/>
      <w:divBdr>
        <w:top w:val="none" w:sz="0" w:space="0" w:color="auto"/>
        <w:left w:val="none" w:sz="0" w:space="0" w:color="auto"/>
        <w:bottom w:val="none" w:sz="0" w:space="0" w:color="auto"/>
        <w:right w:val="none" w:sz="0" w:space="0" w:color="auto"/>
      </w:divBdr>
    </w:div>
    <w:div w:id="935669016">
      <w:bodyDiv w:val="1"/>
      <w:marLeft w:val="0"/>
      <w:marRight w:val="0"/>
      <w:marTop w:val="0"/>
      <w:marBottom w:val="0"/>
      <w:divBdr>
        <w:top w:val="none" w:sz="0" w:space="0" w:color="auto"/>
        <w:left w:val="none" w:sz="0" w:space="0" w:color="auto"/>
        <w:bottom w:val="none" w:sz="0" w:space="0" w:color="auto"/>
        <w:right w:val="none" w:sz="0" w:space="0" w:color="auto"/>
      </w:divBdr>
    </w:div>
    <w:div w:id="977535301">
      <w:bodyDiv w:val="1"/>
      <w:marLeft w:val="0"/>
      <w:marRight w:val="0"/>
      <w:marTop w:val="0"/>
      <w:marBottom w:val="0"/>
      <w:divBdr>
        <w:top w:val="none" w:sz="0" w:space="0" w:color="auto"/>
        <w:left w:val="none" w:sz="0" w:space="0" w:color="auto"/>
        <w:bottom w:val="none" w:sz="0" w:space="0" w:color="auto"/>
        <w:right w:val="none" w:sz="0" w:space="0" w:color="auto"/>
      </w:divBdr>
      <w:divsChild>
        <w:div w:id="646978997">
          <w:marLeft w:val="0"/>
          <w:marRight w:val="0"/>
          <w:marTop w:val="0"/>
          <w:marBottom w:val="0"/>
          <w:divBdr>
            <w:top w:val="none" w:sz="0" w:space="0" w:color="auto"/>
            <w:left w:val="none" w:sz="0" w:space="0" w:color="auto"/>
            <w:bottom w:val="none" w:sz="0" w:space="0" w:color="auto"/>
            <w:right w:val="none" w:sz="0" w:space="0" w:color="auto"/>
          </w:divBdr>
          <w:divsChild>
            <w:div w:id="1909532175">
              <w:marLeft w:val="0"/>
              <w:marRight w:val="0"/>
              <w:marTop w:val="0"/>
              <w:marBottom w:val="0"/>
              <w:divBdr>
                <w:top w:val="none" w:sz="0" w:space="0" w:color="auto"/>
                <w:left w:val="none" w:sz="0" w:space="0" w:color="auto"/>
                <w:bottom w:val="none" w:sz="0" w:space="0" w:color="auto"/>
                <w:right w:val="none" w:sz="0" w:space="0" w:color="auto"/>
              </w:divBdr>
              <w:divsChild>
                <w:div w:id="161004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88663">
      <w:bodyDiv w:val="1"/>
      <w:marLeft w:val="0"/>
      <w:marRight w:val="0"/>
      <w:marTop w:val="0"/>
      <w:marBottom w:val="0"/>
      <w:divBdr>
        <w:top w:val="none" w:sz="0" w:space="0" w:color="auto"/>
        <w:left w:val="none" w:sz="0" w:space="0" w:color="auto"/>
        <w:bottom w:val="none" w:sz="0" w:space="0" w:color="auto"/>
        <w:right w:val="none" w:sz="0" w:space="0" w:color="auto"/>
      </w:divBdr>
      <w:divsChild>
        <w:div w:id="747002134">
          <w:marLeft w:val="0"/>
          <w:marRight w:val="0"/>
          <w:marTop w:val="0"/>
          <w:marBottom w:val="0"/>
          <w:divBdr>
            <w:top w:val="none" w:sz="0" w:space="0" w:color="auto"/>
            <w:left w:val="none" w:sz="0" w:space="0" w:color="auto"/>
            <w:bottom w:val="none" w:sz="0" w:space="0" w:color="auto"/>
            <w:right w:val="none" w:sz="0" w:space="0" w:color="auto"/>
          </w:divBdr>
          <w:divsChild>
            <w:div w:id="1394045738">
              <w:marLeft w:val="0"/>
              <w:marRight w:val="0"/>
              <w:marTop w:val="0"/>
              <w:marBottom w:val="0"/>
              <w:divBdr>
                <w:top w:val="none" w:sz="0" w:space="0" w:color="auto"/>
                <w:left w:val="none" w:sz="0" w:space="0" w:color="auto"/>
                <w:bottom w:val="none" w:sz="0" w:space="0" w:color="auto"/>
                <w:right w:val="none" w:sz="0" w:space="0" w:color="auto"/>
              </w:divBdr>
              <w:divsChild>
                <w:div w:id="157011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065954">
      <w:bodyDiv w:val="1"/>
      <w:marLeft w:val="0"/>
      <w:marRight w:val="0"/>
      <w:marTop w:val="0"/>
      <w:marBottom w:val="0"/>
      <w:divBdr>
        <w:top w:val="none" w:sz="0" w:space="0" w:color="auto"/>
        <w:left w:val="none" w:sz="0" w:space="0" w:color="auto"/>
        <w:bottom w:val="none" w:sz="0" w:space="0" w:color="auto"/>
        <w:right w:val="none" w:sz="0" w:space="0" w:color="auto"/>
      </w:divBdr>
      <w:divsChild>
        <w:div w:id="312294358">
          <w:marLeft w:val="1166"/>
          <w:marRight w:val="0"/>
          <w:marTop w:val="0"/>
          <w:marBottom w:val="0"/>
          <w:divBdr>
            <w:top w:val="none" w:sz="0" w:space="0" w:color="auto"/>
            <w:left w:val="none" w:sz="0" w:space="0" w:color="auto"/>
            <w:bottom w:val="none" w:sz="0" w:space="0" w:color="auto"/>
            <w:right w:val="none" w:sz="0" w:space="0" w:color="auto"/>
          </w:divBdr>
        </w:div>
        <w:div w:id="598027680">
          <w:marLeft w:val="547"/>
          <w:marRight w:val="0"/>
          <w:marTop w:val="0"/>
          <w:marBottom w:val="0"/>
          <w:divBdr>
            <w:top w:val="none" w:sz="0" w:space="0" w:color="auto"/>
            <w:left w:val="none" w:sz="0" w:space="0" w:color="auto"/>
            <w:bottom w:val="none" w:sz="0" w:space="0" w:color="auto"/>
            <w:right w:val="none" w:sz="0" w:space="0" w:color="auto"/>
          </w:divBdr>
        </w:div>
        <w:div w:id="677543131">
          <w:marLeft w:val="1166"/>
          <w:marRight w:val="0"/>
          <w:marTop w:val="0"/>
          <w:marBottom w:val="0"/>
          <w:divBdr>
            <w:top w:val="none" w:sz="0" w:space="0" w:color="auto"/>
            <w:left w:val="none" w:sz="0" w:space="0" w:color="auto"/>
            <w:bottom w:val="none" w:sz="0" w:space="0" w:color="auto"/>
            <w:right w:val="none" w:sz="0" w:space="0" w:color="auto"/>
          </w:divBdr>
        </w:div>
        <w:div w:id="1089619010">
          <w:marLeft w:val="547"/>
          <w:marRight w:val="0"/>
          <w:marTop w:val="0"/>
          <w:marBottom w:val="0"/>
          <w:divBdr>
            <w:top w:val="none" w:sz="0" w:space="0" w:color="auto"/>
            <w:left w:val="none" w:sz="0" w:space="0" w:color="auto"/>
            <w:bottom w:val="none" w:sz="0" w:space="0" w:color="auto"/>
            <w:right w:val="none" w:sz="0" w:space="0" w:color="auto"/>
          </w:divBdr>
        </w:div>
        <w:div w:id="1415473711">
          <w:marLeft w:val="547"/>
          <w:marRight w:val="0"/>
          <w:marTop w:val="0"/>
          <w:marBottom w:val="0"/>
          <w:divBdr>
            <w:top w:val="none" w:sz="0" w:space="0" w:color="auto"/>
            <w:left w:val="none" w:sz="0" w:space="0" w:color="auto"/>
            <w:bottom w:val="none" w:sz="0" w:space="0" w:color="auto"/>
            <w:right w:val="none" w:sz="0" w:space="0" w:color="auto"/>
          </w:divBdr>
        </w:div>
      </w:divsChild>
    </w:div>
    <w:div w:id="1016269215">
      <w:bodyDiv w:val="1"/>
      <w:marLeft w:val="0"/>
      <w:marRight w:val="0"/>
      <w:marTop w:val="0"/>
      <w:marBottom w:val="0"/>
      <w:divBdr>
        <w:top w:val="none" w:sz="0" w:space="0" w:color="auto"/>
        <w:left w:val="none" w:sz="0" w:space="0" w:color="auto"/>
        <w:bottom w:val="none" w:sz="0" w:space="0" w:color="auto"/>
        <w:right w:val="none" w:sz="0" w:space="0" w:color="auto"/>
      </w:divBdr>
      <w:divsChild>
        <w:div w:id="598483969">
          <w:marLeft w:val="0"/>
          <w:marRight w:val="0"/>
          <w:marTop w:val="0"/>
          <w:marBottom w:val="0"/>
          <w:divBdr>
            <w:top w:val="none" w:sz="0" w:space="0" w:color="auto"/>
            <w:left w:val="none" w:sz="0" w:space="0" w:color="auto"/>
            <w:bottom w:val="none" w:sz="0" w:space="0" w:color="auto"/>
            <w:right w:val="none" w:sz="0" w:space="0" w:color="auto"/>
          </w:divBdr>
          <w:divsChild>
            <w:div w:id="442069698">
              <w:marLeft w:val="0"/>
              <w:marRight w:val="0"/>
              <w:marTop w:val="0"/>
              <w:marBottom w:val="0"/>
              <w:divBdr>
                <w:top w:val="none" w:sz="0" w:space="0" w:color="auto"/>
                <w:left w:val="none" w:sz="0" w:space="0" w:color="auto"/>
                <w:bottom w:val="none" w:sz="0" w:space="0" w:color="auto"/>
                <w:right w:val="none" w:sz="0" w:space="0" w:color="auto"/>
              </w:divBdr>
              <w:divsChild>
                <w:div w:id="102702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5836">
      <w:bodyDiv w:val="1"/>
      <w:marLeft w:val="0"/>
      <w:marRight w:val="0"/>
      <w:marTop w:val="0"/>
      <w:marBottom w:val="0"/>
      <w:divBdr>
        <w:top w:val="none" w:sz="0" w:space="0" w:color="auto"/>
        <w:left w:val="none" w:sz="0" w:space="0" w:color="auto"/>
        <w:bottom w:val="none" w:sz="0" w:space="0" w:color="auto"/>
        <w:right w:val="none" w:sz="0" w:space="0" w:color="auto"/>
      </w:divBdr>
    </w:div>
    <w:div w:id="1095976021">
      <w:bodyDiv w:val="1"/>
      <w:marLeft w:val="0"/>
      <w:marRight w:val="0"/>
      <w:marTop w:val="0"/>
      <w:marBottom w:val="0"/>
      <w:divBdr>
        <w:top w:val="none" w:sz="0" w:space="0" w:color="auto"/>
        <w:left w:val="none" w:sz="0" w:space="0" w:color="auto"/>
        <w:bottom w:val="none" w:sz="0" w:space="0" w:color="auto"/>
        <w:right w:val="none" w:sz="0" w:space="0" w:color="auto"/>
      </w:divBdr>
      <w:divsChild>
        <w:div w:id="547574348">
          <w:marLeft w:val="0"/>
          <w:marRight w:val="0"/>
          <w:marTop w:val="0"/>
          <w:marBottom w:val="0"/>
          <w:divBdr>
            <w:top w:val="none" w:sz="0" w:space="0" w:color="auto"/>
            <w:left w:val="none" w:sz="0" w:space="0" w:color="auto"/>
            <w:bottom w:val="none" w:sz="0" w:space="0" w:color="auto"/>
            <w:right w:val="none" w:sz="0" w:space="0" w:color="auto"/>
          </w:divBdr>
          <w:divsChild>
            <w:div w:id="1059550641">
              <w:marLeft w:val="0"/>
              <w:marRight w:val="0"/>
              <w:marTop w:val="0"/>
              <w:marBottom w:val="0"/>
              <w:divBdr>
                <w:top w:val="none" w:sz="0" w:space="0" w:color="auto"/>
                <w:left w:val="none" w:sz="0" w:space="0" w:color="auto"/>
                <w:bottom w:val="none" w:sz="0" w:space="0" w:color="auto"/>
                <w:right w:val="none" w:sz="0" w:space="0" w:color="auto"/>
              </w:divBdr>
              <w:divsChild>
                <w:div w:id="55400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811348">
      <w:bodyDiv w:val="1"/>
      <w:marLeft w:val="0"/>
      <w:marRight w:val="0"/>
      <w:marTop w:val="0"/>
      <w:marBottom w:val="0"/>
      <w:divBdr>
        <w:top w:val="none" w:sz="0" w:space="0" w:color="auto"/>
        <w:left w:val="none" w:sz="0" w:space="0" w:color="auto"/>
        <w:bottom w:val="none" w:sz="0" w:space="0" w:color="auto"/>
        <w:right w:val="none" w:sz="0" w:space="0" w:color="auto"/>
      </w:divBdr>
    </w:div>
    <w:div w:id="1109741333">
      <w:bodyDiv w:val="1"/>
      <w:marLeft w:val="0"/>
      <w:marRight w:val="0"/>
      <w:marTop w:val="0"/>
      <w:marBottom w:val="0"/>
      <w:divBdr>
        <w:top w:val="none" w:sz="0" w:space="0" w:color="auto"/>
        <w:left w:val="none" w:sz="0" w:space="0" w:color="auto"/>
        <w:bottom w:val="none" w:sz="0" w:space="0" w:color="auto"/>
        <w:right w:val="none" w:sz="0" w:space="0" w:color="auto"/>
      </w:divBdr>
    </w:div>
    <w:div w:id="1122385758">
      <w:bodyDiv w:val="1"/>
      <w:marLeft w:val="0"/>
      <w:marRight w:val="0"/>
      <w:marTop w:val="0"/>
      <w:marBottom w:val="0"/>
      <w:divBdr>
        <w:top w:val="none" w:sz="0" w:space="0" w:color="auto"/>
        <w:left w:val="none" w:sz="0" w:space="0" w:color="auto"/>
        <w:bottom w:val="none" w:sz="0" w:space="0" w:color="auto"/>
        <w:right w:val="none" w:sz="0" w:space="0" w:color="auto"/>
      </w:divBdr>
    </w:div>
    <w:div w:id="1130516398">
      <w:bodyDiv w:val="1"/>
      <w:marLeft w:val="0"/>
      <w:marRight w:val="0"/>
      <w:marTop w:val="0"/>
      <w:marBottom w:val="0"/>
      <w:divBdr>
        <w:top w:val="none" w:sz="0" w:space="0" w:color="auto"/>
        <w:left w:val="none" w:sz="0" w:space="0" w:color="auto"/>
        <w:bottom w:val="none" w:sz="0" w:space="0" w:color="auto"/>
        <w:right w:val="none" w:sz="0" w:space="0" w:color="auto"/>
      </w:divBdr>
      <w:divsChild>
        <w:div w:id="891844828">
          <w:marLeft w:val="0"/>
          <w:marRight w:val="0"/>
          <w:marTop w:val="0"/>
          <w:marBottom w:val="0"/>
          <w:divBdr>
            <w:top w:val="none" w:sz="0" w:space="0" w:color="auto"/>
            <w:left w:val="none" w:sz="0" w:space="0" w:color="auto"/>
            <w:bottom w:val="none" w:sz="0" w:space="0" w:color="auto"/>
            <w:right w:val="none" w:sz="0" w:space="0" w:color="auto"/>
          </w:divBdr>
          <w:divsChild>
            <w:div w:id="553322204">
              <w:marLeft w:val="0"/>
              <w:marRight w:val="0"/>
              <w:marTop w:val="0"/>
              <w:marBottom w:val="0"/>
              <w:divBdr>
                <w:top w:val="none" w:sz="0" w:space="0" w:color="auto"/>
                <w:left w:val="none" w:sz="0" w:space="0" w:color="auto"/>
                <w:bottom w:val="none" w:sz="0" w:space="0" w:color="auto"/>
                <w:right w:val="none" w:sz="0" w:space="0" w:color="auto"/>
              </w:divBdr>
              <w:divsChild>
                <w:div w:id="60719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129412">
      <w:bodyDiv w:val="1"/>
      <w:marLeft w:val="0"/>
      <w:marRight w:val="0"/>
      <w:marTop w:val="0"/>
      <w:marBottom w:val="0"/>
      <w:divBdr>
        <w:top w:val="none" w:sz="0" w:space="0" w:color="auto"/>
        <w:left w:val="none" w:sz="0" w:space="0" w:color="auto"/>
        <w:bottom w:val="none" w:sz="0" w:space="0" w:color="auto"/>
        <w:right w:val="none" w:sz="0" w:space="0" w:color="auto"/>
      </w:divBdr>
    </w:div>
    <w:div w:id="1156147972">
      <w:bodyDiv w:val="1"/>
      <w:marLeft w:val="0"/>
      <w:marRight w:val="0"/>
      <w:marTop w:val="0"/>
      <w:marBottom w:val="0"/>
      <w:divBdr>
        <w:top w:val="none" w:sz="0" w:space="0" w:color="auto"/>
        <w:left w:val="none" w:sz="0" w:space="0" w:color="auto"/>
        <w:bottom w:val="none" w:sz="0" w:space="0" w:color="auto"/>
        <w:right w:val="none" w:sz="0" w:space="0" w:color="auto"/>
      </w:divBdr>
      <w:divsChild>
        <w:div w:id="14621076">
          <w:marLeft w:val="0"/>
          <w:marRight w:val="0"/>
          <w:marTop w:val="0"/>
          <w:marBottom w:val="0"/>
          <w:divBdr>
            <w:top w:val="none" w:sz="0" w:space="0" w:color="auto"/>
            <w:left w:val="none" w:sz="0" w:space="0" w:color="auto"/>
            <w:bottom w:val="none" w:sz="0" w:space="0" w:color="auto"/>
            <w:right w:val="none" w:sz="0" w:space="0" w:color="auto"/>
          </w:divBdr>
          <w:divsChild>
            <w:div w:id="1947342266">
              <w:marLeft w:val="0"/>
              <w:marRight w:val="0"/>
              <w:marTop w:val="0"/>
              <w:marBottom w:val="0"/>
              <w:divBdr>
                <w:top w:val="none" w:sz="0" w:space="0" w:color="auto"/>
                <w:left w:val="none" w:sz="0" w:space="0" w:color="auto"/>
                <w:bottom w:val="none" w:sz="0" w:space="0" w:color="auto"/>
                <w:right w:val="none" w:sz="0" w:space="0" w:color="auto"/>
              </w:divBdr>
              <w:divsChild>
                <w:div w:id="172911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72654">
      <w:bodyDiv w:val="1"/>
      <w:marLeft w:val="0"/>
      <w:marRight w:val="0"/>
      <w:marTop w:val="0"/>
      <w:marBottom w:val="0"/>
      <w:divBdr>
        <w:top w:val="none" w:sz="0" w:space="0" w:color="auto"/>
        <w:left w:val="none" w:sz="0" w:space="0" w:color="auto"/>
        <w:bottom w:val="none" w:sz="0" w:space="0" w:color="auto"/>
        <w:right w:val="none" w:sz="0" w:space="0" w:color="auto"/>
      </w:divBdr>
      <w:divsChild>
        <w:div w:id="800420223">
          <w:marLeft w:val="0"/>
          <w:marRight w:val="0"/>
          <w:marTop w:val="0"/>
          <w:marBottom w:val="0"/>
          <w:divBdr>
            <w:top w:val="none" w:sz="0" w:space="0" w:color="auto"/>
            <w:left w:val="none" w:sz="0" w:space="0" w:color="auto"/>
            <w:bottom w:val="none" w:sz="0" w:space="0" w:color="auto"/>
            <w:right w:val="none" w:sz="0" w:space="0" w:color="auto"/>
          </w:divBdr>
          <w:divsChild>
            <w:div w:id="1575508516">
              <w:marLeft w:val="0"/>
              <w:marRight w:val="0"/>
              <w:marTop w:val="0"/>
              <w:marBottom w:val="0"/>
              <w:divBdr>
                <w:top w:val="none" w:sz="0" w:space="0" w:color="auto"/>
                <w:left w:val="none" w:sz="0" w:space="0" w:color="auto"/>
                <w:bottom w:val="none" w:sz="0" w:space="0" w:color="auto"/>
                <w:right w:val="none" w:sz="0" w:space="0" w:color="auto"/>
              </w:divBdr>
              <w:divsChild>
                <w:div w:id="43255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98104">
      <w:bodyDiv w:val="1"/>
      <w:marLeft w:val="0"/>
      <w:marRight w:val="0"/>
      <w:marTop w:val="0"/>
      <w:marBottom w:val="0"/>
      <w:divBdr>
        <w:top w:val="none" w:sz="0" w:space="0" w:color="auto"/>
        <w:left w:val="none" w:sz="0" w:space="0" w:color="auto"/>
        <w:bottom w:val="none" w:sz="0" w:space="0" w:color="auto"/>
        <w:right w:val="none" w:sz="0" w:space="0" w:color="auto"/>
      </w:divBdr>
      <w:divsChild>
        <w:div w:id="642350364">
          <w:marLeft w:val="0"/>
          <w:marRight w:val="0"/>
          <w:marTop w:val="0"/>
          <w:marBottom w:val="0"/>
          <w:divBdr>
            <w:top w:val="none" w:sz="0" w:space="0" w:color="auto"/>
            <w:left w:val="none" w:sz="0" w:space="0" w:color="auto"/>
            <w:bottom w:val="none" w:sz="0" w:space="0" w:color="auto"/>
            <w:right w:val="none" w:sz="0" w:space="0" w:color="auto"/>
          </w:divBdr>
          <w:divsChild>
            <w:div w:id="1107698354">
              <w:marLeft w:val="0"/>
              <w:marRight w:val="0"/>
              <w:marTop w:val="0"/>
              <w:marBottom w:val="0"/>
              <w:divBdr>
                <w:top w:val="none" w:sz="0" w:space="0" w:color="auto"/>
                <w:left w:val="none" w:sz="0" w:space="0" w:color="auto"/>
                <w:bottom w:val="none" w:sz="0" w:space="0" w:color="auto"/>
                <w:right w:val="none" w:sz="0" w:space="0" w:color="auto"/>
              </w:divBdr>
              <w:divsChild>
                <w:div w:id="114045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858285">
      <w:bodyDiv w:val="1"/>
      <w:marLeft w:val="0"/>
      <w:marRight w:val="0"/>
      <w:marTop w:val="0"/>
      <w:marBottom w:val="0"/>
      <w:divBdr>
        <w:top w:val="none" w:sz="0" w:space="0" w:color="auto"/>
        <w:left w:val="none" w:sz="0" w:space="0" w:color="auto"/>
        <w:bottom w:val="none" w:sz="0" w:space="0" w:color="auto"/>
        <w:right w:val="none" w:sz="0" w:space="0" w:color="auto"/>
      </w:divBdr>
      <w:divsChild>
        <w:div w:id="987169320">
          <w:marLeft w:val="0"/>
          <w:marRight w:val="0"/>
          <w:marTop w:val="0"/>
          <w:marBottom w:val="0"/>
          <w:divBdr>
            <w:top w:val="none" w:sz="0" w:space="0" w:color="auto"/>
            <w:left w:val="none" w:sz="0" w:space="0" w:color="auto"/>
            <w:bottom w:val="none" w:sz="0" w:space="0" w:color="auto"/>
            <w:right w:val="none" w:sz="0" w:space="0" w:color="auto"/>
          </w:divBdr>
          <w:divsChild>
            <w:div w:id="1912156055">
              <w:marLeft w:val="0"/>
              <w:marRight w:val="0"/>
              <w:marTop w:val="0"/>
              <w:marBottom w:val="0"/>
              <w:divBdr>
                <w:top w:val="none" w:sz="0" w:space="0" w:color="auto"/>
                <w:left w:val="none" w:sz="0" w:space="0" w:color="auto"/>
                <w:bottom w:val="none" w:sz="0" w:space="0" w:color="auto"/>
                <w:right w:val="none" w:sz="0" w:space="0" w:color="auto"/>
              </w:divBdr>
              <w:divsChild>
                <w:div w:id="7347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996006">
      <w:bodyDiv w:val="1"/>
      <w:marLeft w:val="0"/>
      <w:marRight w:val="0"/>
      <w:marTop w:val="0"/>
      <w:marBottom w:val="0"/>
      <w:divBdr>
        <w:top w:val="none" w:sz="0" w:space="0" w:color="auto"/>
        <w:left w:val="none" w:sz="0" w:space="0" w:color="auto"/>
        <w:bottom w:val="none" w:sz="0" w:space="0" w:color="auto"/>
        <w:right w:val="none" w:sz="0" w:space="0" w:color="auto"/>
      </w:divBdr>
      <w:divsChild>
        <w:div w:id="827667932">
          <w:marLeft w:val="0"/>
          <w:marRight w:val="0"/>
          <w:marTop w:val="0"/>
          <w:marBottom w:val="0"/>
          <w:divBdr>
            <w:top w:val="none" w:sz="0" w:space="0" w:color="auto"/>
            <w:left w:val="none" w:sz="0" w:space="0" w:color="auto"/>
            <w:bottom w:val="none" w:sz="0" w:space="0" w:color="auto"/>
            <w:right w:val="none" w:sz="0" w:space="0" w:color="auto"/>
          </w:divBdr>
          <w:divsChild>
            <w:div w:id="296684473">
              <w:marLeft w:val="0"/>
              <w:marRight w:val="0"/>
              <w:marTop w:val="0"/>
              <w:marBottom w:val="0"/>
              <w:divBdr>
                <w:top w:val="none" w:sz="0" w:space="0" w:color="auto"/>
                <w:left w:val="none" w:sz="0" w:space="0" w:color="auto"/>
                <w:bottom w:val="none" w:sz="0" w:space="0" w:color="auto"/>
                <w:right w:val="none" w:sz="0" w:space="0" w:color="auto"/>
              </w:divBdr>
              <w:divsChild>
                <w:div w:id="31912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586761">
      <w:bodyDiv w:val="1"/>
      <w:marLeft w:val="0"/>
      <w:marRight w:val="0"/>
      <w:marTop w:val="0"/>
      <w:marBottom w:val="0"/>
      <w:divBdr>
        <w:top w:val="none" w:sz="0" w:space="0" w:color="auto"/>
        <w:left w:val="none" w:sz="0" w:space="0" w:color="auto"/>
        <w:bottom w:val="none" w:sz="0" w:space="0" w:color="auto"/>
        <w:right w:val="none" w:sz="0" w:space="0" w:color="auto"/>
      </w:divBdr>
      <w:divsChild>
        <w:div w:id="1998801543">
          <w:marLeft w:val="0"/>
          <w:marRight w:val="0"/>
          <w:marTop w:val="0"/>
          <w:marBottom w:val="0"/>
          <w:divBdr>
            <w:top w:val="none" w:sz="0" w:space="0" w:color="auto"/>
            <w:left w:val="none" w:sz="0" w:space="0" w:color="auto"/>
            <w:bottom w:val="none" w:sz="0" w:space="0" w:color="auto"/>
            <w:right w:val="none" w:sz="0" w:space="0" w:color="auto"/>
          </w:divBdr>
          <w:divsChild>
            <w:div w:id="1932741847">
              <w:marLeft w:val="0"/>
              <w:marRight w:val="0"/>
              <w:marTop w:val="0"/>
              <w:marBottom w:val="0"/>
              <w:divBdr>
                <w:top w:val="none" w:sz="0" w:space="0" w:color="auto"/>
                <w:left w:val="none" w:sz="0" w:space="0" w:color="auto"/>
                <w:bottom w:val="none" w:sz="0" w:space="0" w:color="auto"/>
                <w:right w:val="none" w:sz="0" w:space="0" w:color="auto"/>
              </w:divBdr>
              <w:divsChild>
                <w:div w:id="1770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72370">
      <w:bodyDiv w:val="1"/>
      <w:marLeft w:val="0"/>
      <w:marRight w:val="0"/>
      <w:marTop w:val="0"/>
      <w:marBottom w:val="0"/>
      <w:divBdr>
        <w:top w:val="none" w:sz="0" w:space="0" w:color="auto"/>
        <w:left w:val="none" w:sz="0" w:space="0" w:color="auto"/>
        <w:bottom w:val="none" w:sz="0" w:space="0" w:color="auto"/>
        <w:right w:val="none" w:sz="0" w:space="0" w:color="auto"/>
      </w:divBdr>
      <w:divsChild>
        <w:div w:id="804006373">
          <w:marLeft w:val="0"/>
          <w:marRight w:val="0"/>
          <w:marTop w:val="0"/>
          <w:marBottom w:val="0"/>
          <w:divBdr>
            <w:top w:val="none" w:sz="0" w:space="0" w:color="auto"/>
            <w:left w:val="none" w:sz="0" w:space="0" w:color="auto"/>
            <w:bottom w:val="none" w:sz="0" w:space="0" w:color="auto"/>
            <w:right w:val="none" w:sz="0" w:space="0" w:color="auto"/>
          </w:divBdr>
          <w:divsChild>
            <w:div w:id="818768498">
              <w:marLeft w:val="0"/>
              <w:marRight w:val="0"/>
              <w:marTop w:val="0"/>
              <w:marBottom w:val="0"/>
              <w:divBdr>
                <w:top w:val="none" w:sz="0" w:space="0" w:color="auto"/>
                <w:left w:val="none" w:sz="0" w:space="0" w:color="auto"/>
                <w:bottom w:val="none" w:sz="0" w:space="0" w:color="auto"/>
                <w:right w:val="none" w:sz="0" w:space="0" w:color="auto"/>
              </w:divBdr>
              <w:divsChild>
                <w:div w:id="102243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81095">
      <w:bodyDiv w:val="1"/>
      <w:marLeft w:val="0"/>
      <w:marRight w:val="0"/>
      <w:marTop w:val="0"/>
      <w:marBottom w:val="0"/>
      <w:divBdr>
        <w:top w:val="none" w:sz="0" w:space="0" w:color="auto"/>
        <w:left w:val="none" w:sz="0" w:space="0" w:color="auto"/>
        <w:bottom w:val="none" w:sz="0" w:space="0" w:color="auto"/>
        <w:right w:val="none" w:sz="0" w:space="0" w:color="auto"/>
      </w:divBdr>
      <w:divsChild>
        <w:div w:id="1890409374">
          <w:marLeft w:val="0"/>
          <w:marRight w:val="0"/>
          <w:marTop w:val="0"/>
          <w:marBottom w:val="0"/>
          <w:divBdr>
            <w:top w:val="none" w:sz="0" w:space="0" w:color="auto"/>
            <w:left w:val="none" w:sz="0" w:space="0" w:color="auto"/>
            <w:bottom w:val="none" w:sz="0" w:space="0" w:color="auto"/>
            <w:right w:val="none" w:sz="0" w:space="0" w:color="auto"/>
          </w:divBdr>
          <w:divsChild>
            <w:div w:id="1400788938">
              <w:marLeft w:val="0"/>
              <w:marRight w:val="0"/>
              <w:marTop w:val="0"/>
              <w:marBottom w:val="0"/>
              <w:divBdr>
                <w:top w:val="none" w:sz="0" w:space="0" w:color="auto"/>
                <w:left w:val="none" w:sz="0" w:space="0" w:color="auto"/>
                <w:bottom w:val="none" w:sz="0" w:space="0" w:color="auto"/>
                <w:right w:val="none" w:sz="0" w:space="0" w:color="auto"/>
              </w:divBdr>
              <w:divsChild>
                <w:div w:id="76017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277090">
      <w:bodyDiv w:val="1"/>
      <w:marLeft w:val="0"/>
      <w:marRight w:val="0"/>
      <w:marTop w:val="0"/>
      <w:marBottom w:val="0"/>
      <w:divBdr>
        <w:top w:val="none" w:sz="0" w:space="0" w:color="auto"/>
        <w:left w:val="none" w:sz="0" w:space="0" w:color="auto"/>
        <w:bottom w:val="none" w:sz="0" w:space="0" w:color="auto"/>
        <w:right w:val="none" w:sz="0" w:space="0" w:color="auto"/>
      </w:divBdr>
      <w:divsChild>
        <w:div w:id="1900704508">
          <w:marLeft w:val="0"/>
          <w:marRight w:val="0"/>
          <w:marTop w:val="0"/>
          <w:marBottom w:val="0"/>
          <w:divBdr>
            <w:top w:val="none" w:sz="0" w:space="0" w:color="auto"/>
            <w:left w:val="none" w:sz="0" w:space="0" w:color="auto"/>
            <w:bottom w:val="none" w:sz="0" w:space="0" w:color="auto"/>
            <w:right w:val="none" w:sz="0" w:space="0" w:color="auto"/>
          </w:divBdr>
          <w:divsChild>
            <w:div w:id="2119712612">
              <w:marLeft w:val="0"/>
              <w:marRight w:val="0"/>
              <w:marTop w:val="0"/>
              <w:marBottom w:val="0"/>
              <w:divBdr>
                <w:top w:val="none" w:sz="0" w:space="0" w:color="auto"/>
                <w:left w:val="none" w:sz="0" w:space="0" w:color="auto"/>
                <w:bottom w:val="none" w:sz="0" w:space="0" w:color="auto"/>
                <w:right w:val="none" w:sz="0" w:space="0" w:color="auto"/>
              </w:divBdr>
              <w:divsChild>
                <w:div w:id="171403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0837">
      <w:bodyDiv w:val="1"/>
      <w:marLeft w:val="0"/>
      <w:marRight w:val="0"/>
      <w:marTop w:val="0"/>
      <w:marBottom w:val="0"/>
      <w:divBdr>
        <w:top w:val="none" w:sz="0" w:space="0" w:color="auto"/>
        <w:left w:val="none" w:sz="0" w:space="0" w:color="auto"/>
        <w:bottom w:val="none" w:sz="0" w:space="0" w:color="auto"/>
        <w:right w:val="none" w:sz="0" w:space="0" w:color="auto"/>
      </w:divBdr>
    </w:div>
    <w:div w:id="1330864883">
      <w:bodyDiv w:val="1"/>
      <w:marLeft w:val="0"/>
      <w:marRight w:val="0"/>
      <w:marTop w:val="0"/>
      <w:marBottom w:val="0"/>
      <w:divBdr>
        <w:top w:val="none" w:sz="0" w:space="0" w:color="auto"/>
        <w:left w:val="none" w:sz="0" w:space="0" w:color="auto"/>
        <w:bottom w:val="none" w:sz="0" w:space="0" w:color="auto"/>
        <w:right w:val="none" w:sz="0" w:space="0" w:color="auto"/>
      </w:divBdr>
    </w:div>
    <w:div w:id="1333097121">
      <w:bodyDiv w:val="1"/>
      <w:marLeft w:val="0"/>
      <w:marRight w:val="0"/>
      <w:marTop w:val="0"/>
      <w:marBottom w:val="0"/>
      <w:divBdr>
        <w:top w:val="none" w:sz="0" w:space="0" w:color="auto"/>
        <w:left w:val="none" w:sz="0" w:space="0" w:color="auto"/>
        <w:bottom w:val="none" w:sz="0" w:space="0" w:color="auto"/>
        <w:right w:val="none" w:sz="0" w:space="0" w:color="auto"/>
      </w:divBdr>
    </w:div>
    <w:div w:id="1335566800">
      <w:bodyDiv w:val="1"/>
      <w:marLeft w:val="0"/>
      <w:marRight w:val="0"/>
      <w:marTop w:val="0"/>
      <w:marBottom w:val="0"/>
      <w:divBdr>
        <w:top w:val="none" w:sz="0" w:space="0" w:color="auto"/>
        <w:left w:val="none" w:sz="0" w:space="0" w:color="auto"/>
        <w:bottom w:val="none" w:sz="0" w:space="0" w:color="auto"/>
        <w:right w:val="none" w:sz="0" w:space="0" w:color="auto"/>
      </w:divBdr>
      <w:divsChild>
        <w:div w:id="833956519">
          <w:marLeft w:val="0"/>
          <w:marRight w:val="0"/>
          <w:marTop w:val="0"/>
          <w:marBottom w:val="0"/>
          <w:divBdr>
            <w:top w:val="none" w:sz="0" w:space="0" w:color="auto"/>
            <w:left w:val="none" w:sz="0" w:space="0" w:color="auto"/>
            <w:bottom w:val="none" w:sz="0" w:space="0" w:color="auto"/>
            <w:right w:val="none" w:sz="0" w:space="0" w:color="auto"/>
          </w:divBdr>
          <w:divsChild>
            <w:div w:id="1073116440">
              <w:marLeft w:val="0"/>
              <w:marRight w:val="0"/>
              <w:marTop w:val="0"/>
              <w:marBottom w:val="0"/>
              <w:divBdr>
                <w:top w:val="none" w:sz="0" w:space="0" w:color="auto"/>
                <w:left w:val="none" w:sz="0" w:space="0" w:color="auto"/>
                <w:bottom w:val="none" w:sz="0" w:space="0" w:color="auto"/>
                <w:right w:val="none" w:sz="0" w:space="0" w:color="auto"/>
              </w:divBdr>
              <w:divsChild>
                <w:div w:id="1828086532">
                  <w:marLeft w:val="0"/>
                  <w:marRight w:val="0"/>
                  <w:marTop w:val="0"/>
                  <w:marBottom w:val="0"/>
                  <w:divBdr>
                    <w:top w:val="none" w:sz="0" w:space="0" w:color="auto"/>
                    <w:left w:val="none" w:sz="0" w:space="0" w:color="auto"/>
                    <w:bottom w:val="none" w:sz="0" w:space="0" w:color="auto"/>
                    <w:right w:val="none" w:sz="0" w:space="0" w:color="auto"/>
                  </w:divBdr>
                  <w:divsChild>
                    <w:div w:id="683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963333">
      <w:bodyDiv w:val="1"/>
      <w:marLeft w:val="0"/>
      <w:marRight w:val="0"/>
      <w:marTop w:val="0"/>
      <w:marBottom w:val="0"/>
      <w:divBdr>
        <w:top w:val="none" w:sz="0" w:space="0" w:color="auto"/>
        <w:left w:val="none" w:sz="0" w:space="0" w:color="auto"/>
        <w:bottom w:val="none" w:sz="0" w:space="0" w:color="auto"/>
        <w:right w:val="none" w:sz="0" w:space="0" w:color="auto"/>
      </w:divBdr>
      <w:divsChild>
        <w:div w:id="1006638147">
          <w:marLeft w:val="0"/>
          <w:marRight w:val="0"/>
          <w:marTop w:val="0"/>
          <w:marBottom w:val="0"/>
          <w:divBdr>
            <w:top w:val="none" w:sz="0" w:space="0" w:color="auto"/>
            <w:left w:val="none" w:sz="0" w:space="0" w:color="auto"/>
            <w:bottom w:val="none" w:sz="0" w:space="0" w:color="auto"/>
            <w:right w:val="none" w:sz="0" w:space="0" w:color="auto"/>
          </w:divBdr>
          <w:divsChild>
            <w:div w:id="332269894">
              <w:marLeft w:val="0"/>
              <w:marRight w:val="0"/>
              <w:marTop w:val="0"/>
              <w:marBottom w:val="0"/>
              <w:divBdr>
                <w:top w:val="none" w:sz="0" w:space="0" w:color="auto"/>
                <w:left w:val="none" w:sz="0" w:space="0" w:color="auto"/>
                <w:bottom w:val="none" w:sz="0" w:space="0" w:color="auto"/>
                <w:right w:val="none" w:sz="0" w:space="0" w:color="auto"/>
              </w:divBdr>
              <w:divsChild>
                <w:div w:id="144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604032">
      <w:bodyDiv w:val="1"/>
      <w:marLeft w:val="0"/>
      <w:marRight w:val="0"/>
      <w:marTop w:val="0"/>
      <w:marBottom w:val="0"/>
      <w:divBdr>
        <w:top w:val="none" w:sz="0" w:space="0" w:color="auto"/>
        <w:left w:val="none" w:sz="0" w:space="0" w:color="auto"/>
        <w:bottom w:val="none" w:sz="0" w:space="0" w:color="auto"/>
        <w:right w:val="none" w:sz="0" w:space="0" w:color="auto"/>
      </w:divBdr>
      <w:divsChild>
        <w:div w:id="1671981829">
          <w:marLeft w:val="0"/>
          <w:marRight w:val="0"/>
          <w:marTop w:val="0"/>
          <w:marBottom w:val="0"/>
          <w:divBdr>
            <w:top w:val="none" w:sz="0" w:space="0" w:color="auto"/>
            <w:left w:val="none" w:sz="0" w:space="0" w:color="auto"/>
            <w:bottom w:val="none" w:sz="0" w:space="0" w:color="auto"/>
            <w:right w:val="none" w:sz="0" w:space="0" w:color="auto"/>
          </w:divBdr>
          <w:divsChild>
            <w:div w:id="66726961">
              <w:marLeft w:val="0"/>
              <w:marRight w:val="0"/>
              <w:marTop w:val="0"/>
              <w:marBottom w:val="0"/>
              <w:divBdr>
                <w:top w:val="none" w:sz="0" w:space="0" w:color="auto"/>
                <w:left w:val="none" w:sz="0" w:space="0" w:color="auto"/>
                <w:bottom w:val="none" w:sz="0" w:space="0" w:color="auto"/>
                <w:right w:val="none" w:sz="0" w:space="0" w:color="auto"/>
              </w:divBdr>
              <w:divsChild>
                <w:div w:id="18995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037249">
      <w:bodyDiv w:val="1"/>
      <w:marLeft w:val="0"/>
      <w:marRight w:val="0"/>
      <w:marTop w:val="0"/>
      <w:marBottom w:val="0"/>
      <w:divBdr>
        <w:top w:val="none" w:sz="0" w:space="0" w:color="auto"/>
        <w:left w:val="none" w:sz="0" w:space="0" w:color="auto"/>
        <w:bottom w:val="none" w:sz="0" w:space="0" w:color="auto"/>
        <w:right w:val="none" w:sz="0" w:space="0" w:color="auto"/>
      </w:divBdr>
    </w:div>
    <w:div w:id="1377318439">
      <w:bodyDiv w:val="1"/>
      <w:marLeft w:val="0"/>
      <w:marRight w:val="0"/>
      <w:marTop w:val="0"/>
      <w:marBottom w:val="0"/>
      <w:divBdr>
        <w:top w:val="none" w:sz="0" w:space="0" w:color="auto"/>
        <w:left w:val="none" w:sz="0" w:space="0" w:color="auto"/>
        <w:bottom w:val="none" w:sz="0" w:space="0" w:color="auto"/>
        <w:right w:val="none" w:sz="0" w:space="0" w:color="auto"/>
      </w:divBdr>
      <w:divsChild>
        <w:div w:id="1919364217">
          <w:marLeft w:val="0"/>
          <w:marRight w:val="0"/>
          <w:marTop w:val="0"/>
          <w:marBottom w:val="0"/>
          <w:divBdr>
            <w:top w:val="none" w:sz="0" w:space="0" w:color="auto"/>
            <w:left w:val="none" w:sz="0" w:space="0" w:color="auto"/>
            <w:bottom w:val="none" w:sz="0" w:space="0" w:color="auto"/>
            <w:right w:val="none" w:sz="0" w:space="0" w:color="auto"/>
          </w:divBdr>
          <w:divsChild>
            <w:div w:id="87895861">
              <w:marLeft w:val="0"/>
              <w:marRight w:val="0"/>
              <w:marTop w:val="0"/>
              <w:marBottom w:val="0"/>
              <w:divBdr>
                <w:top w:val="none" w:sz="0" w:space="0" w:color="auto"/>
                <w:left w:val="none" w:sz="0" w:space="0" w:color="auto"/>
                <w:bottom w:val="none" w:sz="0" w:space="0" w:color="auto"/>
                <w:right w:val="none" w:sz="0" w:space="0" w:color="auto"/>
              </w:divBdr>
            </w:div>
            <w:div w:id="331686721">
              <w:marLeft w:val="0"/>
              <w:marRight w:val="0"/>
              <w:marTop w:val="0"/>
              <w:marBottom w:val="0"/>
              <w:divBdr>
                <w:top w:val="none" w:sz="0" w:space="0" w:color="auto"/>
                <w:left w:val="none" w:sz="0" w:space="0" w:color="auto"/>
                <w:bottom w:val="none" w:sz="0" w:space="0" w:color="auto"/>
                <w:right w:val="none" w:sz="0" w:space="0" w:color="auto"/>
              </w:divBdr>
            </w:div>
            <w:div w:id="439836891">
              <w:marLeft w:val="0"/>
              <w:marRight w:val="0"/>
              <w:marTop w:val="0"/>
              <w:marBottom w:val="0"/>
              <w:divBdr>
                <w:top w:val="none" w:sz="0" w:space="0" w:color="auto"/>
                <w:left w:val="none" w:sz="0" w:space="0" w:color="auto"/>
                <w:bottom w:val="none" w:sz="0" w:space="0" w:color="auto"/>
                <w:right w:val="none" w:sz="0" w:space="0" w:color="auto"/>
              </w:divBdr>
            </w:div>
            <w:div w:id="795682425">
              <w:marLeft w:val="0"/>
              <w:marRight w:val="0"/>
              <w:marTop w:val="0"/>
              <w:marBottom w:val="0"/>
              <w:divBdr>
                <w:top w:val="none" w:sz="0" w:space="0" w:color="auto"/>
                <w:left w:val="none" w:sz="0" w:space="0" w:color="auto"/>
                <w:bottom w:val="none" w:sz="0" w:space="0" w:color="auto"/>
                <w:right w:val="none" w:sz="0" w:space="0" w:color="auto"/>
              </w:divBdr>
            </w:div>
            <w:div w:id="928199076">
              <w:marLeft w:val="0"/>
              <w:marRight w:val="0"/>
              <w:marTop w:val="0"/>
              <w:marBottom w:val="0"/>
              <w:divBdr>
                <w:top w:val="none" w:sz="0" w:space="0" w:color="auto"/>
                <w:left w:val="none" w:sz="0" w:space="0" w:color="auto"/>
                <w:bottom w:val="none" w:sz="0" w:space="0" w:color="auto"/>
                <w:right w:val="none" w:sz="0" w:space="0" w:color="auto"/>
              </w:divBdr>
            </w:div>
            <w:div w:id="1753624617">
              <w:marLeft w:val="0"/>
              <w:marRight w:val="0"/>
              <w:marTop w:val="0"/>
              <w:marBottom w:val="0"/>
              <w:divBdr>
                <w:top w:val="none" w:sz="0" w:space="0" w:color="auto"/>
                <w:left w:val="none" w:sz="0" w:space="0" w:color="auto"/>
                <w:bottom w:val="none" w:sz="0" w:space="0" w:color="auto"/>
                <w:right w:val="none" w:sz="0" w:space="0" w:color="auto"/>
              </w:divBdr>
            </w:div>
            <w:div w:id="19835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6081">
      <w:bodyDiv w:val="1"/>
      <w:marLeft w:val="0"/>
      <w:marRight w:val="0"/>
      <w:marTop w:val="0"/>
      <w:marBottom w:val="0"/>
      <w:divBdr>
        <w:top w:val="none" w:sz="0" w:space="0" w:color="auto"/>
        <w:left w:val="none" w:sz="0" w:space="0" w:color="auto"/>
        <w:bottom w:val="none" w:sz="0" w:space="0" w:color="auto"/>
        <w:right w:val="none" w:sz="0" w:space="0" w:color="auto"/>
      </w:divBdr>
      <w:divsChild>
        <w:div w:id="1586648215">
          <w:marLeft w:val="0"/>
          <w:marRight w:val="0"/>
          <w:marTop w:val="0"/>
          <w:marBottom w:val="0"/>
          <w:divBdr>
            <w:top w:val="none" w:sz="0" w:space="0" w:color="auto"/>
            <w:left w:val="none" w:sz="0" w:space="0" w:color="auto"/>
            <w:bottom w:val="none" w:sz="0" w:space="0" w:color="auto"/>
            <w:right w:val="none" w:sz="0" w:space="0" w:color="auto"/>
          </w:divBdr>
          <w:divsChild>
            <w:div w:id="1819221046">
              <w:marLeft w:val="0"/>
              <w:marRight w:val="0"/>
              <w:marTop w:val="0"/>
              <w:marBottom w:val="0"/>
              <w:divBdr>
                <w:top w:val="none" w:sz="0" w:space="0" w:color="auto"/>
                <w:left w:val="none" w:sz="0" w:space="0" w:color="auto"/>
                <w:bottom w:val="none" w:sz="0" w:space="0" w:color="auto"/>
                <w:right w:val="none" w:sz="0" w:space="0" w:color="auto"/>
              </w:divBdr>
              <w:divsChild>
                <w:div w:id="18394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763883">
      <w:bodyDiv w:val="1"/>
      <w:marLeft w:val="0"/>
      <w:marRight w:val="0"/>
      <w:marTop w:val="0"/>
      <w:marBottom w:val="0"/>
      <w:divBdr>
        <w:top w:val="none" w:sz="0" w:space="0" w:color="auto"/>
        <w:left w:val="none" w:sz="0" w:space="0" w:color="auto"/>
        <w:bottom w:val="none" w:sz="0" w:space="0" w:color="auto"/>
        <w:right w:val="none" w:sz="0" w:space="0" w:color="auto"/>
      </w:divBdr>
      <w:divsChild>
        <w:div w:id="113716019">
          <w:marLeft w:val="0"/>
          <w:marRight w:val="0"/>
          <w:marTop w:val="0"/>
          <w:marBottom w:val="0"/>
          <w:divBdr>
            <w:top w:val="none" w:sz="0" w:space="0" w:color="auto"/>
            <w:left w:val="none" w:sz="0" w:space="0" w:color="auto"/>
            <w:bottom w:val="none" w:sz="0" w:space="0" w:color="auto"/>
            <w:right w:val="none" w:sz="0" w:space="0" w:color="auto"/>
          </w:divBdr>
          <w:divsChild>
            <w:div w:id="1251232877">
              <w:marLeft w:val="0"/>
              <w:marRight w:val="0"/>
              <w:marTop w:val="0"/>
              <w:marBottom w:val="0"/>
              <w:divBdr>
                <w:top w:val="none" w:sz="0" w:space="0" w:color="auto"/>
                <w:left w:val="none" w:sz="0" w:space="0" w:color="auto"/>
                <w:bottom w:val="none" w:sz="0" w:space="0" w:color="auto"/>
                <w:right w:val="none" w:sz="0" w:space="0" w:color="auto"/>
              </w:divBdr>
              <w:divsChild>
                <w:div w:id="196433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28028">
      <w:bodyDiv w:val="1"/>
      <w:marLeft w:val="0"/>
      <w:marRight w:val="0"/>
      <w:marTop w:val="0"/>
      <w:marBottom w:val="0"/>
      <w:divBdr>
        <w:top w:val="none" w:sz="0" w:space="0" w:color="auto"/>
        <w:left w:val="none" w:sz="0" w:space="0" w:color="auto"/>
        <w:bottom w:val="none" w:sz="0" w:space="0" w:color="auto"/>
        <w:right w:val="none" w:sz="0" w:space="0" w:color="auto"/>
      </w:divBdr>
      <w:divsChild>
        <w:div w:id="1543977880">
          <w:marLeft w:val="0"/>
          <w:marRight w:val="0"/>
          <w:marTop w:val="0"/>
          <w:marBottom w:val="0"/>
          <w:divBdr>
            <w:top w:val="none" w:sz="0" w:space="0" w:color="auto"/>
            <w:left w:val="none" w:sz="0" w:space="0" w:color="auto"/>
            <w:bottom w:val="none" w:sz="0" w:space="0" w:color="auto"/>
            <w:right w:val="none" w:sz="0" w:space="0" w:color="auto"/>
          </w:divBdr>
          <w:divsChild>
            <w:div w:id="684477634">
              <w:marLeft w:val="0"/>
              <w:marRight w:val="0"/>
              <w:marTop w:val="0"/>
              <w:marBottom w:val="0"/>
              <w:divBdr>
                <w:top w:val="none" w:sz="0" w:space="0" w:color="auto"/>
                <w:left w:val="none" w:sz="0" w:space="0" w:color="auto"/>
                <w:bottom w:val="none" w:sz="0" w:space="0" w:color="auto"/>
                <w:right w:val="none" w:sz="0" w:space="0" w:color="auto"/>
              </w:divBdr>
              <w:divsChild>
                <w:div w:id="82786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549636">
      <w:bodyDiv w:val="1"/>
      <w:marLeft w:val="0"/>
      <w:marRight w:val="0"/>
      <w:marTop w:val="0"/>
      <w:marBottom w:val="0"/>
      <w:divBdr>
        <w:top w:val="none" w:sz="0" w:space="0" w:color="auto"/>
        <w:left w:val="none" w:sz="0" w:space="0" w:color="auto"/>
        <w:bottom w:val="none" w:sz="0" w:space="0" w:color="auto"/>
        <w:right w:val="none" w:sz="0" w:space="0" w:color="auto"/>
      </w:divBdr>
    </w:div>
    <w:div w:id="1483741696">
      <w:bodyDiv w:val="1"/>
      <w:marLeft w:val="0"/>
      <w:marRight w:val="0"/>
      <w:marTop w:val="0"/>
      <w:marBottom w:val="0"/>
      <w:divBdr>
        <w:top w:val="none" w:sz="0" w:space="0" w:color="auto"/>
        <w:left w:val="none" w:sz="0" w:space="0" w:color="auto"/>
        <w:bottom w:val="none" w:sz="0" w:space="0" w:color="auto"/>
        <w:right w:val="none" w:sz="0" w:space="0" w:color="auto"/>
      </w:divBdr>
      <w:divsChild>
        <w:div w:id="1140734532">
          <w:marLeft w:val="0"/>
          <w:marRight w:val="0"/>
          <w:marTop w:val="0"/>
          <w:marBottom w:val="0"/>
          <w:divBdr>
            <w:top w:val="none" w:sz="0" w:space="0" w:color="auto"/>
            <w:left w:val="none" w:sz="0" w:space="0" w:color="auto"/>
            <w:bottom w:val="none" w:sz="0" w:space="0" w:color="auto"/>
            <w:right w:val="none" w:sz="0" w:space="0" w:color="auto"/>
          </w:divBdr>
          <w:divsChild>
            <w:div w:id="1075667439">
              <w:marLeft w:val="0"/>
              <w:marRight w:val="0"/>
              <w:marTop w:val="0"/>
              <w:marBottom w:val="0"/>
              <w:divBdr>
                <w:top w:val="none" w:sz="0" w:space="0" w:color="auto"/>
                <w:left w:val="none" w:sz="0" w:space="0" w:color="auto"/>
                <w:bottom w:val="none" w:sz="0" w:space="0" w:color="auto"/>
                <w:right w:val="none" w:sz="0" w:space="0" w:color="auto"/>
              </w:divBdr>
              <w:divsChild>
                <w:div w:id="56449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19642">
      <w:bodyDiv w:val="1"/>
      <w:marLeft w:val="0"/>
      <w:marRight w:val="0"/>
      <w:marTop w:val="0"/>
      <w:marBottom w:val="0"/>
      <w:divBdr>
        <w:top w:val="none" w:sz="0" w:space="0" w:color="auto"/>
        <w:left w:val="none" w:sz="0" w:space="0" w:color="auto"/>
        <w:bottom w:val="none" w:sz="0" w:space="0" w:color="auto"/>
        <w:right w:val="none" w:sz="0" w:space="0" w:color="auto"/>
      </w:divBdr>
      <w:divsChild>
        <w:div w:id="1549756976">
          <w:marLeft w:val="0"/>
          <w:marRight w:val="0"/>
          <w:marTop w:val="0"/>
          <w:marBottom w:val="0"/>
          <w:divBdr>
            <w:top w:val="none" w:sz="0" w:space="0" w:color="auto"/>
            <w:left w:val="none" w:sz="0" w:space="0" w:color="auto"/>
            <w:bottom w:val="none" w:sz="0" w:space="0" w:color="auto"/>
            <w:right w:val="none" w:sz="0" w:space="0" w:color="auto"/>
          </w:divBdr>
          <w:divsChild>
            <w:div w:id="42101042">
              <w:marLeft w:val="0"/>
              <w:marRight w:val="0"/>
              <w:marTop w:val="0"/>
              <w:marBottom w:val="0"/>
              <w:divBdr>
                <w:top w:val="none" w:sz="0" w:space="0" w:color="auto"/>
                <w:left w:val="none" w:sz="0" w:space="0" w:color="auto"/>
                <w:bottom w:val="none" w:sz="0" w:space="0" w:color="auto"/>
                <w:right w:val="none" w:sz="0" w:space="0" w:color="auto"/>
              </w:divBdr>
              <w:divsChild>
                <w:div w:id="636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152863">
      <w:bodyDiv w:val="1"/>
      <w:marLeft w:val="0"/>
      <w:marRight w:val="0"/>
      <w:marTop w:val="0"/>
      <w:marBottom w:val="0"/>
      <w:divBdr>
        <w:top w:val="none" w:sz="0" w:space="0" w:color="auto"/>
        <w:left w:val="none" w:sz="0" w:space="0" w:color="auto"/>
        <w:bottom w:val="none" w:sz="0" w:space="0" w:color="auto"/>
        <w:right w:val="none" w:sz="0" w:space="0" w:color="auto"/>
      </w:divBdr>
    </w:div>
    <w:div w:id="1504010610">
      <w:bodyDiv w:val="1"/>
      <w:marLeft w:val="0"/>
      <w:marRight w:val="0"/>
      <w:marTop w:val="0"/>
      <w:marBottom w:val="0"/>
      <w:divBdr>
        <w:top w:val="none" w:sz="0" w:space="0" w:color="auto"/>
        <w:left w:val="none" w:sz="0" w:space="0" w:color="auto"/>
        <w:bottom w:val="none" w:sz="0" w:space="0" w:color="auto"/>
        <w:right w:val="none" w:sz="0" w:space="0" w:color="auto"/>
      </w:divBdr>
      <w:divsChild>
        <w:div w:id="177735993">
          <w:marLeft w:val="0"/>
          <w:marRight w:val="0"/>
          <w:marTop w:val="0"/>
          <w:marBottom w:val="0"/>
          <w:divBdr>
            <w:top w:val="none" w:sz="0" w:space="0" w:color="auto"/>
            <w:left w:val="none" w:sz="0" w:space="0" w:color="auto"/>
            <w:bottom w:val="none" w:sz="0" w:space="0" w:color="auto"/>
            <w:right w:val="none" w:sz="0" w:space="0" w:color="auto"/>
          </w:divBdr>
          <w:divsChild>
            <w:div w:id="452138116">
              <w:marLeft w:val="0"/>
              <w:marRight w:val="0"/>
              <w:marTop w:val="0"/>
              <w:marBottom w:val="0"/>
              <w:divBdr>
                <w:top w:val="none" w:sz="0" w:space="0" w:color="auto"/>
                <w:left w:val="none" w:sz="0" w:space="0" w:color="auto"/>
                <w:bottom w:val="none" w:sz="0" w:space="0" w:color="auto"/>
                <w:right w:val="none" w:sz="0" w:space="0" w:color="auto"/>
              </w:divBdr>
              <w:divsChild>
                <w:div w:id="9794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36870">
      <w:bodyDiv w:val="1"/>
      <w:marLeft w:val="0"/>
      <w:marRight w:val="0"/>
      <w:marTop w:val="0"/>
      <w:marBottom w:val="0"/>
      <w:divBdr>
        <w:top w:val="none" w:sz="0" w:space="0" w:color="auto"/>
        <w:left w:val="none" w:sz="0" w:space="0" w:color="auto"/>
        <w:bottom w:val="none" w:sz="0" w:space="0" w:color="auto"/>
        <w:right w:val="none" w:sz="0" w:space="0" w:color="auto"/>
      </w:divBdr>
      <w:divsChild>
        <w:div w:id="549538980">
          <w:marLeft w:val="0"/>
          <w:marRight w:val="0"/>
          <w:marTop w:val="0"/>
          <w:marBottom w:val="0"/>
          <w:divBdr>
            <w:top w:val="none" w:sz="0" w:space="0" w:color="auto"/>
            <w:left w:val="none" w:sz="0" w:space="0" w:color="auto"/>
            <w:bottom w:val="none" w:sz="0" w:space="0" w:color="auto"/>
            <w:right w:val="none" w:sz="0" w:space="0" w:color="auto"/>
          </w:divBdr>
          <w:divsChild>
            <w:div w:id="2142384622">
              <w:marLeft w:val="0"/>
              <w:marRight w:val="0"/>
              <w:marTop w:val="0"/>
              <w:marBottom w:val="0"/>
              <w:divBdr>
                <w:top w:val="none" w:sz="0" w:space="0" w:color="auto"/>
                <w:left w:val="none" w:sz="0" w:space="0" w:color="auto"/>
                <w:bottom w:val="none" w:sz="0" w:space="0" w:color="auto"/>
                <w:right w:val="none" w:sz="0" w:space="0" w:color="auto"/>
              </w:divBdr>
              <w:divsChild>
                <w:div w:id="21272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84470">
      <w:bodyDiv w:val="1"/>
      <w:marLeft w:val="0"/>
      <w:marRight w:val="0"/>
      <w:marTop w:val="0"/>
      <w:marBottom w:val="0"/>
      <w:divBdr>
        <w:top w:val="none" w:sz="0" w:space="0" w:color="auto"/>
        <w:left w:val="none" w:sz="0" w:space="0" w:color="auto"/>
        <w:bottom w:val="none" w:sz="0" w:space="0" w:color="auto"/>
        <w:right w:val="none" w:sz="0" w:space="0" w:color="auto"/>
      </w:divBdr>
      <w:divsChild>
        <w:div w:id="737633096">
          <w:marLeft w:val="0"/>
          <w:marRight w:val="0"/>
          <w:marTop w:val="0"/>
          <w:marBottom w:val="0"/>
          <w:divBdr>
            <w:top w:val="none" w:sz="0" w:space="0" w:color="auto"/>
            <w:left w:val="none" w:sz="0" w:space="0" w:color="auto"/>
            <w:bottom w:val="none" w:sz="0" w:space="0" w:color="auto"/>
            <w:right w:val="none" w:sz="0" w:space="0" w:color="auto"/>
          </w:divBdr>
          <w:divsChild>
            <w:div w:id="2019769476">
              <w:marLeft w:val="0"/>
              <w:marRight w:val="0"/>
              <w:marTop w:val="0"/>
              <w:marBottom w:val="0"/>
              <w:divBdr>
                <w:top w:val="none" w:sz="0" w:space="0" w:color="auto"/>
                <w:left w:val="none" w:sz="0" w:space="0" w:color="auto"/>
                <w:bottom w:val="none" w:sz="0" w:space="0" w:color="auto"/>
                <w:right w:val="none" w:sz="0" w:space="0" w:color="auto"/>
              </w:divBdr>
              <w:divsChild>
                <w:div w:id="27744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87142">
      <w:bodyDiv w:val="1"/>
      <w:marLeft w:val="0"/>
      <w:marRight w:val="0"/>
      <w:marTop w:val="0"/>
      <w:marBottom w:val="0"/>
      <w:divBdr>
        <w:top w:val="none" w:sz="0" w:space="0" w:color="auto"/>
        <w:left w:val="none" w:sz="0" w:space="0" w:color="auto"/>
        <w:bottom w:val="none" w:sz="0" w:space="0" w:color="auto"/>
        <w:right w:val="none" w:sz="0" w:space="0" w:color="auto"/>
      </w:divBdr>
    </w:div>
    <w:div w:id="1556501757">
      <w:bodyDiv w:val="1"/>
      <w:marLeft w:val="0"/>
      <w:marRight w:val="0"/>
      <w:marTop w:val="0"/>
      <w:marBottom w:val="0"/>
      <w:divBdr>
        <w:top w:val="none" w:sz="0" w:space="0" w:color="auto"/>
        <w:left w:val="none" w:sz="0" w:space="0" w:color="auto"/>
        <w:bottom w:val="none" w:sz="0" w:space="0" w:color="auto"/>
        <w:right w:val="none" w:sz="0" w:space="0" w:color="auto"/>
      </w:divBdr>
    </w:div>
    <w:div w:id="1569029064">
      <w:bodyDiv w:val="1"/>
      <w:marLeft w:val="0"/>
      <w:marRight w:val="0"/>
      <w:marTop w:val="0"/>
      <w:marBottom w:val="0"/>
      <w:divBdr>
        <w:top w:val="none" w:sz="0" w:space="0" w:color="auto"/>
        <w:left w:val="none" w:sz="0" w:space="0" w:color="auto"/>
        <w:bottom w:val="none" w:sz="0" w:space="0" w:color="auto"/>
        <w:right w:val="none" w:sz="0" w:space="0" w:color="auto"/>
      </w:divBdr>
    </w:div>
    <w:div w:id="1570843989">
      <w:bodyDiv w:val="1"/>
      <w:marLeft w:val="0"/>
      <w:marRight w:val="0"/>
      <w:marTop w:val="0"/>
      <w:marBottom w:val="0"/>
      <w:divBdr>
        <w:top w:val="none" w:sz="0" w:space="0" w:color="auto"/>
        <w:left w:val="none" w:sz="0" w:space="0" w:color="auto"/>
        <w:bottom w:val="none" w:sz="0" w:space="0" w:color="auto"/>
        <w:right w:val="none" w:sz="0" w:space="0" w:color="auto"/>
      </w:divBdr>
      <w:divsChild>
        <w:div w:id="588349431">
          <w:marLeft w:val="0"/>
          <w:marRight w:val="0"/>
          <w:marTop w:val="0"/>
          <w:marBottom w:val="0"/>
          <w:divBdr>
            <w:top w:val="none" w:sz="0" w:space="0" w:color="auto"/>
            <w:left w:val="none" w:sz="0" w:space="0" w:color="auto"/>
            <w:bottom w:val="none" w:sz="0" w:space="0" w:color="auto"/>
            <w:right w:val="none" w:sz="0" w:space="0" w:color="auto"/>
          </w:divBdr>
          <w:divsChild>
            <w:div w:id="1985155831">
              <w:marLeft w:val="0"/>
              <w:marRight w:val="0"/>
              <w:marTop w:val="0"/>
              <w:marBottom w:val="0"/>
              <w:divBdr>
                <w:top w:val="none" w:sz="0" w:space="0" w:color="auto"/>
                <w:left w:val="none" w:sz="0" w:space="0" w:color="auto"/>
                <w:bottom w:val="none" w:sz="0" w:space="0" w:color="auto"/>
                <w:right w:val="none" w:sz="0" w:space="0" w:color="auto"/>
              </w:divBdr>
              <w:divsChild>
                <w:div w:id="581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00757">
      <w:bodyDiv w:val="1"/>
      <w:marLeft w:val="0"/>
      <w:marRight w:val="0"/>
      <w:marTop w:val="0"/>
      <w:marBottom w:val="0"/>
      <w:divBdr>
        <w:top w:val="none" w:sz="0" w:space="0" w:color="auto"/>
        <w:left w:val="none" w:sz="0" w:space="0" w:color="auto"/>
        <w:bottom w:val="none" w:sz="0" w:space="0" w:color="auto"/>
        <w:right w:val="none" w:sz="0" w:space="0" w:color="auto"/>
      </w:divBdr>
    </w:div>
    <w:div w:id="1580165396">
      <w:bodyDiv w:val="1"/>
      <w:marLeft w:val="0"/>
      <w:marRight w:val="0"/>
      <w:marTop w:val="0"/>
      <w:marBottom w:val="0"/>
      <w:divBdr>
        <w:top w:val="none" w:sz="0" w:space="0" w:color="auto"/>
        <w:left w:val="none" w:sz="0" w:space="0" w:color="auto"/>
        <w:bottom w:val="none" w:sz="0" w:space="0" w:color="auto"/>
        <w:right w:val="none" w:sz="0" w:space="0" w:color="auto"/>
      </w:divBdr>
    </w:div>
    <w:div w:id="1586301043">
      <w:bodyDiv w:val="1"/>
      <w:marLeft w:val="0"/>
      <w:marRight w:val="0"/>
      <w:marTop w:val="0"/>
      <w:marBottom w:val="0"/>
      <w:divBdr>
        <w:top w:val="none" w:sz="0" w:space="0" w:color="auto"/>
        <w:left w:val="none" w:sz="0" w:space="0" w:color="auto"/>
        <w:bottom w:val="none" w:sz="0" w:space="0" w:color="auto"/>
        <w:right w:val="none" w:sz="0" w:space="0" w:color="auto"/>
      </w:divBdr>
      <w:divsChild>
        <w:div w:id="239558308">
          <w:marLeft w:val="547"/>
          <w:marRight w:val="0"/>
          <w:marTop w:val="0"/>
          <w:marBottom w:val="0"/>
          <w:divBdr>
            <w:top w:val="none" w:sz="0" w:space="0" w:color="auto"/>
            <w:left w:val="none" w:sz="0" w:space="0" w:color="auto"/>
            <w:bottom w:val="none" w:sz="0" w:space="0" w:color="auto"/>
            <w:right w:val="none" w:sz="0" w:space="0" w:color="auto"/>
          </w:divBdr>
        </w:div>
        <w:div w:id="461928460">
          <w:marLeft w:val="547"/>
          <w:marRight w:val="0"/>
          <w:marTop w:val="0"/>
          <w:marBottom w:val="0"/>
          <w:divBdr>
            <w:top w:val="none" w:sz="0" w:space="0" w:color="auto"/>
            <w:left w:val="none" w:sz="0" w:space="0" w:color="auto"/>
            <w:bottom w:val="none" w:sz="0" w:space="0" w:color="auto"/>
            <w:right w:val="none" w:sz="0" w:space="0" w:color="auto"/>
          </w:divBdr>
        </w:div>
        <w:div w:id="667710790">
          <w:marLeft w:val="547"/>
          <w:marRight w:val="0"/>
          <w:marTop w:val="0"/>
          <w:marBottom w:val="0"/>
          <w:divBdr>
            <w:top w:val="none" w:sz="0" w:space="0" w:color="auto"/>
            <w:left w:val="none" w:sz="0" w:space="0" w:color="auto"/>
            <w:bottom w:val="none" w:sz="0" w:space="0" w:color="auto"/>
            <w:right w:val="none" w:sz="0" w:space="0" w:color="auto"/>
          </w:divBdr>
        </w:div>
        <w:div w:id="907687011">
          <w:marLeft w:val="547"/>
          <w:marRight w:val="0"/>
          <w:marTop w:val="0"/>
          <w:marBottom w:val="0"/>
          <w:divBdr>
            <w:top w:val="none" w:sz="0" w:space="0" w:color="auto"/>
            <w:left w:val="none" w:sz="0" w:space="0" w:color="auto"/>
            <w:bottom w:val="none" w:sz="0" w:space="0" w:color="auto"/>
            <w:right w:val="none" w:sz="0" w:space="0" w:color="auto"/>
          </w:divBdr>
        </w:div>
        <w:div w:id="1203665914">
          <w:marLeft w:val="547"/>
          <w:marRight w:val="0"/>
          <w:marTop w:val="0"/>
          <w:marBottom w:val="0"/>
          <w:divBdr>
            <w:top w:val="none" w:sz="0" w:space="0" w:color="auto"/>
            <w:left w:val="none" w:sz="0" w:space="0" w:color="auto"/>
            <w:bottom w:val="none" w:sz="0" w:space="0" w:color="auto"/>
            <w:right w:val="none" w:sz="0" w:space="0" w:color="auto"/>
          </w:divBdr>
        </w:div>
      </w:divsChild>
    </w:div>
    <w:div w:id="1590500894">
      <w:bodyDiv w:val="1"/>
      <w:marLeft w:val="0"/>
      <w:marRight w:val="0"/>
      <w:marTop w:val="0"/>
      <w:marBottom w:val="0"/>
      <w:divBdr>
        <w:top w:val="none" w:sz="0" w:space="0" w:color="auto"/>
        <w:left w:val="none" w:sz="0" w:space="0" w:color="auto"/>
        <w:bottom w:val="none" w:sz="0" w:space="0" w:color="auto"/>
        <w:right w:val="none" w:sz="0" w:space="0" w:color="auto"/>
      </w:divBdr>
      <w:divsChild>
        <w:div w:id="199906309">
          <w:marLeft w:val="0"/>
          <w:marRight w:val="0"/>
          <w:marTop w:val="0"/>
          <w:marBottom w:val="0"/>
          <w:divBdr>
            <w:top w:val="none" w:sz="0" w:space="0" w:color="auto"/>
            <w:left w:val="none" w:sz="0" w:space="0" w:color="auto"/>
            <w:bottom w:val="none" w:sz="0" w:space="0" w:color="auto"/>
            <w:right w:val="none" w:sz="0" w:space="0" w:color="auto"/>
          </w:divBdr>
          <w:divsChild>
            <w:div w:id="2037658388">
              <w:marLeft w:val="0"/>
              <w:marRight w:val="0"/>
              <w:marTop w:val="0"/>
              <w:marBottom w:val="0"/>
              <w:divBdr>
                <w:top w:val="none" w:sz="0" w:space="0" w:color="auto"/>
                <w:left w:val="none" w:sz="0" w:space="0" w:color="auto"/>
                <w:bottom w:val="none" w:sz="0" w:space="0" w:color="auto"/>
                <w:right w:val="none" w:sz="0" w:space="0" w:color="auto"/>
              </w:divBdr>
              <w:divsChild>
                <w:div w:id="3452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27108">
      <w:bodyDiv w:val="1"/>
      <w:marLeft w:val="0"/>
      <w:marRight w:val="0"/>
      <w:marTop w:val="0"/>
      <w:marBottom w:val="0"/>
      <w:divBdr>
        <w:top w:val="none" w:sz="0" w:space="0" w:color="auto"/>
        <w:left w:val="none" w:sz="0" w:space="0" w:color="auto"/>
        <w:bottom w:val="none" w:sz="0" w:space="0" w:color="auto"/>
        <w:right w:val="none" w:sz="0" w:space="0" w:color="auto"/>
      </w:divBdr>
    </w:div>
    <w:div w:id="1664894731">
      <w:bodyDiv w:val="1"/>
      <w:marLeft w:val="0"/>
      <w:marRight w:val="0"/>
      <w:marTop w:val="0"/>
      <w:marBottom w:val="0"/>
      <w:divBdr>
        <w:top w:val="none" w:sz="0" w:space="0" w:color="auto"/>
        <w:left w:val="none" w:sz="0" w:space="0" w:color="auto"/>
        <w:bottom w:val="none" w:sz="0" w:space="0" w:color="auto"/>
        <w:right w:val="none" w:sz="0" w:space="0" w:color="auto"/>
      </w:divBdr>
      <w:divsChild>
        <w:div w:id="998919249">
          <w:marLeft w:val="0"/>
          <w:marRight w:val="0"/>
          <w:marTop w:val="0"/>
          <w:marBottom w:val="0"/>
          <w:divBdr>
            <w:top w:val="none" w:sz="0" w:space="0" w:color="auto"/>
            <w:left w:val="none" w:sz="0" w:space="0" w:color="auto"/>
            <w:bottom w:val="none" w:sz="0" w:space="0" w:color="auto"/>
            <w:right w:val="none" w:sz="0" w:space="0" w:color="auto"/>
          </w:divBdr>
          <w:divsChild>
            <w:div w:id="1571228968">
              <w:marLeft w:val="0"/>
              <w:marRight w:val="0"/>
              <w:marTop w:val="0"/>
              <w:marBottom w:val="0"/>
              <w:divBdr>
                <w:top w:val="none" w:sz="0" w:space="0" w:color="auto"/>
                <w:left w:val="none" w:sz="0" w:space="0" w:color="auto"/>
                <w:bottom w:val="none" w:sz="0" w:space="0" w:color="auto"/>
                <w:right w:val="none" w:sz="0" w:space="0" w:color="auto"/>
              </w:divBdr>
              <w:divsChild>
                <w:div w:id="102729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84020">
      <w:bodyDiv w:val="1"/>
      <w:marLeft w:val="0"/>
      <w:marRight w:val="0"/>
      <w:marTop w:val="0"/>
      <w:marBottom w:val="0"/>
      <w:divBdr>
        <w:top w:val="none" w:sz="0" w:space="0" w:color="auto"/>
        <w:left w:val="none" w:sz="0" w:space="0" w:color="auto"/>
        <w:bottom w:val="none" w:sz="0" w:space="0" w:color="auto"/>
        <w:right w:val="none" w:sz="0" w:space="0" w:color="auto"/>
      </w:divBdr>
      <w:divsChild>
        <w:div w:id="299579275">
          <w:marLeft w:val="0"/>
          <w:marRight w:val="0"/>
          <w:marTop w:val="0"/>
          <w:marBottom w:val="0"/>
          <w:divBdr>
            <w:top w:val="none" w:sz="0" w:space="0" w:color="auto"/>
            <w:left w:val="none" w:sz="0" w:space="0" w:color="auto"/>
            <w:bottom w:val="none" w:sz="0" w:space="0" w:color="auto"/>
            <w:right w:val="none" w:sz="0" w:space="0" w:color="auto"/>
          </w:divBdr>
        </w:div>
        <w:div w:id="1464078120">
          <w:marLeft w:val="0"/>
          <w:marRight w:val="0"/>
          <w:marTop w:val="0"/>
          <w:marBottom w:val="0"/>
          <w:divBdr>
            <w:top w:val="none" w:sz="0" w:space="0" w:color="auto"/>
            <w:left w:val="none" w:sz="0" w:space="0" w:color="auto"/>
            <w:bottom w:val="none" w:sz="0" w:space="0" w:color="auto"/>
            <w:right w:val="none" w:sz="0" w:space="0" w:color="auto"/>
          </w:divBdr>
        </w:div>
        <w:div w:id="1578245152">
          <w:marLeft w:val="0"/>
          <w:marRight w:val="0"/>
          <w:marTop w:val="0"/>
          <w:marBottom w:val="0"/>
          <w:divBdr>
            <w:top w:val="none" w:sz="0" w:space="0" w:color="auto"/>
            <w:left w:val="none" w:sz="0" w:space="0" w:color="auto"/>
            <w:bottom w:val="none" w:sz="0" w:space="0" w:color="auto"/>
            <w:right w:val="none" w:sz="0" w:space="0" w:color="auto"/>
          </w:divBdr>
        </w:div>
        <w:div w:id="1620606194">
          <w:marLeft w:val="0"/>
          <w:marRight w:val="0"/>
          <w:marTop w:val="0"/>
          <w:marBottom w:val="0"/>
          <w:divBdr>
            <w:top w:val="none" w:sz="0" w:space="0" w:color="auto"/>
            <w:left w:val="none" w:sz="0" w:space="0" w:color="auto"/>
            <w:bottom w:val="none" w:sz="0" w:space="0" w:color="auto"/>
            <w:right w:val="none" w:sz="0" w:space="0" w:color="auto"/>
          </w:divBdr>
        </w:div>
        <w:div w:id="1896965534">
          <w:marLeft w:val="0"/>
          <w:marRight w:val="0"/>
          <w:marTop w:val="0"/>
          <w:marBottom w:val="0"/>
          <w:divBdr>
            <w:top w:val="none" w:sz="0" w:space="0" w:color="auto"/>
            <w:left w:val="none" w:sz="0" w:space="0" w:color="auto"/>
            <w:bottom w:val="none" w:sz="0" w:space="0" w:color="auto"/>
            <w:right w:val="none" w:sz="0" w:space="0" w:color="auto"/>
          </w:divBdr>
        </w:div>
        <w:div w:id="1913198189">
          <w:marLeft w:val="0"/>
          <w:marRight w:val="0"/>
          <w:marTop w:val="0"/>
          <w:marBottom w:val="0"/>
          <w:divBdr>
            <w:top w:val="none" w:sz="0" w:space="0" w:color="auto"/>
            <w:left w:val="none" w:sz="0" w:space="0" w:color="auto"/>
            <w:bottom w:val="none" w:sz="0" w:space="0" w:color="auto"/>
            <w:right w:val="none" w:sz="0" w:space="0" w:color="auto"/>
          </w:divBdr>
        </w:div>
        <w:div w:id="2132165189">
          <w:marLeft w:val="0"/>
          <w:marRight w:val="0"/>
          <w:marTop w:val="0"/>
          <w:marBottom w:val="0"/>
          <w:divBdr>
            <w:top w:val="none" w:sz="0" w:space="0" w:color="auto"/>
            <w:left w:val="none" w:sz="0" w:space="0" w:color="auto"/>
            <w:bottom w:val="none" w:sz="0" w:space="0" w:color="auto"/>
            <w:right w:val="none" w:sz="0" w:space="0" w:color="auto"/>
          </w:divBdr>
        </w:div>
      </w:divsChild>
    </w:div>
    <w:div w:id="1686320107">
      <w:bodyDiv w:val="1"/>
      <w:marLeft w:val="0"/>
      <w:marRight w:val="0"/>
      <w:marTop w:val="0"/>
      <w:marBottom w:val="0"/>
      <w:divBdr>
        <w:top w:val="none" w:sz="0" w:space="0" w:color="auto"/>
        <w:left w:val="none" w:sz="0" w:space="0" w:color="auto"/>
        <w:bottom w:val="none" w:sz="0" w:space="0" w:color="auto"/>
        <w:right w:val="none" w:sz="0" w:space="0" w:color="auto"/>
      </w:divBdr>
    </w:div>
    <w:div w:id="1691881905">
      <w:bodyDiv w:val="1"/>
      <w:marLeft w:val="0"/>
      <w:marRight w:val="0"/>
      <w:marTop w:val="0"/>
      <w:marBottom w:val="0"/>
      <w:divBdr>
        <w:top w:val="none" w:sz="0" w:space="0" w:color="auto"/>
        <w:left w:val="none" w:sz="0" w:space="0" w:color="auto"/>
        <w:bottom w:val="none" w:sz="0" w:space="0" w:color="auto"/>
        <w:right w:val="none" w:sz="0" w:space="0" w:color="auto"/>
      </w:divBdr>
    </w:div>
    <w:div w:id="1703019089">
      <w:bodyDiv w:val="1"/>
      <w:marLeft w:val="0"/>
      <w:marRight w:val="0"/>
      <w:marTop w:val="0"/>
      <w:marBottom w:val="0"/>
      <w:divBdr>
        <w:top w:val="none" w:sz="0" w:space="0" w:color="auto"/>
        <w:left w:val="none" w:sz="0" w:space="0" w:color="auto"/>
        <w:bottom w:val="none" w:sz="0" w:space="0" w:color="auto"/>
        <w:right w:val="none" w:sz="0" w:space="0" w:color="auto"/>
      </w:divBdr>
      <w:divsChild>
        <w:div w:id="163669929">
          <w:marLeft w:val="0"/>
          <w:marRight w:val="0"/>
          <w:marTop w:val="0"/>
          <w:marBottom w:val="0"/>
          <w:divBdr>
            <w:top w:val="none" w:sz="0" w:space="0" w:color="auto"/>
            <w:left w:val="none" w:sz="0" w:space="0" w:color="auto"/>
            <w:bottom w:val="none" w:sz="0" w:space="0" w:color="auto"/>
            <w:right w:val="none" w:sz="0" w:space="0" w:color="auto"/>
          </w:divBdr>
        </w:div>
        <w:div w:id="255986372">
          <w:marLeft w:val="0"/>
          <w:marRight w:val="0"/>
          <w:marTop w:val="0"/>
          <w:marBottom w:val="0"/>
          <w:divBdr>
            <w:top w:val="none" w:sz="0" w:space="0" w:color="auto"/>
            <w:left w:val="none" w:sz="0" w:space="0" w:color="auto"/>
            <w:bottom w:val="none" w:sz="0" w:space="0" w:color="auto"/>
            <w:right w:val="none" w:sz="0" w:space="0" w:color="auto"/>
          </w:divBdr>
        </w:div>
        <w:div w:id="478114484">
          <w:marLeft w:val="0"/>
          <w:marRight w:val="0"/>
          <w:marTop w:val="0"/>
          <w:marBottom w:val="0"/>
          <w:divBdr>
            <w:top w:val="none" w:sz="0" w:space="0" w:color="auto"/>
            <w:left w:val="none" w:sz="0" w:space="0" w:color="auto"/>
            <w:bottom w:val="none" w:sz="0" w:space="0" w:color="auto"/>
            <w:right w:val="none" w:sz="0" w:space="0" w:color="auto"/>
          </w:divBdr>
        </w:div>
        <w:div w:id="538785418">
          <w:marLeft w:val="0"/>
          <w:marRight w:val="0"/>
          <w:marTop w:val="0"/>
          <w:marBottom w:val="0"/>
          <w:divBdr>
            <w:top w:val="none" w:sz="0" w:space="0" w:color="auto"/>
            <w:left w:val="none" w:sz="0" w:space="0" w:color="auto"/>
            <w:bottom w:val="none" w:sz="0" w:space="0" w:color="auto"/>
            <w:right w:val="none" w:sz="0" w:space="0" w:color="auto"/>
          </w:divBdr>
        </w:div>
        <w:div w:id="868221195">
          <w:marLeft w:val="0"/>
          <w:marRight w:val="0"/>
          <w:marTop w:val="0"/>
          <w:marBottom w:val="0"/>
          <w:divBdr>
            <w:top w:val="none" w:sz="0" w:space="0" w:color="auto"/>
            <w:left w:val="none" w:sz="0" w:space="0" w:color="auto"/>
            <w:bottom w:val="none" w:sz="0" w:space="0" w:color="auto"/>
            <w:right w:val="none" w:sz="0" w:space="0" w:color="auto"/>
          </w:divBdr>
        </w:div>
        <w:div w:id="1611010143">
          <w:marLeft w:val="0"/>
          <w:marRight w:val="0"/>
          <w:marTop w:val="0"/>
          <w:marBottom w:val="0"/>
          <w:divBdr>
            <w:top w:val="none" w:sz="0" w:space="0" w:color="auto"/>
            <w:left w:val="none" w:sz="0" w:space="0" w:color="auto"/>
            <w:bottom w:val="none" w:sz="0" w:space="0" w:color="auto"/>
            <w:right w:val="none" w:sz="0" w:space="0" w:color="auto"/>
          </w:divBdr>
        </w:div>
        <w:div w:id="2111732458">
          <w:marLeft w:val="0"/>
          <w:marRight w:val="0"/>
          <w:marTop w:val="0"/>
          <w:marBottom w:val="0"/>
          <w:divBdr>
            <w:top w:val="none" w:sz="0" w:space="0" w:color="auto"/>
            <w:left w:val="none" w:sz="0" w:space="0" w:color="auto"/>
            <w:bottom w:val="none" w:sz="0" w:space="0" w:color="auto"/>
            <w:right w:val="none" w:sz="0" w:space="0" w:color="auto"/>
          </w:divBdr>
        </w:div>
      </w:divsChild>
    </w:div>
    <w:div w:id="1714233585">
      <w:bodyDiv w:val="1"/>
      <w:marLeft w:val="0"/>
      <w:marRight w:val="0"/>
      <w:marTop w:val="0"/>
      <w:marBottom w:val="0"/>
      <w:divBdr>
        <w:top w:val="none" w:sz="0" w:space="0" w:color="auto"/>
        <w:left w:val="none" w:sz="0" w:space="0" w:color="auto"/>
        <w:bottom w:val="none" w:sz="0" w:space="0" w:color="auto"/>
        <w:right w:val="none" w:sz="0" w:space="0" w:color="auto"/>
      </w:divBdr>
    </w:div>
    <w:div w:id="1731689247">
      <w:bodyDiv w:val="1"/>
      <w:marLeft w:val="0"/>
      <w:marRight w:val="0"/>
      <w:marTop w:val="0"/>
      <w:marBottom w:val="0"/>
      <w:divBdr>
        <w:top w:val="none" w:sz="0" w:space="0" w:color="auto"/>
        <w:left w:val="none" w:sz="0" w:space="0" w:color="auto"/>
        <w:bottom w:val="none" w:sz="0" w:space="0" w:color="auto"/>
        <w:right w:val="none" w:sz="0" w:space="0" w:color="auto"/>
      </w:divBdr>
      <w:divsChild>
        <w:div w:id="1433353583">
          <w:marLeft w:val="0"/>
          <w:marRight w:val="0"/>
          <w:marTop w:val="0"/>
          <w:marBottom w:val="0"/>
          <w:divBdr>
            <w:top w:val="none" w:sz="0" w:space="0" w:color="auto"/>
            <w:left w:val="none" w:sz="0" w:space="0" w:color="auto"/>
            <w:bottom w:val="none" w:sz="0" w:space="0" w:color="auto"/>
            <w:right w:val="none" w:sz="0" w:space="0" w:color="auto"/>
          </w:divBdr>
          <w:divsChild>
            <w:div w:id="501897988">
              <w:marLeft w:val="0"/>
              <w:marRight w:val="0"/>
              <w:marTop w:val="0"/>
              <w:marBottom w:val="0"/>
              <w:divBdr>
                <w:top w:val="none" w:sz="0" w:space="0" w:color="auto"/>
                <w:left w:val="none" w:sz="0" w:space="0" w:color="auto"/>
                <w:bottom w:val="none" w:sz="0" w:space="0" w:color="auto"/>
                <w:right w:val="none" w:sz="0" w:space="0" w:color="auto"/>
              </w:divBdr>
              <w:divsChild>
                <w:div w:id="7219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350803">
      <w:bodyDiv w:val="1"/>
      <w:marLeft w:val="0"/>
      <w:marRight w:val="0"/>
      <w:marTop w:val="0"/>
      <w:marBottom w:val="0"/>
      <w:divBdr>
        <w:top w:val="none" w:sz="0" w:space="0" w:color="auto"/>
        <w:left w:val="none" w:sz="0" w:space="0" w:color="auto"/>
        <w:bottom w:val="none" w:sz="0" w:space="0" w:color="auto"/>
        <w:right w:val="none" w:sz="0" w:space="0" w:color="auto"/>
      </w:divBdr>
      <w:divsChild>
        <w:div w:id="1912277719">
          <w:marLeft w:val="0"/>
          <w:marRight w:val="0"/>
          <w:marTop w:val="0"/>
          <w:marBottom w:val="0"/>
          <w:divBdr>
            <w:top w:val="none" w:sz="0" w:space="0" w:color="auto"/>
            <w:left w:val="none" w:sz="0" w:space="0" w:color="auto"/>
            <w:bottom w:val="none" w:sz="0" w:space="0" w:color="auto"/>
            <w:right w:val="none" w:sz="0" w:space="0" w:color="auto"/>
          </w:divBdr>
          <w:divsChild>
            <w:div w:id="2104523961">
              <w:marLeft w:val="0"/>
              <w:marRight w:val="0"/>
              <w:marTop w:val="0"/>
              <w:marBottom w:val="0"/>
              <w:divBdr>
                <w:top w:val="none" w:sz="0" w:space="0" w:color="auto"/>
                <w:left w:val="none" w:sz="0" w:space="0" w:color="auto"/>
                <w:bottom w:val="none" w:sz="0" w:space="0" w:color="auto"/>
                <w:right w:val="none" w:sz="0" w:space="0" w:color="auto"/>
              </w:divBdr>
              <w:divsChild>
                <w:div w:id="2814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497177">
      <w:bodyDiv w:val="1"/>
      <w:marLeft w:val="0"/>
      <w:marRight w:val="0"/>
      <w:marTop w:val="0"/>
      <w:marBottom w:val="0"/>
      <w:divBdr>
        <w:top w:val="none" w:sz="0" w:space="0" w:color="auto"/>
        <w:left w:val="none" w:sz="0" w:space="0" w:color="auto"/>
        <w:bottom w:val="none" w:sz="0" w:space="0" w:color="auto"/>
        <w:right w:val="none" w:sz="0" w:space="0" w:color="auto"/>
      </w:divBdr>
    </w:div>
    <w:div w:id="1752657299">
      <w:bodyDiv w:val="1"/>
      <w:marLeft w:val="0"/>
      <w:marRight w:val="0"/>
      <w:marTop w:val="0"/>
      <w:marBottom w:val="0"/>
      <w:divBdr>
        <w:top w:val="none" w:sz="0" w:space="0" w:color="auto"/>
        <w:left w:val="none" w:sz="0" w:space="0" w:color="auto"/>
        <w:bottom w:val="none" w:sz="0" w:space="0" w:color="auto"/>
        <w:right w:val="none" w:sz="0" w:space="0" w:color="auto"/>
      </w:divBdr>
    </w:div>
    <w:div w:id="1759910783">
      <w:bodyDiv w:val="1"/>
      <w:marLeft w:val="0"/>
      <w:marRight w:val="0"/>
      <w:marTop w:val="0"/>
      <w:marBottom w:val="0"/>
      <w:divBdr>
        <w:top w:val="none" w:sz="0" w:space="0" w:color="auto"/>
        <w:left w:val="none" w:sz="0" w:space="0" w:color="auto"/>
        <w:bottom w:val="none" w:sz="0" w:space="0" w:color="auto"/>
        <w:right w:val="none" w:sz="0" w:space="0" w:color="auto"/>
      </w:divBdr>
      <w:divsChild>
        <w:div w:id="2100591751">
          <w:marLeft w:val="0"/>
          <w:marRight w:val="0"/>
          <w:marTop w:val="0"/>
          <w:marBottom w:val="0"/>
          <w:divBdr>
            <w:top w:val="none" w:sz="0" w:space="0" w:color="auto"/>
            <w:left w:val="none" w:sz="0" w:space="0" w:color="auto"/>
            <w:bottom w:val="none" w:sz="0" w:space="0" w:color="auto"/>
            <w:right w:val="none" w:sz="0" w:space="0" w:color="auto"/>
          </w:divBdr>
          <w:divsChild>
            <w:div w:id="838695848">
              <w:marLeft w:val="0"/>
              <w:marRight w:val="0"/>
              <w:marTop w:val="0"/>
              <w:marBottom w:val="0"/>
              <w:divBdr>
                <w:top w:val="none" w:sz="0" w:space="0" w:color="auto"/>
                <w:left w:val="none" w:sz="0" w:space="0" w:color="auto"/>
                <w:bottom w:val="none" w:sz="0" w:space="0" w:color="auto"/>
                <w:right w:val="none" w:sz="0" w:space="0" w:color="auto"/>
              </w:divBdr>
              <w:divsChild>
                <w:div w:id="184412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722675">
      <w:bodyDiv w:val="1"/>
      <w:marLeft w:val="0"/>
      <w:marRight w:val="0"/>
      <w:marTop w:val="0"/>
      <w:marBottom w:val="0"/>
      <w:divBdr>
        <w:top w:val="none" w:sz="0" w:space="0" w:color="auto"/>
        <w:left w:val="none" w:sz="0" w:space="0" w:color="auto"/>
        <w:bottom w:val="none" w:sz="0" w:space="0" w:color="auto"/>
        <w:right w:val="none" w:sz="0" w:space="0" w:color="auto"/>
      </w:divBdr>
      <w:divsChild>
        <w:div w:id="1699426594">
          <w:marLeft w:val="0"/>
          <w:marRight w:val="0"/>
          <w:marTop w:val="0"/>
          <w:marBottom w:val="0"/>
          <w:divBdr>
            <w:top w:val="none" w:sz="0" w:space="0" w:color="auto"/>
            <w:left w:val="none" w:sz="0" w:space="0" w:color="auto"/>
            <w:bottom w:val="none" w:sz="0" w:space="0" w:color="auto"/>
            <w:right w:val="none" w:sz="0" w:space="0" w:color="auto"/>
          </w:divBdr>
          <w:divsChild>
            <w:div w:id="606157714">
              <w:marLeft w:val="0"/>
              <w:marRight w:val="0"/>
              <w:marTop w:val="0"/>
              <w:marBottom w:val="0"/>
              <w:divBdr>
                <w:top w:val="none" w:sz="0" w:space="0" w:color="auto"/>
                <w:left w:val="none" w:sz="0" w:space="0" w:color="auto"/>
                <w:bottom w:val="none" w:sz="0" w:space="0" w:color="auto"/>
                <w:right w:val="none" w:sz="0" w:space="0" w:color="auto"/>
              </w:divBdr>
              <w:divsChild>
                <w:div w:id="171770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963645">
      <w:bodyDiv w:val="1"/>
      <w:marLeft w:val="0"/>
      <w:marRight w:val="0"/>
      <w:marTop w:val="0"/>
      <w:marBottom w:val="0"/>
      <w:divBdr>
        <w:top w:val="none" w:sz="0" w:space="0" w:color="auto"/>
        <w:left w:val="none" w:sz="0" w:space="0" w:color="auto"/>
        <w:bottom w:val="none" w:sz="0" w:space="0" w:color="auto"/>
        <w:right w:val="none" w:sz="0" w:space="0" w:color="auto"/>
      </w:divBdr>
      <w:divsChild>
        <w:div w:id="1821340649">
          <w:marLeft w:val="0"/>
          <w:marRight w:val="0"/>
          <w:marTop w:val="0"/>
          <w:marBottom w:val="0"/>
          <w:divBdr>
            <w:top w:val="none" w:sz="0" w:space="0" w:color="auto"/>
            <w:left w:val="none" w:sz="0" w:space="0" w:color="auto"/>
            <w:bottom w:val="none" w:sz="0" w:space="0" w:color="auto"/>
            <w:right w:val="none" w:sz="0" w:space="0" w:color="auto"/>
          </w:divBdr>
          <w:divsChild>
            <w:div w:id="1623344859">
              <w:marLeft w:val="0"/>
              <w:marRight w:val="0"/>
              <w:marTop w:val="0"/>
              <w:marBottom w:val="0"/>
              <w:divBdr>
                <w:top w:val="none" w:sz="0" w:space="0" w:color="auto"/>
                <w:left w:val="none" w:sz="0" w:space="0" w:color="auto"/>
                <w:bottom w:val="none" w:sz="0" w:space="0" w:color="auto"/>
                <w:right w:val="none" w:sz="0" w:space="0" w:color="auto"/>
              </w:divBdr>
              <w:divsChild>
                <w:div w:id="1977755493">
                  <w:marLeft w:val="0"/>
                  <w:marRight w:val="0"/>
                  <w:marTop w:val="0"/>
                  <w:marBottom w:val="0"/>
                  <w:divBdr>
                    <w:top w:val="none" w:sz="0" w:space="0" w:color="auto"/>
                    <w:left w:val="none" w:sz="0" w:space="0" w:color="auto"/>
                    <w:bottom w:val="none" w:sz="0" w:space="0" w:color="auto"/>
                    <w:right w:val="none" w:sz="0" w:space="0" w:color="auto"/>
                  </w:divBdr>
                  <w:divsChild>
                    <w:div w:id="33947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421167">
      <w:bodyDiv w:val="1"/>
      <w:marLeft w:val="0"/>
      <w:marRight w:val="0"/>
      <w:marTop w:val="0"/>
      <w:marBottom w:val="0"/>
      <w:divBdr>
        <w:top w:val="none" w:sz="0" w:space="0" w:color="auto"/>
        <w:left w:val="none" w:sz="0" w:space="0" w:color="auto"/>
        <w:bottom w:val="none" w:sz="0" w:space="0" w:color="auto"/>
        <w:right w:val="none" w:sz="0" w:space="0" w:color="auto"/>
      </w:divBdr>
    </w:div>
    <w:div w:id="1845705976">
      <w:bodyDiv w:val="1"/>
      <w:marLeft w:val="0"/>
      <w:marRight w:val="0"/>
      <w:marTop w:val="0"/>
      <w:marBottom w:val="0"/>
      <w:divBdr>
        <w:top w:val="none" w:sz="0" w:space="0" w:color="auto"/>
        <w:left w:val="none" w:sz="0" w:space="0" w:color="auto"/>
        <w:bottom w:val="none" w:sz="0" w:space="0" w:color="auto"/>
        <w:right w:val="none" w:sz="0" w:space="0" w:color="auto"/>
      </w:divBdr>
      <w:divsChild>
        <w:div w:id="293409639">
          <w:marLeft w:val="0"/>
          <w:marRight w:val="0"/>
          <w:marTop w:val="0"/>
          <w:marBottom w:val="0"/>
          <w:divBdr>
            <w:top w:val="none" w:sz="0" w:space="0" w:color="auto"/>
            <w:left w:val="none" w:sz="0" w:space="0" w:color="auto"/>
            <w:bottom w:val="none" w:sz="0" w:space="0" w:color="auto"/>
            <w:right w:val="none" w:sz="0" w:space="0" w:color="auto"/>
          </w:divBdr>
          <w:divsChild>
            <w:div w:id="1275554604">
              <w:marLeft w:val="0"/>
              <w:marRight w:val="0"/>
              <w:marTop w:val="0"/>
              <w:marBottom w:val="0"/>
              <w:divBdr>
                <w:top w:val="none" w:sz="0" w:space="0" w:color="auto"/>
                <w:left w:val="none" w:sz="0" w:space="0" w:color="auto"/>
                <w:bottom w:val="none" w:sz="0" w:space="0" w:color="auto"/>
                <w:right w:val="none" w:sz="0" w:space="0" w:color="auto"/>
              </w:divBdr>
              <w:divsChild>
                <w:div w:id="5313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1203">
      <w:bodyDiv w:val="1"/>
      <w:marLeft w:val="0"/>
      <w:marRight w:val="0"/>
      <w:marTop w:val="0"/>
      <w:marBottom w:val="0"/>
      <w:divBdr>
        <w:top w:val="none" w:sz="0" w:space="0" w:color="auto"/>
        <w:left w:val="none" w:sz="0" w:space="0" w:color="auto"/>
        <w:bottom w:val="none" w:sz="0" w:space="0" w:color="auto"/>
        <w:right w:val="none" w:sz="0" w:space="0" w:color="auto"/>
      </w:divBdr>
    </w:div>
    <w:div w:id="1939675632">
      <w:bodyDiv w:val="1"/>
      <w:marLeft w:val="0"/>
      <w:marRight w:val="0"/>
      <w:marTop w:val="0"/>
      <w:marBottom w:val="0"/>
      <w:divBdr>
        <w:top w:val="none" w:sz="0" w:space="0" w:color="auto"/>
        <w:left w:val="none" w:sz="0" w:space="0" w:color="auto"/>
        <w:bottom w:val="none" w:sz="0" w:space="0" w:color="auto"/>
        <w:right w:val="none" w:sz="0" w:space="0" w:color="auto"/>
      </w:divBdr>
      <w:divsChild>
        <w:div w:id="873351229">
          <w:marLeft w:val="0"/>
          <w:marRight w:val="0"/>
          <w:marTop w:val="0"/>
          <w:marBottom w:val="0"/>
          <w:divBdr>
            <w:top w:val="none" w:sz="0" w:space="0" w:color="auto"/>
            <w:left w:val="none" w:sz="0" w:space="0" w:color="auto"/>
            <w:bottom w:val="none" w:sz="0" w:space="0" w:color="auto"/>
            <w:right w:val="none" w:sz="0" w:space="0" w:color="auto"/>
          </w:divBdr>
          <w:divsChild>
            <w:div w:id="1145397106">
              <w:marLeft w:val="0"/>
              <w:marRight w:val="0"/>
              <w:marTop w:val="0"/>
              <w:marBottom w:val="0"/>
              <w:divBdr>
                <w:top w:val="none" w:sz="0" w:space="0" w:color="auto"/>
                <w:left w:val="none" w:sz="0" w:space="0" w:color="auto"/>
                <w:bottom w:val="none" w:sz="0" w:space="0" w:color="auto"/>
                <w:right w:val="none" w:sz="0" w:space="0" w:color="auto"/>
              </w:divBdr>
              <w:divsChild>
                <w:div w:id="48254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591508">
      <w:bodyDiv w:val="1"/>
      <w:marLeft w:val="0"/>
      <w:marRight w:val="0"/>
      <w:marTop w:val="0"/>
      <w:marBottom w:val="0"/>
      <w:divBdr>
        <w:top w:val="none" w:sz="0" w:space="0" w:color="auto"/>
        <w:left w:val="none" w:sz="0" w:space="0" w:color="auto"/>
        <w:bottom w:val="none" w:sz="0" w:space="0" w:color="auto"/>
        <w:right w:val="none" w:sz="0" w:space="0" w:color="auto"/>
      </w:divBdr>
    </w:div>
    <w:div w:id="2042051711">
      <w:bodyDiv w:val="1"/>
      <w:marLeft w:val="0"/>
      <w:marRight w:val="0"/>
      <w:marTop w:val="0"/>
      <w:marBottom w:val="0"/>
      <w:divBdr>
        <w:top w:val="none" w:sz="0" w:space="0" w:color="auto"/>
        <w:left w:val="none" w:sz="0" w:space="0" w:color="auto"/>
        <w:bottom w:val="none" w:sz="0" w:space="0" w:color="auto"/>
        <w:right w:val="none" w:sz="0" w:space="0" w:color="auto"/>
      </w:divBdr>
      <w:divsChild>
        <w:div w:id="1544059272">
          <w:marLeft w:val="0"/>
          <w:marRight w:val="0"/>
          <w:marTop w:val="0"/>
          <w:marBottom w:val="0"/>
          <w:divBdr>
            <w:top w:val="none" w:sz="0" w:space="0" w:color="auto"/>
            <w:left w:val="none" w:sz="0" w:space="0" w:color="auto"/>
            <w:bottom w:val="none" w:sz="0" w:space="0" w:color="auto"/>
            <w:right w:val="none" w:sz="0" w:space="0" w:color="auto"/>
          </w:divBdr>
          <w:divsChild>
            <w:div w:id="975601178">
              <w:marLeft w:val="0"/>
              <w:marRight w:val="0"/>
              <w:marTop w:val="0"/>
              <w:marBottom w:val="0"/>
              <w:divBdr>
                <w:top w:val="none" w:sz="0" w:space="0" w:color="auto"/>
                <w:left w:val="none" w:sz="0" w:space="0" w:color="auto"/>
                <w:bottom w:val="none" w:sz="0" w:space="0" w:color="auto"/>
                <w:right w:val="none" w:sz="0" w:space="0" w:color="auto"/>
              </w:divBdr>
              <w:divsChild>
                <w:div w:id="14733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46899">
      <w:bodyDiv w:val="1"/>
      <w:marLeft w:val="0"/>
      <w:marRight w:val="0"/>
      <w:marTop w:val="0"/>
      <w:marBottom w:val="0"/>
      <w:divBdr>
        <w:top w:val="none" w:sz="0" w:space="0" w:color="auto"/>
        <w:left w:val="none" w:sz="0" w:space="0" w:color="auto"/>
        <w:bottom w:val="none" w:sz="0" w:space="0" w:color="auto"/>
        <w:right w:val="none" w:sz="0" w:space="0" w:color="auto"/>
      </w:divBdr>
      <w:divsChild>
        <w:div w:id="2037926910">
          <w:marLeft w:val="0"/>
          <w:marRight w:val="0"/>
          <w:marTop w:val="0"/>
          <w:marBottom w:val="0"/>
          <w:divBdr>
            <w:top w:val="none" w:sz="0" w:space="0" w:color="auto"/>
            <w:left w:val="none" w:sz="0" w:space="0" w:color="auto"/>
            <w:bottom w:val="none" w:sz="0" w:space="0" w:color="auto"/>
            <w:right w:val="none" w:sz="0" w:space="0" w:color="auto"/>
          </w:divBdr>
          <w:divsChild>
            <w:div w:id="1115759585">
              <w:marLeft w:val="0"/>
              <w:marRight w:val="0"/>
              <w:marTop w:val="0"/>
              <w:marBottom w:val="0"/>
              <w:divBdr>
                <w:top w:val="none" w:sz="0" w:space="0" w:color="auto"/>
                <w:left w:val="none" w:sz="0" w:space="0" w:color="auto"/>
                <w:bottom w:val="none" w:sz="0" w:space="0" w:color="auto"/>
                <w:right w:val="none" w:sz="0" w:space="0" w:color="auto"/>
              </w:divBdr>
              <w:divsChild>
                <w:div w:id="934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042147">
      <w:bodyDiv w:val="1"/>
      <w:marLeft w:val="0"/>
      <w:marRight w:val="0"/>
      <w:marTop w:val="0"/>
      <w:marBottom w:val="0"/>
      <w:divBdr>
        <w:top w:val="none" w:sz="0" w:space="0" w:color="auto"/>
        <w:left w:val="none" w:sz="0" w:space="0" w:color="auto"/>
        <w:bottom w:val="none" w:sz="0" w:space="0" w:color="auto"/>
        <w:right w:val="none" w:sz="0" w:space="0" w:color="auto"/>
      </w:divBdr>
    </w:div>
    <w:div w:id="2059891932">
      <w:bodyDiv w:val="1"/>
      <w:marLeft w:val="0"/>
      <w:marRight w:val="0"/>
      <w:marTop w:val="0"/>
      <w:marBottom w:val="0"/>
      <w:divBdr>
        <w:top w:val="none" w:sz="0" w:space="0" w:color="auto"/>
        <w:left w:val="none" w:sz="0" w:space="0" w:color="auto"/>
        <w:bottom w:val="none" w:sz="0" w:space="0" w:color="auto"/>
        <w:right w:val="none" w:sz="0" w:space="0" w:color="auto"/>
      </w:divBdr>
      <w:divsChild>
        <w:div w:id="99885678">
          <w:marLeft w:val="0"/>
          <w:marRight w:val="0"/>
          <w:marTop w:val="0"/>
          <w:marBottom w:val="0"/>
          <w:divBdr>
            <w:top w:val="none" w:sz="0" w:space="0" w:color="auto"/>
            <w:left w:val="none" w:sz="0" w:space="0" w:color="auto"/>
            <w:bottom w:val="none" w:sz="0" w:space="0" w:color="auto"/>
            <w:right w:val="none" w:sz="0" w:space="0" w:color="auto"/>
          </w:divBdr>
          <w:divsChild>
            <w:div w:id="800197489">
              <w:marLeft w:val="0"/>
              <w:marRight w:val="0"/>
              <w:marTop w:val="0"/>
              <w:marBottom w:val="0"/>
              <w:divBdr>
                <w:top w:val="none" w:sz="0" w:space="0" w:color="auto"/>
                <w:left w:val="none" w:sz="0" w:space="0" w:color="auto"/>
                <w:bottom w:val="none" w:sz="0" w:space="0" w:color="auto"/>
                <w:right w:val="none" w:sz="0" w:space="0" w:color="auto"/>
              </w:divBdr>
              <w:divsChild>
                <w:div w:id="14813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55808">
      <w:bodyDiv w:val="1"/>
      <w:marLeft w:val="0"/>
      <w:marRight w:val="0"/>
      <w:marTop w:val="0"/>
      <w:marBottom w:val="0"/>
      <w:divBdr>
        <w:top w:val="none" w:sz="0" w:space="0" w:color="auto"/>
        <w:left w:val="none" w:sz="0" w:space="0" w:color="auto"/>
        <w:bottom w:val="none" w:sz="0" w:space="0" w:color="auto"/>
        <w:right w:val="none" w:sz="0" w:space="0" w:color="auto"/>
      </w:divBdr>
    </w:div>
    <w:div w:id="2085451817">
      <w:bodyDiv w:val="1"/>
      <w:marLeft w:val="0"/>
      <w:marRight w:val="0"/>
      <w:marTop w:val="0"/>
      <w:marBottom w:val="0"/>
      <w:divBdr>
        <w:top w:val="none" w:sz="0" w:space="0" w:color="auto"/>
        <w:left w:val="none" w:sz="0" w:space="0" w:color="auto"/>
        <w:bottom w:val="none" w:sz="0" w:space="0" w:color="auto"/>
        <w:right w:val="none" w:sz="0" w:space="0" w:color="auto"/>
      </w:divBdr>
    </w:div>
    <w:div w:id="2089379067">
      <w:bodyDiv w:val="1"/>
      <w:marLeft w:val="0"/>
      <w:marRight w:val="0"/>
      <w:marTop w:val="0"/>
      <w:marBottom w:val="0"/>
      <w:divBdr>
        <w:top w:val="none" w:sz="0" w:space="0" w:color="auto"/>
        <w:left w:val="none" w:sz="0" w:space="0" w:color="auto"/>
        <w:bottom w:val="none" w:sz="0" w:space="0" w:color="auto"/>
        <w:right w:val="none" w:sz="0" w:space="0" w:color="auto"/>
      </w:divBdr>
      <w:divsChild>
        <w:div w:id="2008707583">
          <w:marLeft w:val="0"/>
          <w:marRight w:val="0"/>
          <w:marTop w:val="0"/>
          <w:marBottom w:val="0"/>
          <w:divBdr>
            <w:top w:val="none" w:sz="0" w:space="0" w:color="auto"/>
            <w:left w:val="none" w:sz="0" w:space="0" w:color="auto"/>
            <w:bottom w:val="none" w:sz="0" w:space="0" w:color="auto"/>
            <w:right w:val="none" w:sz="0" w:space="0" w:color="auto"/>
          </w:divBdr>
          <w:divsChild>
            <w:div w:id="2131701189">
              <w:marLeft w:val="0"/>
              <w:marRight w:val="0"/>
              <w:marTop w:val="0"/>
              <w:marBottom w:val="0"/>
              <w:divBdr>
                <w:top w:val="none" w:sz="0" w:space="0" w:color="auto"/>
                <w:left w:val="none" w:sz="0" w:space="0" w:color="auto"/>
                <w:bottom w:val="none" w:sz="0" w:space="0" w:color="auto"/>
                <w:right w:val="none" w:sz="0" w:space="0" w:color="auto"/>
              </w:divBdr>
              <w:divsChild>
                <w:div w:id="943264806">
                  <w:marLeft w:val="0"/>
                  <w:marRight w:val="0"/>
                  <w:marTop w:val="0"/>
                  <w:marBottom w:val="0"/>
                  <w:divBdr>
                    <w:top w:val="none" w:sz="0" w:space="0" w:color="auto"/>
                    <w:left w:val="none" w:sz="0" w:space="0" w:color="auto"/>
                    <w:bottom w:val="none" w:sz="0" w:space="0" w:color="auto"/>
                    <w:right w:val="none" w:sz="0" w:space="0" w:color="auto"/>
                  </w:divBdr>
                  <w:divsChild>
                    <w:div w:id="69785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778958">
      <w:bodyDiv w:val="1"/>
      <w:marLeft w:val="0"/>
      <w:marRight w:val="0"/>
      <w:marTop w:val="0"/>
      <w:marBottom w:val="0"/>
      <w:divBdr>
        <w:top w:val="none" w:sz="0" w:space="0" w:color="auto"/>
        <w:left w:val="none" w:sz="0" w:space="0" w:color="auto"/>
        <w:bottom w:val="none" w:sz="0" w:space="0" w:color="auto"/>
        <w:right w:val="none" w:sz="0" w:space="0" w:color="auto"/>
      </w:divBdr>
      <w:divsChild>
        <w:div w:id="1590386227">
          <w:marLeft w:val="0"/>
          <w:marRight w:val="0"/>
          <w:marTop w:val="0"/>
          <w:marBottom w:val="0"/>
          <w:divBdr>
            <w:top w:val="none" w:sz="0" w:space="0" w:color="auto"/>
            <w:left w:val="none" w:sz="0" w:space="0" w:color="auto"/>
            <w:bottom w:val="none" w:sz="0" w:space="0" w:color="auto"/>
            <w:right w:val="none" w:sz="0" w:space="0" w:color="auto"/>
          </w:divBdr>
          <w:divsChild>
            <w:div w:id="302083345">
              <w:marLeft w:val="0"/>
              <w:marRight w:val="0"/>
              <w:marTop w:val="0"/>
              <w:marBottom w:val="0"/>
              <w:divBdr>
                <w:top w:val="none" w:sz="0" w:space="0" w:color="auto"/>
                <w:left w:val="none" w:sz="0" w:space="0" w:color="auto"/>
                <w:bottom w:val="none" w:sz="0" w:space="0" w:color="auto"/>
                <w:right w:val="none" w:sz="0" w:space="0" w:color="auto"/>
              </w:divBdr>
              <w:divsChild>
                <w:div w:id="207784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392776">
      <w:bodyDiv w:val="1"/>
      <w:marLeft w:val="0"/>
      <w:marRight w:val="0"/>
      <w:marTop w:val="0"/>
      <w:marBottom w:val="0"/>
      <w:divBdr>
        <w:top w:val="none" w:sz="0" w:space="0" w:color="auto"/>
        <w:left w:val="none" w:sz="0" w:space="0" w:color="auto"/>
        <w:bottom w:val="none" w:sz="0" w:space="0" w:color="auto"/>
        <w:right w:val="none" w:sz="0" w:space="0" w:color="auto"/>
      </w:divBdr>
    </w:div>
    <w:div w:id="2105881440">
      <w:bodyDiv w:val="1"/>
      <w:marLeft w:val="0"/>
      <w:marRight w:val="0"/>
      <w:marTop w:val="0"/>
      <w:marBottom w:val="0"/>
      <w:divBdr>
        <w:top w:val="none" w:sz="0" w:space="0" w:color="auto"/>
        <w:left w:val="none" w:sz="0" w:space="0" w:color="auto"/>
        <w:bottom w:val="none" w:sz="0" w:space="0" w:color="auto"/>
        <w:right w:val="none" w:sz="0" w:space="0" w:color="auto"/>
      </w:divBdr>
    </w:div>
    <w:div w:id="2121295137">
      <w:bodyDiv w:val="1"/>
      <w:marLeft w:val="0"/>
      <w:marRight w:val="0"/>
      <w:marTop w:val="0"/>
      <w:marBottom w:val="0"/>
      <w:divBdr>
        <w:top w:val="none" w:sz="0" w:space="0" w:color="auto"/>
        <w:left w:val="none" w:sz="0" w:space="0" w:color="auto"/>
        <w:bottom w:val="none" w:sz="0" w:space="0" w:color="auto"/>
        <w:right w:val="none" w:sz="0" w:space="0" w:color="auto"/>
      </w:divBdr>
      <w:divsChild>
        <w:div w:id="1315137500">
          <w:marLeft w:val="0"/>
          <w:marRight w:val="0"/>
          <w:marTop w:val="0"/>
          <w:marBottom w:val="0"/>
          <w:divBdr>
            <w:top w:val="none" w:sz="0" w:space="0" w:color="auto"/>
            <w:left w:val="none" w:sz="0" w:space="0" w:color="auto"/>
            <w:bottom w:val="none" w:sz="0" w:space="0" w:color="auto"/>
            <w:right w:val="none" w:sz="0" w:space="0" w:color="auto"/>
          </w:divBdr>
          <w:divsChild>
            <w:div w:id="1475752976">
              <w:marLeft w:val="0"/>
              <w:marRight w:val="0"/>
              <w:marTop w:val="0"/>
              <w:marBottom w:val="0"/>
              <w:divBdr>
                <w:top w:val="none" w:sz="0" w:space="0" w:color="auto"/>
                <w:left w:val="none" w:sz="0" w:space="0" w:color="auto"/>
                <w:bottom w:val="none" w:sz="0" w:space="0" w:color="auto"/>
                <w:right w:val="none" w:sz="0" w:space="0" w:color="auto"/>
              </w:divBdr>
              <w:divsChild>
                <w:div w:id="173246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pcc-nggip.iges.or.jp/public/2006gl/index.html" TargetMode="External"/><Relationship Id="rId7" Type="http://schemas.openxmlformats.org/officeDocument/2006/relationships/hyperlink" Target="https://dhsprogram.com/pubs/pdf/FR376/FR376.pdf" TargetMode="External"/><Relationship Id="rId2" Type="http://schemas.openxmlformats.org/officeDocument/2006/relationships/hyperlink" Target="https://www.ipcc-nggip.iges.or.jp/public/2006gl/index.html" TargetMode="External"/><Relationship Id="rId1" Type="http://schemas.openxmlformats.org/officeDocument/2006/relationships/hyperlink" Target="https://www.ipcc-nggip.iges.or.jp/public/2006gl/index.html" TargetMode="External"/><Relationship Id="rId6" Type="http://schemas.openxmlformats.org/officeDocument/2006/relationships/hyperlink" Target="https://cdm.unfccc.int/methodologies/PAmethodologies/tools/am-tool-12-v1.1.0.pdf" TargetMode="External"/><Relationship Id="rId5" Type="http://schemas.openxmlformats.org/officeDocument/2006/relationships/hyperlink" Target="https://www.ipcc-nggip.iges.or.jp/public/2006gl/index.html" TargetMode="External"/><Relationship Id="rId4" Type="http://schemas.openxmlformats.org/officeDocument/2006/relationships/hyperlink" Target="https://www.ipcc-nggip.iges.or.jp/public/2006g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all\Google%20Drive\Documents\1.%20RSF%20Docs\Carbon%20Limits\Admin\templates\CL%20report%20template.dotx" TargetMode="External"/></Relationships>
</file>

<file path=word/theme/theme1.xml><?xml version="1.0" encoding="utf-8"?>
<a:theme xmlns:a="http://schemas.openxmlformats.org/drawingml/2006/main" name="Office Theme">
  <a:themeElements>
    <a:clrScheme name="Carbon Limits">
      <a:dk1>
        <a:sysClr val="windowText" lastClr="000000"/>
      </a:dk1>
      <a:lt1>
        <a:sysClr val="window" lastClr="FFFFFF"/>
      </a:lt1>
      <a:dk2>
        <a:srgbClr val="2BB673"/>
      </a:dk2>
      <a:lt2>
        <a:srgbClr val="EEECE1"/>
      </a:lt2>
      <a:accent1>
        <a:srgbClr val="2BB673"/>
      </a:accent1>
      <a:accent2>
        <a:srgbClr val="414042"/>
      </a:accent2>
      <a:accent3>
        <a:srgbClr val="005D5D"/>
      </a:accent3>
      <a:accent4>
        <a:srgbClr val="E2A380"/>
      </a:accent4>
      <a:accent5>
        <a:srgbClr val="92D6E3"/>
      </a:accent5>
      <a:accent6>
        <a:srgbClr val="155B3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12700">
          <a:solidFill>
            <a:srgbClr val="2BB673"/>
          </a:solidFill>
        </a:ln>
        <a:effectLst/>
      </a:spPr>
      <a:bodyPr wrap="square" lIns="162000" tIns="162000" rIns="162000" bIns="16200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6" ma:contentTypeDescription="Create a new document." ma:contentTypeScope="" ma:versionID="5be9e2183aaf5ca2842f3249ad2a4493">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3c1af8720c3acbc8d2b28ca5ae708d7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root>
  <title>Standardized Crediting Framework for Energy Access: Rwanda Pilot 
Draft Program Protocol </title>
  <subtitle>Final Report
Contract: 7177969
 Randall Spalding-Fecher, Francois Sammut, Sandra Greiner, Adriaan Korthuis, Leo Mongendre</subtitle>
</root>
</file>

<file path=customXml/itemProps1.xml><?xml version="1.0" encoding="utf-8"?>
<ds:datastoreItem xmlns:ds="http://schemas.openxmlformats.org/officeDocument/2006/customXml" ds:itemID="{C890402E-5344-4972-817D-5BF33EC48B1C}">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2.xml><?xml version="1.0" encoding="utf-8"?>
<ds:datastoreItem xmlns:ds="http://schemas.openxmlformats.org/officeDocument/2006/customXml" ds:itemID="{7935CD42-7964-423E-A443-053221CD4703}">
  <ds:schemaRefs>
    <ds:schemaRef ds:uri="http://schemas.microsoft.com/sharepoint/v3/contenttype/forms"/>
  </ds:schemaRefs>
</ds:datastoreItem>
</file>

<file path=customXml/itemProps3.xml><?xml version="1.0" encoding="utf-8"?>
<ds:datastoreItem xmlns:ds="http://schemas.openxmlformats.org/officeDocument/2006/customXml" ds:itemID="{0F3A858F-47FB-4FA5-935F-2DED19E1D9FF}">
  <ds:schemaRefs>
    <ds:schemaRef ds:uri="http://schemas.openxmlformats.org/officeDocument/2006/bibliography"/>
  </ds:schemaRefs>
</ds:datastoreItem>
</file>

<file path=customXml/itemProps4.xml><?xml version="1.0" encoding="utf-8"?>
<ds:datastoreItem xmlns:ds="http://schemas.openxmlformats.org/officeDocument/2006/customXml" ds:itemID="{DC9C6FE3-0926-420B-946D-9CBEAC040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94fe5-b90d-497b-b464-f6d796c70d6f"/>
    <ds:schemaRef ds:uri="2503059f-c640-4e4a-bd9c-70e42b051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794F77-6155-4743-A5D0-93F902BDDDB0}">
  <ds:schemaRefs/>
</ds:datastoreItem>
</file>

<file path=docProps/app.xml><?xml version="1.0" encoding="utf-8"?>
<Properties xmlns="http://schemas.openxmlformats.org/officeDocument/2006/extended-properties" xmlns:vt="http://schemas.openxmlformats.org/officeDocument/2006/docPropsVTypes">
  <Template>C:\Users\Randall\Google Drive\Documents\1. RSF Docs\Carbon Limits\Admin\templates\CL report template.dotx</Template>
  <TotalTime>15</TotalTime>
  <Pages>14</Pages>
  <Words>4109</Words>
  <Characters>23423</Characters>
  <Application>Microsoft Office Word</Application>
  <DocSecurity>0</DocSecurity>
  <PresentationFormat/>
  <Lines>195</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Carbon Limits</Company>
  <LinksUpToDate>false</LinksUpToDate>
  <CharactersWithSpaces>27478</CharactersWithSpaces>
  <SharedDoc>false</SharedDoc>
  <HyperlinkBase/>
  <HLinks>
    <vt:vector size="48" baseType="variant">
      <vt:variant>
        <vt:i4>7340151</vt:i4>
      </vt:variant>
      <vt:variant>
        <vt:i4>21</vt:i4>
      </vt:variant>
      <vt:variant>
        <vt:i4>0</vt:i4>
      </vt:variant>
      <vt:variant>
        <vt:i4>5</vt:i4>
      </vt:variant>
      <vt:variant>
        <vt:lpwstr>https://www.ci-dev.org/knowledge-center/fraction-non-renewable-biomass-emission-crediting-clean-and-effiecient-cooking</vt:lpwstr>
      </vt:variant>
      <vt:variant>
        <vt:lpwstr/>
      </vt:variant>
      <vt:variant>
        <vt:i4>4522057</vt:i4>
      </vt:variant>
      <vt:variant>
        <vt:i4>18</vt:i4>
      </vt:variant>
      <vt:variant>
        <vt:i4>0</vt:i4>
      </vt:variant>
      <vt:variant>
        <vt:i4>5</vt:i4>
      </vt:variant>
      <vt:variant>
        <vt:lpwstr>https://cdm.unfccc.int/methodologies/PAmethodologies/tools/am-tool-12-v1.1.0.pdf</vt:lpwstr>
      </vt:variant>
      <vt:variant>
        <vt:lpwstr/>
      </vt:variant>
      <vt:variant>
        <vt:i4>4587548</vt:i4>
      </vt:variant>
      <vt:variant>
        <vt:i4>15</vt:i4>
      </vt:variant>
      <vt:variant>
        <vt:i4>0</vt:i4>
      </vt:variant>
      <vt:variant>
        <vt:i4>5</vt:i4>
      </vt:variant>
      <vt:variant>
        <vt:lpwstr>https://madagascar.unfpa.org/sites/default/files/pub-pdf/resultat_globaux_rgph3_tome_01.pdf</vt:lpwstr>
      </vt:variant>
      <vt:variant>
        <vt:lpwstr/>
      </vt:variant>
      <vt:variant>
        <vt:i4>3801132</vt:i4>
      </vt:variant>
      <vt:variant>
        <vt:i4>12</vt:i4>
      </vt:variant>
      <vt:variant>
        <vt:i4>0</vt:i4>
      </vt:variant>
      <vt:variant>
        <vt:i4>5</vt:i4>
      </vt:variant>
      <vt:variant>
        <vt:lpwstr>https://www.ipcc-nggip.iges.or.jp/public/2006gl/index.html</vt:lpwstr>
      </vt:variant>
      <vt:variant>
        <vt:lpwstr/>
      </vt:variant>
      <vt:variant>
        <vt:i4>3801132</vt:i4>
      </vt:variant>
      <vt:variant>
        <vt:i4>9</vt:i4>
      </vt:variant>
      <vt:variant>
        <vt:i4>0</vt:i4>
      </vt:variant>
      <vt:variant>
        <vt:i4>5</vt:i4>
      </vt:variant>
      <vt:variant>
        <vt:lpwstr>https://www.ipcc-nggip.iges.or.jp/public/2006gl/index.html</vt:lpwstr>
      </vt:variant>
      <vt:variant>
        <vt:lpwstr/>
      </vt:variant>
      <vt:variant>
        <vt:i4>3801132</vt:i4>
      </vt:variant>
      <vt:variant>
        <vt:i4>6</vt:i4>
      </vt:variant>
      <vt:variant>
        <vt:i4>0</vt:i4>
      </vt:variant>
      <vt:variant>
        <vt:i4>5</vt:i4>
      </vt:variant>
      <vt:variant>
        <vt:lpwstr>https://www.ipcc-nggip.iges.or.jp/public/2006gl/index.html</vt:lpwstr>
      </vt:variant>
      <vt:variant>
        <vt:lpwstr/>
      </vt:variant>
      <vt:variant>
        <vt:i4>1179650</vt:i4>
      </vt:variant>
      <vt:variant>
        <vt:i4>3</vt:i4>
      </vt:variant>
      <vt:variant>
        <vt:i4>0</vt:i4>
      </vt:variant>
      <vt:variant>
        <vt:i4>5</vt:i4>
      </vt:variant>
      <vt:variant>
        <vt:lpwstr>https://www.researchgate.net/publication/271503594_The_Carbon_Footprint_of_Traditional_Woodfuels</vt:lpwstr>
      </vt:variant>
      <vt:variant>
        <vt:lpwstr/>
      </vt:variant>
      <vt:variant>
        <vt:i4>7340151</vt:i4>
      </vt:variant>
      <vt:variant>
        <vt:i4>0</vt:i4>
      </vt:variant>
      <vt:variant>
        <vt:i4>0</vt:i4>
      </vt:variant>
      <vt:variant>
        <vt:i4>5</vt:i4>
      </vt:variant>
      <vt:variant>
        <vt:lpwstr>https://www.ci-dev.org/knowledge-center/fraction-non-renewable-biomass-emission-crediting-clean-and-effiecient-cooking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Randall</dc:creator>
  <cp:lastModifiedBy>Mauriz Schuck</cp:lastModifiedBy>
  <cp:revision>14</cp:revision>
  <cp:lastPrinted>2018-11-15T19:13:00Z</cp:lastPrinted>
  <dcterms:created xsi:type="dcterms:W3CDTF">2025-03-24T20:28:00Z</dcterms:created>
  <dcterms:modified xsi:type="dcterms:W3CDTF">2025-04-28T07:08:00Z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ZOTERO_PREF_1">
    <vt:lpwstr>&lt;data data-version="3" zotero-version="4.0.29.15"&gt;&lt;session id="3mUPB4Lz"/&gt;&lt;style id="http://www.zotero.org/styles/energy-policy" hasBibliography="1" bibliographyStyleHasBeenSet="1"/&gt;&lt;prefs&gt;&lt;pref name="fieldType" value="Field"/&gt;&lt;pref name="storeReferences"</vt:lpwstr>
  </property>
  <property fmtid="{D5CDD505-2E9C-101B-9397-08002B2CF9AE}" pid="4" name="ZOTERO_PREF_2">
    <vt:lpwstr> value="true"/&gt;&lt;pref name="automaticJournalAbbreviations" value=""/&gt;&lt;pref name="noteType" value=""/&gt;&lt;/prefs&gt;&lt;/data&gt;</vt:lpwstr>
  </property>
  <property fmtid="{D5CDD505-2E9C-101B-9397-08002B2CF9AE}" pid="5" name="MediaServiceImageTags">
    <vt:lpwstr/>
  </property>
  <property fmtid="{D5CDD505-2E9C-101B-9397-08002B2CF9AE}" pid="6" name="ContentTypeId">
    <vt:lpwstr>0x01010043FCFB2E44780F4E88577B2A764CC057</vt:lpwstr>
  </property>
</Properties>
</file>